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7D480" w14:textId="18C686FC" w:rsidR="00567036" w:rsidRPr="00FD0C36" w:rsidRDefault="008E114E" w:rsidP="001D11DF">
      <w:pPr>
        <w:pStyle w:val="BodyTextIndent"/>
        <w:widowControl w:val="0"/>
        <w:spacing w:line="240" w:lineRule="auto"/>
        <w:rPr>
          <w:rFonts w:ascii="GHEA Grapalat" w:hAnsi="GHEA Grapalat" w:cs="Courier New"/>
          <w:b/>
          <w:sz w:val="22"/>
          <w:szCs w:val="22"/>
          <w:lang w:bidi="ar-SA"/>
        </w:rPr>
      </w:pPr>
      <w:r w:rsidRPr="00FD0C36">
        <w:rPr>
          <w:rFonts w:ascii="GHEA Grapalat" w:hAnsi="GHEA Grapalat" w:cs="Courier New"/>
          <w:b/>
          <w:sz w:val="22"/>
          <w:szCs w:val="22"/>
          <w:lang w:bidi="ar-SA"/>
        </w:rPr>
        <w:t xml:space="preserve">Капитальный ремонт дом культуры общины </w:t>
      </w:r>
      <w:r w:rsidR="009B3715" w:rsidRPr="009B3715">
        <w:rPr>
          <w:rFonts w:ascii="Calibri" w:hAnsi="Calibri" w:cs="Calibri"/>
          <w:b/>
          <w:sz w:val="22"/>
          <w:szCs w:val="22"/>
          <w:lang w:bidi="ar-SA"/>
        </w:rPr>
        <w:t>Айгезард</w:t>
      </w:r>
      <w:r w:rsidRPr="00FD0C36">
        <w:rPr>
          <w:rFonts w:ascii="GHEA Grapalat" w:hAnsi="GHEA Grapalat" w:cs="Courier New"/>
          <w:b/>
          <w:sz w:val="22"/>
          <w:szCs w:val="22"/>
          <w:lang w:bidi="ar-SA"/>
        </w:rPr>
        <w:t xml:space="preserve"> </w:t>
      </w:r>
      <w:r w:rsidR="009B3715">
        <w:rPr>
          <w:rFonts w:ascii="Calibri" w:hAnsi="Calibri" w:cs="Calibri"/>
          <w:b/>
          <w:sz w:val="22"/>
          <w:szCs w:val="22"/>
          <w:lang w:bidi="ar-SA"/>
        </w:rPr>
        <w:t>А</w:t>
      </w:r>
      <w:r w:rsidR="009B3715" w:rsidRPr="009B3715">
        <w:rPr>
          <w:rFonts w:ascii="Calibri" w:hAnsi="Calibri" w:cs="Calibri"/>
          <w:b/>
          <w:sz w:val="22"/>
          <w:szCs w:val="22"/>
          <w:lang w:bidi="ar-SA"/>
        </w:rPr>
        <w:t>рарат</w:t>
      </w:r>
      <w:r w:rsidRPr="00FD0C36">
        <w:rPr>
          <w:rFonts w:ascii="GHEA Grapalat" w:hAnsi="GHEA Grapalat" w:cs="Courier New"/>
          <w:b/>
          <w:sz w:val="22"/>
          <w:szCs w:val="22"/>
          <w:lang w:bidi="ar-SA"/>
        </w:rPr>
        <w:t>ской области</w:t>
      </w:r>
      <w:r w:rsidR="00F27B99" w:rsidRPr="00FD0C36">
        <w:rPr>
          <w:rFonts w:ascii="GHEA Grapalat" w:hAnsi="GHEA Grapalat" w:cs="Courier New"/>
          <w:b/>
          <w:sz w:val="22"/>
          <w:szCs w:val="22"/>
          <w:lang w:bidi="ar-SA"/>
        </w:rPr>
        <w:t xml:space="preserve"> Республики Армения осуществляется на основании части 6 статьи 15 Закона РА «О закупках», при условии предоставления финансовых ресурсов.</w:t>
      </w:r>
    </w:p>
    <w:p w14:paraId="32E52B1D" w14:textId="77777777" w:rsidR="00EA11D2" w:rsidRDefault="00EA11D2" w:rsidP="001D11DF">
      <w:pPr>
        <w:pStyle w:val="BodyTextIndent"/>
        <w:widowControl w:val="0"/>
        <w:spacing w:line="240" w:lineRule="auto"/>
        <w:ind w:firstLine="0"/>
        <w:jc w:val="center"/>
        <w:rPr>
          <w:rFonts w:ascii="GHEA Grapalat" w:hAnsi="GHEA Grapalat"/>
          <w:i w:val="0"/>
          <w:sz w:val="22"/>
          <w:szCs w:val="22"/>
        </w:rPr>
      </w:pPr>
    </w:p>
    <w:p w14:paraId="37017DBE" w14:textId="77777777" w:rsidR="00EA11D2" w:rsidRDefault="00EA11D2" w:rsidP="001D11DF">
      <w:pPr>
        <w:pStyle w:val="BodyTextIndent"/>
        <w:widowControl w:val="0"/>
        <w:spacing w:line="240" w:lineRule="auto"/>
        <w:ind w:firstLine="0"/>
        <w:jc w:val="center"/>
        <w:rPr>
          <w:rFonts w:ascii="GHEA Grapalat" w:hAnsi="GHEA Grapalat"/>
          <w:i w:val="0"/>
          <w:sz w:val="22"/>
          <w:szCs w:val="22"/>
        </w:rPr>
      </w:pPr>
    </w:p>
    <w:p w14:paraId="17003002" w14:textId="1CB3C10B" w:rsidR="00567036" w:rsidRPr="00EA11D2" w:rsidRDefault="00567036" w:rsidP="001D11DF">
      <w:pPr>
        <w:pStyle w:val="BodyTextIndent"/>
        <w:widowControl w:val="0"/>
        <w:spacing w:line="240" w:lineRule="auto"/>
        <w:ind w:firstLine="0"/>
        <w:jc w:val="center"/>
        <w:rPr>
          <w:rFonts w:ascii="GHEA Grapalat" w:hAnsi="GHEA Grapalat"/>
          <w:b/>
          <w:bCs/>
          <w:i w:val="0"/>
          <w:sz w:val="28"/>
          <w:szCs w:val="28"/>
        </w:rPr>
      </w:pPr>
      <w:r w:rsidRPr="00EA11D2">
        <w:rPr>
          <w:rFonts w:ascii="GHEA Grapalat" w:hAnsi="GHEA Grapalat"/>
          <w:b/>
          <w:bCs/>
          <w:i w:val="0"/>
          <w:sz w:val="28"/>
          <w:szCs w:val="28"/>
        </w:rPr>
        <w:t>ОБЪЯВЛЕНИЕ</w:t>
      </w:r>
    </w:p>
    <w:p w14:paraId="50D2A661" w14:textId="77777777" w:rsidR="00EA11D2" w:rsidRDefault="00EA11D2" w:rsidP="001D11DF">
      <w:pPr>
        <w:pStyle w:val="BodyTextIndent"/>
        <w:widowControl w:val="0"/>
        <w:spacing w:line="240" w:lineRule="auto"/>
        <w:ind w:firstLine="0"/>
        <w:jc w:val="center"/>
        <w:rPr>
          <w:rFonts w:ascii="GHEA Grapalat" w:hAnsi="GHEA Grapalat"/>
          <w:i w:val="0"/>
          <w:sz w:val="22"/>
          <w:szCs w:val="22"/>
        </w:rPr>
      </w:pPr>
    </w:p>
    <w:p w14:paraId="7D3E79CA" w14:textId="4C115ABB" w:rsidR="00567036" w:rsidRPr="00FD0C36" w:rsidRDefault="00567036" w:rsidP="001D11DF">
      <w:pPr>
        <w:pStyle w:val="BodyTextIndent"/>
        <w:widowControl w:val="0"/>
        <w:spacing w:line="240" w:lineRule="auto"/>
        <w:ind w:firstLine="0"/>
        <w:jc w:val="center"/>
        <w:rPr>
          <w:rFonts w:ascii="GHEA Grapalat" w:hAnsi="GHEA Grapalat"/>
          <w:i w:val="0"/>
          <w:sz w:val="22"/>
          <w:szCs w:val="22"/>
        </w:rPr>
      </w:pPr>
      <w:r w:rsidRPr="00FD0C36">
        <w:rPr>
          <w:rFonts w:ascii="GHEA Grapalat" w:hAnsi="GHEA Grapalat"/>
          <w:i w:val="0"/>
          <w:sz w:val="22"/>
          <w:szCs w:val="22"/>
        </w:rPr>
        <w:t>О ЗАПРОСЕ КОТИРОВОК</w:t>
      </w:r>
    </w:p>
    <w:p w14:paraId="60D33C02" w14:textId="725F663C" w:rsidR="00567036" w:rsidRPr="00FD0C36" w:rsidRDefault="00567036" w:rsidP="001D11DF">
      <w:pPr>
        <w:pStyle w:val="BodyTextIndent"/>
        <w:widowControl w:val="0"/>
        <w:spacing w:line="240" w:lineRule="auto"/>
        <w:ind w:firstLine="0"/>
        <w:jc w:val="center"/>
        <w:rPr>
          <w:rFonts w:ascii="GHEA Grapalat" w:hAnsi="GHEA Grapalat"/>
          <w:i w:val="0"/>
          <w:sz w:val="22"/>
          <w:szCs w:val="22"/>
        </w:rPr>
      </w:pPr>
      <w:r w:rsidRPr="00FD0C36">
        <w:rPr>
          <w:rFonts w:ascii="GHEA Grapalat" w:hAnsi="GHEA Grapalat"/>
          <w:i w:val="0"/>
          <w:sz w:val="22"/>
          <w:szCs w:val="22"/>
        </w:rPr>
        <w:t xml:space="preserve">Настоящий текст объявления утвержден Решением Оценочной Комиссии от </w:t>
      </w:r>
      <w:r w:rsidR="00E62FAD" w:rsidRPr="00E62FAD">
        <w:rPr>
          <w:rFonts w:ascii="GHEA Grapalat" w:hAnsi="GHEA Grapalat"/>
          <w:i w:val="0"/>
          <w:sz w:val="22"/>
          <w:szCs w:val="22"/>
        </w:rPr>
        <w:t>23</w:t>
      </w:r>
      <w:r w:rsidR="0079133F" w:rsidRPr="00FD0C36">
        <w:rPr>
          <w:rFonts w:ascii="GHEA Grapalat" w:hAnsi="GHEA Grapalat"/>
          <w:i w:val="0"/>
          <w:sz w:val="22"/>
          <w:szCs w:val="22"/>
        </w:rPr>
        <w:t xml:space="preserve"> июл</w:t>
      </w:r>
      <w:r w:rsidRPr="00FD0C36">
        <w:rPr>
          <w:rFonts w:ascii="GHEA Grapalat" w:hAnsi="GHEA Grapalat"/>
          <w:i w:val="0"/>
          <w:sz w:val="22"/>
          <w:szCs w:val="22"/>
        </w:rPr>
        <w:t xml:space="preserve">я 2020 года </w:t>
      </w:r>
      <w:r w:rsidRPr="00FD0C36">
        <w:rPr>
          <w:rFonts w:ascii="GHEA Grapalat" w:hAnsi="GHEA Grapalat"/>
          <w:sz w:val="22"/>
          <w:szCs w:val="22"/>
          <w:lang w:val="en-US"/>
        </w:rPr>
        <w:t>N</w:t>
      </w:r>
      <w:r w:rsidRPr="00FD0C36">
        <w:rPr>
          <w:rFonts w:ascii="GHEA Grapalat" w:hAnsi="GHEA Grapalat"/>
          <w:i w:val="0"/>
          <w:sz w:val="22"/>
          <w:szCs w:val="22"/>
        </w:rPr>
        <w:t xml:space="preserve"> </w:t>
      </w:r>
      <w:r w:rsidR="009B3715" w:rsidRPr="009B3715">
        <w:rPr>
          <w:rFonts w:ascii="GHEA Grapalat" w:hAnsi="GHEA Grapalat"/>
          <w:i w:val="0"/>
          <w:sz w:val="22"/>
          <w:szCs w:val="22"/>
        </w:rPr>
        <w:t>3</w:t>
      </w:r>
      <w:r w:rsidRPr="00FD0C36">
        <w:rPr>
          <w:rFonts w:ascii="GHEA Grapalat" w:hAnsi="GHEA Grapalat"/>
          <w:i w:val="0"/>
          <w:sz w:val="22"/>
          <w:szCs w:val="22"/>
        </w:rPr>
        <w:t xml:space="preserve"> </w:t>
      </w:r>
    </w:p>
    <w:p w14:paraId="22B1FBDC" w14:textId="032F6889" w:rsidR="00567036" w:rsidRPr="00FD0C36" w:rsidRDefault="00567036" w:rsidP="001D11DF">
      <w:pPr>
        <w:pStyle w:val="BodyTextIndent"/>
        <w:widowControl w:val="0"/>
        <w:spacing w:line="240" w:lineRule="auto"/>
        <w:ind w:firstLine="0"/>
        <w:jc w:val="center"/>
        <w:rPr>
          <w:rFonts w:ascii="GHEA Grapalat" w:hAnsi="GHEA Grapalat"/>
          <w:i w:val="0"/>
          <w:sz w:val="22"/>
          <w:szCs w:val="22"/>
        </w:rPr>
      </w:pPr>
      <w:r w:rsidRPr="00FD0C36">
        <w:rPr>
          <w:rFonts w:ascii="GHEA Grapalat" w:hAnsi="GHEA Grapalat"/>
          <w:i w:val="0"/>
          <w:sz w:val="22"/>
          <w:szCs w:val="22"/>
        </w:rPr>
        <w:t xml:space="preserve">Код процедуры </w:t>
      </w:r>
      <w:r w:rsidR="00A833E9" w:rsidRPr="00FD0C36">
        <w:rPr>
          <w:rFonts w:ascii="GHEA Grapalat" w:hAnsi="GHEA Grapalat"/>
          <w:i w:val="0"/>
          <w:sz w:val="22"/>
          <w:szCs w:val="22"/>
        </w:rPr>
        <w:t xml:space="preserve"> </w:t>
      </w:r>
      <w:r w:rsidR="008E114E" w:rsidRPr="00FD0C36">
        <w:rPr>
          <w:rFonts w:ascii="GHEA Grapalat" w:hAnsi="GHEA Grapalat"/>
          <w:i w:val="0"/>
          <w:sz w:val="22"/>
          <w:szCs w:val="22"/>
        </w:rPr>
        <w:t xml:space="preserve">ՀՀ </w:t>
      </w:r>
      <w:r w:rsidR="009B3715">
        <w:rPr>
          <w:rFonts w:ascii="Arial" w:hAnsi="Arial" w:cs="Arial"/>
          <w:i w:val="0"/>
          <w:sz w:val="22"/>
          <w:szCs w:val="22"/>
          <w:lang w:val="en-US"/>
        </w:rPr>
        <w:t>Ա</w:t>
      </w:r>
      <w:r w:rsidR="008E114E" w:rsidRPr="00FD0C36">
        <w:rPr>
          <w:rFonts w:ascii="GHEA Grapalat" w:hAnsi="GHEA Grapalat"/>
          <w:i w:val="0"/>
          <w:sz w:val="22"/>
          <w:szCs w:val="22"/>
        </w:rPr>
        <w:t>Մ</w:t>
      </w:r>
      <w:r w:rsidR="009B3715">
        <w:rPr>
          <w:rFonts w:ascii="Arial" w:hAnsi="Arial" w:cs="Arial"/>
          <w:i w:val="0"/>
          <w:sz w:val="22"/>
          <w:szCs w:val="22"/>
          <w:lang w:val="en-US"/>
        </w:rPr>
        <w:t>Ա</w:t>
      </w:r>
      <w:r w:rsidR="008E114E" w:rsidRPr="00FD0C36">
        <w:rPr>
          <w:rFonts w:ascii="GHEA Grapalat" w:hAnsi="GHEA Grapalat"/>
          <w:i w:val="0"/>
          <w:sz w:val="22"/>
          <w:szCs w:val="22"/>
        </w:rPr>
        <w:t>Հ-ԳՀԱՇՁԲ-20/</w:t>
      </w:r>
      <w:r w:rsidR="009B3715" w:rsidRPr="009B3715">
        <w:rPr>
          <w:rFonts w:ascii="GHEA Grapalat" w:hAnsi="GHEA Grapalat"/>
          <w:i w:val="0"/>
          <w:sz w:val="22"/>
          <w:szCs w:val="22"/>
        </w:rPr>
        <w:t>3</w:t>
      </w:r>
      <w:r w:rsidR="0079133F" w:rsidRPr="00FD0C36">
        <w:rPr>
          <w:rFonts w:ascii="GHEA Grapalat" w:hAnsi="GHEA Grapalat"/>
          <w:i w:val="0"/>
          <w:sz w:val="22"/>
          <w:szCs w:val="22"/>
        </w:rPr>
        <w:t xml:space="preserve"> </w:t>
      </w:r>
      <w:r w:rsidRPr="00FD0C36">
        <w:rPr>
          <w:rFonts w:ascii="GHEA Grapalat" w:hAnsi="GHEA Grapalat"/>
          <w:i w:val="0"/>
          <w:sz w:val="22"/>
          <w:szCs w:val="22"/>
        </w:rPr>
        <w:t xml:space="preserve">  </w:t>
      </w:r>
    </w:p>
    <w:p w14:paraId="2117E650" w14:textId="77777777" w:rsidR="00567036" w:rsidRPr="00FD0C36" w:rsidRDefault="00567036" w:rsidP="001D11DF">
      <w:pPr>
        <w:pStyle w:val="BodyTextIndent"/>
        <w:widowControl w:val="0"/>
        <w:spacing w:line="240" w:lineRule="auto"/>
        <w:rPr>
          <w:rFonts w:ascii="GHEA Grapalat" w:hAnsi="GHEA Grapalat"/>
          <w:i w:val="0"/>
          <w:sz w:val="22"/>
          <w:szCs w:val="22"/>
        </w:rPr>
      </w:pPr>
    </w:p>
    <w:p w14:paraId="2CEB582A" w14:textId="1582274A" w:rsidR="00567036" w:rsidRPr="00FD0C36" w:rsidRDefault="00567036" w:rsidP="001D11DF">
      <w:pPr>
        <w:pStyle w:val="BodyTextIndent"/>
        <w:widowControl w:val="0"/>
        <w:spacing w:line="240" w:lineRule="auto"/>
        <w:ind w:firstLine="709"/>
        <w:rPr>
          <w:rFonts w:ascii="GHEA Grapalat" w:hAnsi="GHEA Grapalat"/>
          <w:i w:val="0"/>
          <w:sz w:val="22"/>
          <w:szCs w:val="22"/>
          <w:lang w:val="hy-AM"/>
        </w:rPr>
      </w:pPr>
      <w:r w:rsidRPr="00FD0C36">
        <w:rPr>
          <w:rFonts w:ascii="GHEA Grapalat" w:hAnsi="GHEA Grapalat"/>
          <w:i w:val="0"/>
          <w:sz w:val="22"/>
          <w:szCs w:val="22"/>
        </w:rPr>
        <w:t xml:space="preserve">Заказчик </w:t>
      </w:r>
      <w:r w:rsidR="009B3715" w:rsidRPr="009B3715">
        <w:rPr>
          <w:rFonts w:ascii="Calibri" w:hAnsi="Calibri" w:cs="Calibri"/>
          <w:i w:val="0"/>
          <w:sz w:val="22"/>
          <w:szCs w:val="22"/>
        </w:rPr>
        <w:t>Айгезард</w:t>
      </w:r>
      <w:r w:rsidRPr="00FD0C36">
        <w:rPr>
          <w:rFonts w:ascii="GHEA Grapalat" w:hAnsi="GHEA Grapalat"/>
          <w:i w:val="0"/>
          <w:sz w:val="22"/>
          <w:szCs w:val="22"/>
        </w:rPr>
        <w:t xml:space="preserve">ская муниципалитет </w:t>
      </w:r>
      <w:r w:rsidR="009B3715">
        <w:rPr>
          <w:rFonts w:ascii="Calibri" w:hAnsi="Calibri" w:cs="Calibri"/>
          <w:i w:val="0"/>
          <w:sz w:val="22"/>
          <w:szCs w:val="22"/>
        </w:rPr>
        <w:t>А</w:t>
      </w:r>
      <w:r w:rsidR="009B3715" w:rsidRPr="009B3715">
        <w:rPr>
          <w:rFonts w:ascii="Calibri" w:hAnsi="Calibri" w:cs="Calibri"/>
          <w:i w:val="0"/>
          <w:sz w:val="22"/>
          <w:szCs w:val="22"/>
        </w:rPr>
        <w:t>рарат</w:t>
      </w:r>
      <w:r w:rsidRPr="00FD0C36">
        <w:rPr>
          <w:rFonts w:ascii="GHEA Grapalat" w:hAnsi="GHEA Grapalat"/>
          <w:i w:val="0"/>
          <w:sz w:val="22"/>
          <w:szCs w:val="22"/>
        </w:rPr>
        <w:t xml:space="preserve">скօй марз, Армения, находящийся по адресу: марз </w:t>
      </w:r>
      <w:r w:rsidR="009B3715">
        <w:rPr>
          <w:rFonts w:ascii="Calibri" w:hAnsi="Calibri" w:cs="Calibri"/>
          <w:i w:val="0"/>
          <w:sz w:val="22"/>
          <w:szCs w:val="22"/>
        </w:rPr>
        <w:t>А</w:t>
      </w:r>
      <w:r w:rsidR="009B3715" w:rsidRPr="009B3715">
        <w:rPr>
          <w:rFonts w:ascii="Calibri" w:hAnsi="Calibri" w:cs="Calibri"/>
          <w:i w:val="0"/>
          <w:sz w:val="22"/>
          <w:szCs w:val="22"/>
        </w:rPr>
        <w:t>рарат</w:t>
      </w:r>
      <w:r w:rsidRPr="00FD0C36">
        <w:rPr>
          <w:rFonts w:ascii="GHEA Grapalat" w:hAnsi="GHEA Grapalat"/>
          <w:i w:val="0"/>
          <w:sz w:val="22"/>
          <w:szCs w:val="22"/>
        </w:rPr>
        <w:t xml:space="preserve">ский, община </w:t>
      </w:r>
      <w:r w:rsidR="009B3715">
        <w:rPr>
          <w:rFonts w:ascii="Calibri" w:hAnsi="Calibri" w:cs="Calibri"/>
          <w:i w:val="0"/>
          <w:sz w:val="22"/>
          <w:szCs w:val="22"/>
        </w:rPr>
        <w:t>А</w:t>
      </w:r>
      <w:r w:rsidR="009B3715" w:rsidRPr="009B3715">
        <w:rPr>
          <w:rFonts w:ascii="Calibri" w:hAnsi="Calibri" w:cs="Calibri"/>
          <w:i w:val="0"/>
          <w:sz w:val="22"/>
          <w:szCs w:val="22"/>
        </w:rPr>
        <w:t>йгезард</w:t>
      </w:r>
      <w:r w:rsidRPr="00FD0C36">
        <w:rPr>
          <w:rFonts w:ascii="GHEA Grapalat" w:hAnsi="GHEA Grapalat"/>
          <w:i w:val="0"/>
          <w:sz w:val="22"/>
          <w:szCs w:val="22"/>
        </w:rPr>
        <w:t>ская</w:t>
      </w:r>
      <w:r w:rsidRPr="00FD0C36">
        <w:rPr>
          <w:rFonts w:ascii="GHEA Grapalat" w:hAnsi="GHEA Grapalat" w:cs="Arial"/>
          <w:i w:val="0"/>
          <w:sz w:val="22"/>
          <w:szCs w:val="22"/>
          <w:shd w:val="clear" w:color="auto" w:fill="FFFFFF"/>
        </w:rPr>
        <w:t xml:space="preserve">, </w:t>
      </w:r>
      <w:r w:rsidR="009B3715">
        <w:rPr>
          <w:rFonts w:ascii="Calibri" w:hAnsi="Calibri" w:cs="Calibri"/>
          <w:i w:val="0"/>
          <w:sz w:val="22"/>
          <w:szCs w:val="22"/>
          <w:shd w:val="clear" w:color="auto" w:fill="FFFFFF"/>
        </w:rPr>
        <w:t>И</w:t>
      </w:r>
      <w:r w:rsidR="009B3715" w:rsidRPr="009B3715">
        <w:rPr>
          <w:rFonts w:ascii="Calibri" w:hAnsi="Calibri" w:cs="Calibri"/>
          <w:i w:val="0"/>
          <w:sz w:val="22"/>
          <w:szCs w:val="22"/>
          <w:shd w:val="clear" w:color="auto" w:fill="FFFFFF"/>
        </w:rPr>
        <w:t>саакян</w:t>
      </w:r>
      <w:r w:rsidR="008E114E" w:rsidRPr="00FD0C36">
        <w:rPr>
          <w:rFonts w:ascii="GHEA Grapalat" w:hAnsi="GHEA Grapalat" w:cs="Arial"/>
          <w:i w:val="0"/>
          <w:sz w:val="22"/>
          <w:szCs w:val="22"/>
          <w:shd w:val="clear" w:color="auto" w:fill="FFFFFF"/>
        </w:rPr>
        <w:t>ской ул, 1</w:t>
      </w:r>
      <w:r w:rsidR="009B3715" w:rsidRPr="00C6479F">
        <w:rPr>
          <w:rFonts w:ascii="GHEA Grapalat" w:hAnsi="GHEA Grapalat" w:cs="Arial"/>
          <w:i w:val="0"/>
          <w:sz w:val="22"/>
          <w:szCs w:val="22"/>
          <w:shd w:val="clear" w:color="auto" w:fill="FFFFFF"/>
        </w:rPr>
        <w:t>2</w:t>
      </w:r>
      <w:r w:rsidR="008E114E" w:rsidRPr="00FD0C36">
        <w:rPr>
          <w:rFonts w:ascii="GHEA Grapalat" w:hAnsi="GHEA Grapalat" w:cs="Arial"/>
          <w:i w:val="0"/>
          <w:sz w:val="22"/>
          <w:szCs w:val="22"/>
          <w:shd w:val="clear" w:color="auto" w:fill="FFFFFF"/>
        </w:rPr>
        <w:t xml:space="preserve"> </w:t>
      </w:r>
      <w:r w:rsidRPr="00FD0C36">
        <w:rPr>
          <w:rFonts w:ascii="GHEA Grapalat" w:hAnsi="GHEA Grapalat"/>
          <w:i w:val="0"/>
          <w:sz w:val="22"/>
          <w:szCs w:val="22"/>
        </w:rPr>
        <w:t>объявляет запросе котировок, который проводится одним этапом</w:t>
      </w:r>
      <w:r w:rsidRPr="00FD0C36">
        <w:rPr>
          <w:rFonts w:ascii="GHEA Grapalat" w:hAnsi="GHEA Grapalat"/>
          <w:i w:val="0"/>
          <w:sz w:val="22"/>
          <w:szCs w:val="22"/>
          <w:lang w:val="hy-AM"/>
        </w:rPr>
        <w:t>.</w:t>
      </w:r>
    </w:p>
    <w:p w14:paraId="5BA21993" w14:textId="3B146A4B" w:rsidR="00311076" w:rsidRPr="00C6479F" w:rsidRDefault="00A20B69" w:rsidP="00C6479F">
      <w:pPr>
        <w:pStyle w:val="BodyTextIndent"/>
        <w:widowControl w:val="0"/>
        <w:spacing w:line="240" w:lineRule="auto"/>
        <w:ind w:firstLine="567"/>
        <w:rPr>
          <w:rFonts w:ascii="Calibri" w:hAnsi="Calibri" w:cs="Calibri"/>
          <w:i w:val="0"/>
          <w:sz w:val="22"/>
          <w:szCs w:val="22"/>
        </w:rPr>
      </w:pPr>
      <w:r w:rsidRPr="00FD0C36">
        <w:rPr>
          <w:rFonts w:ascii="GHEA Grapalat" w:hAnsi="GHEA Grapalat"/>
          <w:i w:val="0"/>
          <w:sz w:val="22"/>
          <w:szCs w:val="22"/>
        </w:rPr>
        <w:t xml:space="preserve">Участнику, отобранному по итогам </w:t>
      </w:r>
      <w:r w:rsidR="0041023E" w:rsidRPr="00FD0C36">
        <w:rPr>
          <w:rFonts w:ascii="GHEA Grapalat" w:hAnsi="GHEA Grapalat"/>
          <w:i w:val="0"/>
          <w:sz w:val="22"/>
          <w:szCs w:val="22"/>
        </w:rPr>
        <w:t>настоящей процедуры</w:t>
      </w:r>
      <w:r w:rsidRPr="00FD0C36">
        <w:rPr>
          <w:rFonts w:ascii="GHEA Grapalat" w:hAnsi="GHEA Grapalat"/>
          <w:i w:val="0"/>
          <w:sz w:val="22"/>
          <w:szCs w:val="22"/>
        </w:rPr>
        <w:t>, в</w:t>
      </w:r>
      <w:r w:rsidR="00782D60" w:rsidRPr="00FD0C36">
        <w:rPr>
          <w:rFonts w:ascii="Courier New" w:hAnsi="Courier New" w:cs="Courier New"/>
          <w:i w:val="0"/>
          <w:sz w:val="22"/>
          <w:szCs w:val="22"/>
          <w:lang w:val="en-US"/>
        </w:rPr>
        <w:t> </w:t>
      </w:r>
      <w:r w:rsidRPr="00FD0C36">
        <w:rPr>
          <w:rFonts w:ascii="GHEA Grapalat" w:hAnsi="GHEA Grapalat"/>
          <w:i w:val="0"/>
          <w:sz w:val="22"/>
          <w:szCs w:val="22"/>
        </w:rPr>
        <w:t>установленном</w:t>
      </w:r>
      <w:r w:rsidR="00782D60" w:rsidRPr="00FD0C36">
        <w:rPr>
          <w:rFonts w:ascii="Courier New" w:hAnsi="Courier New" w:cs="Courier New"/>
          <w:i w:val="0"/>
          <w:spacing w:val="6"/>
          <w:sz w:val="22"/>
          <w:szCs w:val="22"/>
          <w:lang w:val="en-US"/>
        </w:rPr>
        <w:t> </w:t>
      </w:r>
      <w:r w:rsidRPr="00FD0C36">
        <w:rPr>
          <w:rFonts w:ascii="GHEA Grapalat" w:hAnsi="GHEA Grapalat"/>
          <w:i w:val="0"/>
          <w:spacing w:val="6"/>
          <w:sz w:val="22"/>
          <w:szCs w:val="22"/>
        </w:rPr>
        <w:t xml:space="preserve">порядке будет предложено заключить договор </w:t>
      </w:r>
      <w:r w:rsidRPr="00FD0C36">
        <w:rPr>
          <w:rFonts w:ascii="GHEA Grapalat" w:hAnsi="GHEA Grapalat"/>
          <w:i w:val="0"/>
          <w:sz w:val="22"/>
          <w:szCs w:val="22"/>
        </w:rPr>
        <w:t xml:space="preserve">на  </w:t>
      </w:r>
      <w:r w:rsidR="00C6479F" w:rsidRPr="00C6479F">
        <w:rPr>
          <w:rFonts w:ascii="Calibri" w:hAnsi="Calibri" w:cs="Calibri"/>
          <w:b/>
          <w:bCs/>
          <w:i w:val="0"/>
          <w:sz w:val="24"/>
          <w:szCs w:val="24"/>
        </w:rPr>
        <w:t>установку солнечной фото</w:t>
      </w:r>
      <w:r w:rsidR="00C6479F" w:rsidRPr="00C6479F">
        <w:rPr>
          <w:rFonts w:ascii="GHEA Grapalat" w:hAnsi="GHEA Grapalat"/>
          <w:b/>
          <w:bCs/>
          <w:i w:val="0"/>
          <w:spacing w:val="-6"/>
          <w:sz w:val="22"/>
          <w:szCs w:val="22"/>
        </w:rPr>
        <w:t>э</w:t>
      </w:r>
      <w:r w:rsidR="00C6479F" w:rsidRPr="00C6479F">
        <w:rPr>
          <w:rFonts w:ascii="Calibri" w:hAnsi="Calibri" w:cs="Calibri"/>
          <w:b/>
          <w:bCs/>
          <w:i w:val="0"/>
          <w:spacing w:val="-6"/>
          <w:sz w:val="22"/>
          <w:szCs w:val="22"/>
        </w:rPr>
        <w:t>лектрической станции</w:t>
      </w:r>
      <w:r w:rsidR="00C6479F" w:rsidRPr="00C6479F">
        <w:rPr>
          <w:rFonts w:ascii="GHEA Grapalat" w:hAnsi="GHEA Grapalat"/>
          <w:i w:val="0"/>
          <w:sz w:val="22"/>
          <w:szCs w:val="22"/>
        </w:rPr>
        <w:t xml:space="preserve">  </w:t>
      </w:r>
      <w:r w:rsidR="008E114E" w:rsidRPr="00FD0C36">
        <w:rPr>
          <w:rFonts w:ascii="GHEA Grapalat" w:hAnsi="GHEA Grapalat"/>
          <w:i w:val="0"/>
          <w:sz w:val="22"/>
          <w:szCs w:val="22"/>
        </w:rPr>
        <w:t xml:space="preserve">общины </w:t>
      </w:r>
      <w:r w:rsidR="00C6479F">
        <w:rPr>
          <w:rFonts w:ascii="Calibri" w:hAnsi="Calibri" w:cs="Calibri"/>
          <w:i w:val="0"/>
          <w:sz w:val="22"/>
          <w:szCs w:val="22"/>
        </w:rPr>
        <w:t>А</w:t>
      </w:r>
      <w:r w:rsidR="00C6479F" w:rsidRPr="00C6479F">
        <w:rPr>
          <w:rFonts w:ascii="Calibri" w:hAnsi="Calibri" w:cs="Calibri"/>
          <w:i w:val="0"/>
          <w:sz w:val="22"/>
          <w:szCs w:val="22"/>
        </w:rPr>
        <w:t>йгезард</w:t>
      </w:r>
      <w:r w:rsidR="008E114E" w:rsidRPr="00FD0C36">
        <w:rPr>
          <w:rFonts w:ascii="GHEA Grapalat" w:hAnsi="GHEA Grapalat"/>
          <w:i w:val="0"/>
          <w:sz w:val="22"/>
          <w:szCs w:val="22"/>
        </w:rPr>
        <w:t xml:space="preserve"> </w:t>
      </w:r>
      <w:r w:rsidR="00DB4BBB" w:rsidRPr="00FD0C36">
        <w:rPr>
          <w:rFonts w:ascii="GHEA Grapalat" w:hAnsi="GHEA Grapalat"/>
          <w:i w:val="0"/>
          <w:sz w:val="22"/>
          <w:szCs w:val="22"/>
        </w:rPr>
        <w:t xml:space="preserve"> </w:t>
      </w:r>
      <w:r w:rsidR="00782D60" w:rsidRPr="00FD0C36">
        <w:rPr>
          <w:rFonts w:ascii="GHEA Grapalat" w:hAnsi="GHEA Grapalat"/>
          <w:i w:val="0"/>
          <w:sz w:val="22"/>
          <w:szCs w:val="22"/>
        </w:rPr>
        <w:t>(далее — договор).</w:t>
      </w:r>
    </w:p>
    <w:p w14:paraId="74BBFFD4" w14:textId="77777777" w:rsidR="00357D48" w:rsidRPr="00FD0C36" w:rsidRDefault="00A20B69" w:rsidP="001D11DF">
      <w:pPr>
        <w:pStyle w:val="BodyTextIndent"/>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D0C36">
        <w:rPr>
          <w:rFonts w:ascii="Courier New" w:hAnsi="Courier New" w:cs="Courier New"/>
          <w:i w:val="0"/>
          <w:sz w:val="22"/>
          <w:szCs w:val="22"/>
          <w:lang w:val="en-US"/>
        </w:rPr>
        <w:t> </w:t>
      </w:r>
      <w:r w:rsidR="00F95E94" w:rsidRPr="00FD0C36">
        <w:rPr>
          <w:rFonts w:ascii="GHEA Grapalat" w:hAnsi="GHEA Grapalat"/>
          <w:i w:val="0"/>
          <w:sz w:val="22"/>
          <w:szCs w:val="22"/>
        </w:rPr>
        <w:t>настоящей процедуре</w:t>
      </w:r>
      <w:r w:rsidRPr="00FD0C36">
        <w:rPr>
          <w:rFonts w:ascii="GHEA Grapalat" w:hAnsi="GHEA Grapalat"/>
          <w:i w:val="0"/>
          <w:sz w:val="22"/>
          <w:szCs w:val="22"/>
        </w:rPr>
        <w:t>.</w:t>
      </w:r>
    </w:p>
    <w:p w14:paraId="6B5269A4" w14:textId="77777777" w:rsidR="00357D48" w:rsidRPr="00FD0C36" w:rsidRDefault="00052084" w:rsidP="001D11DF">
      <w:pPr>
        <w:pStyle w:val="BodyTextIndent"/>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 xml:space="preserve">Условия </w:t>
      </w:r>
      <w:r w:rsidR="00677658" w:rsidRPr="00FD0C36">
        <w:rPr>
          <w:rFonts w:ascii="GHEA Grapalat" w:hAnsi="GHEA Grapalat"/>
          <w:i w:val="0"/>
          <w:sz w:val="22"/>
          <w:szCs w:val="22"/>
        </w:rPr>
        <w:t xml:space="preserve">предъявляемые </w:t>
      </w:r>
      <w:r w:rsidR="00FD0B1A" w:rsidRPr="00FD0C36">
        <w:rPr>
          <w:rFonts w:ascii="GHEA Grapalat" w:hAnsi="GHEA Grapalat"/>
          <w:i w:val="0"/>
          <w:sz w:val="22"/>
          <w:szCs w:val="22"/>
        </w:rPr>
        <w:t xml:space="preserve">к </w:t>
      </w:r>
      <w:r w:rsidR="00677658" w:rsidRPr="00FD0C36">
        <w:rPr>
          <w:rFonts w:ascii="GHEA Grapalat" w:hAnsi="GHEA Grapalat"/>
          <w:i w:val="0"/>
          <w:sz w:val="22"/>
          <w:szCs w:val="22"/>
        </w:rPr>
        <w:t xml:space="preserve">лицам, не имеющим права на участие в </w:t>
      </w:r>
      <w:r w:rsidRPr="00FD0C36">
        <w:rPr>
          <w:rFonts w:ascii="GHEA Grapalat" w:hAnsi="GHEA Grapalat"/>
          <w:i w:val="0"/>
          <w:sz w:val="22"/>
          <w:szCs w:val="22"/>
        </w:rPr>
        <w:t xml:space="preserve"> данной </w:t>
      </w:r>
      <w:r w:rsidR="006F297B" w:rsidRPr="00FD0C36">
        <w:rPr>
          <w:rFonts w:ascii="GHEA Grapalat" w:hAnsi="GHEA Grapalat"/>
          <w:i w:val="0"/>
          <w:sz w:val="22"/>
          <w:szCs w:val="22"/>
        </w:rPr>
        <w:t>процедуре</w:t>
      </w:r>
      <w:r w:rsidR="00677658" w:rsidRPr="00FD0C36">
        <w:rPr>
          <w:rFonts w:ascii="GHEA Grapalat" w:hAnsi="GHEA Grapalat"/>
          <w:i w:val="0"/>
          <w:sz w:val="22"/>
          <w:szCs w:val="22"/>
        </w:rPr>
        <w:t>, а также участникам, установлены приглашением на настоящую процедуру.</w:t>
      </w:r>
      <w:r w:rsidRPr="00FD0C36" w:rsidDel="00052084">
        <w:rPr>
          <w:rFonts w:ascii="GHEA Grapalat" w:hAnsi="GHEA Grapalat"/>
          <w:i w:val="0"/>
          <w:sz w:val="22"/>
          <w:szCs w:val="22"/>
        </w:rPr>
        <w:t xml:space="preserve"> </w:t>
      </w:r>
      <w:r w:rsidR="00EE73A8" w:rsidRPr="00FD0C36">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FD0C36">
        <w:rPr>
          <w:rFonts w:ascii="GHEA Grapalat" w:hAnsi="GHEA Grapalat"/>
          <w:i w:val="0"/>
          <w:sz w:val="22"/>
          <w:szCs w:val="22"/>
        </w:rPr>
        <w:t>удовлетворительно</w:t>
      </w:r>
      <w:r w:rsidR="007442CF" w:rsidRPr="00FD0C36">
        <w:rPr>
          <w:rFonts w:ascii="GHEA Grapalat" w:hAnsi="GHEA Grapalat"/>
          <w:i w:val="0"/>
          <w:sz w:val="22"/>
          <w:szCs w:val="22"/>
          <w:lang w:val="hy-AM"/>
        </w:rPr>
        <w:t xml:space="preserve"> </w:t>
      </w:r>
      <w:r w:rsidR="007442CF" w:rsidRPr="00FD0C36">
        <w:rPr>
          <w:rFonts w:ascii="GHEA Grapalat" w:hAnsi="GHEA Grapalat"/>
          <w:i w:val="0"/>
          <w:sz w:val="22"/>
          <w:szCs w:val="22"/>
        </w:rPr>
        <w:t xml:space="preserve">по </w:t>
      </w:r>
      <w:r w:rsidR="00830445" w:rsidRPr="00FD0C36">
        <w:rPr>
          <w:rFonts w:ascii="GHEA Grapalat" w:hAnsi="GHEA Grapalat"/>
          <w:i w:val="0"/>
          <w:sz w:val="22"/>
          <w:szCs w:val="22"/>
        </w:rPr>
        <w:t xml:space="preserve">неценовым </w:t>
      </w:r>
      <w:r w:rsidR="007442CF" w:rsidRPr="00FD0C36">
        <w:rPr>
          <w:rFonts w:ascii="GHEA Grapalat" w:hAnsi="GHEA Grapalat"/>
          <w:i w:val="0"/>
          <w:sz w:val="22"/>
          <w:szCs w:val="22"/>
        </w:rPr>
        <w:t>условиям</w:t>
      </w:r>
      <w:r w:rsidR="00EE73A8" w:rsidRPr="00FD0C36">
        <w:rPr>
          <w:rFonts w:ascii="GHEA Grapalat" w:hAnsi="GHEA Grapalat"/>
          <w:i w:val="0"/>
          <w:sz w:val="22"/>
          <w:szCs w:val="22"/>
        </w:rPr>
        <w:t>, по принципу предпочтения, отдаваемого участнику, представившему м</w:t>
      </w:r>
      <w:r w:rsidR="003F762C" w:rsidRPr="00FD0C36">
        <w:rPr>
          <w:rFonts w:ascii="GHEA Grapalat" w:hAnsi="GHEA Grapalat"/>
          <w:i w:val="0"/>
          <w:sz w:val="22"/>
          <w:szCs w:val="22"/>
        </w:rPr>
        <w:t>инимальное ценовое предложение.</w:t>
      </w:r>
    </w:p>
    <w:p w14:paraId="53AB9BB5" w14:textId="77777777" w:rsidR="007E15A7" w:rsidRPr="00FD0C36" w:rsidRDefault="00677658" w:rsidP="001D11DF">
      <w:pPr>
        <w:pStyle w:val="BodyTextIndent"/>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 xml:space="preserve">Для получения приглашения на </w:t>
      </w:r>
      <w:r w:rsidR="00830445" w:rsidRPr="00FD0C36">
        <w:rPr>
          <w:rFonts w:ascii="GHEA Grapalat" w:hAnsi="GHEA Grapalat"/>
          <w:i w:val="0"/>
          <w:sz w:val="22"/>
          <w:szCs w:val="22"/>
        </w:rPr>
        <w:t xml:space="preserve">процедуру </w:t>
      </w:r>
      <w:r w:rsidRPr="00FD0C36">
        <w:rPr>
          <w:rFonts w:ascii="GHEA Grapalat" w:hAnsi="GHEA Grapalat"/>
          <w:i w:val="0"/>
          <w:sz w:val="22"/>
          <w:szCs w:val="22"/>
        </w:rPr>
        <w:t xml:space="preserve">в бумажной форме необходимо обратиться к заказчику до </w:t>
      </w:r>
      <w:r w:rsidR="00F01E7F" w:rsidRPr="00FD0C36">
        <w:rPr>
          <w:rFonts w:ascii="GHEA Grapalat" w:hAnsi="GHEA Grapalat"/>
          <w:i w:val="0"/>
          <w:sz w:val="22"/>
          <w:szCs w:val="22"/>
        </w:rPr>
        <w:t>17:00 часов 6</w:t>
      </w:r>
      <w:r w:rsidRPr="00FD0C36">
        <w:rPr>
          <w:rFonts w:ascii="GHEA Grapalat" w:hAnsi="GHEA Grapalat"/>
          <w:i w:val="0"/>
          <w:sz w:val="22"/>
          <w:szCs w:val="22"/>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FD0C36">
        <w:rPr>
          <w:sz w:val="22"/>
          <w:szCs w:val="22"/>
          <w:lang w:val="en-US"/>
        </w:rPr>
        <w:t> </w:t>
      </w:r>
      <w:r w:rsidRPr="00FD0C36">
        <w:rPr>
          <w:rFonts w:ascii="GHEA Grapalat" w:hAnsi="GHEA Grapalat"/>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14:paraId="79815494" w14:textId="77777777" w:rsidR="0067579A" w:rsidRPr="00FD0C36" w:rsidRDefault="00357D48" w:rsidP="001D11DF">
      <w:pPr>
        <w:pStyle w:val="BodyTextIndent"/>
        <w:widowControl w:val="0"/>
        <w:spacing w:line="240" w:lineRule="auto"/>
        <w:ind w:firstLine="567"/>
        <w:rPr>
          <w:rFonts w:ascii="GHEA Grapalat" w:hAnsi="GHEA Grapalat"/>
          <w:i w:val="0"/>
          <w:spacing w:val="-6"/>
          <w:sz w:val="22"/>
          <w:szCs w:val="22"/>
        </w:rPr>
      </w:pPr>
      <w:r w:rsidRPr="00FD0C36">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D0C36">
        <w:rPr>
          <w:rFonts w:ascii="Courier New" w:hAnsi="Courier New" w:cs="Courier New"/>
          <w:i w:val="0"/>
          <w:spacing w:val="-6"/>
          <w:sz w:val="22"/>
          <w:szCs w:val="22"/>
          <w:lang w:val="en-US"/>
        </w:rPr>
        <w:t> </w:t>
      </w:r>
      <w:r w:rsidRPr="00FD0C36">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7196AC32" w14:textId="77777777" w:rsidR="0067579A" w:rsidRPr="00FD0C36" w:rsidRDefault="00363E98" w:rsidP="001D11DF">
      <w:pPr>
        <w:pStyle w:val="BodyTextIndent"/>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Неполучение приглашения не ограничивает права участника на участие в</w:t>
      </w:r>
      <w:r w:rsidR="001E06D6" w:rsidRPr="00FD0C36">
        <w:rPr>
          <w:rFonts w:ascii="Courier New" w:hAnsi="Courier New" w:cs="Courier New"/>
          <w:i w:val="0"/>
          <w:sz w:val="22"/>
          <w:szCs w:val="22"/>
          <w:lang w:val="en-US"/>
        </w:rPr>
        <w:t> </w:t>
      </w:r>
      <w:r w:rsidR="001B32D9" w:rsidRPr="00FD0C36">
        <w:rPr>
          <w:rFonts w:ascii="GHEA Grapalat" w:hAnsi="GHEA Grapalat"/>
          <w:i w:val="0"/>
          <w:sz w:val="22"/>
          <w:szCs w:val="22"/>
        </w:rPr>
        <w:t>настоящей процедуре.</w:t>
      </w:r>
    </w:p>
    <w:p w14:paraId="3C58F2E0" w14:textId="24094A7B" w:rsidR="000D7387" w:rsidRPr="00FD0C36" w:rsidRDefault="000D7387" w:rsidP="001D11DF">
      <w:pPr>
        <w:pStyle w:val="BodyTextIndent"/>
        <w:widowControl w:val="0"/>
        <w:spacing w:line="240" w:lineRule="auto"/>
        <w:ind w:firstLine="567"/>
        <w:rPr>
          <w:rFonts w:ascii="GHEA Grapalat" w:hAnsi="GHEA Grapalat"/>
          <w:i w:val="0"/>
          <w:sz w:val="22"/>
          <w:szCs w:val="22"/>
          <w:lang w:val="hy-AM"/>
        </w:rPr>
      </w:pPr>
      <w:r w:rsidRPr="00FD0C36">
        <w:rPr>
          <w:rFonts w:ascii="GHEA Grapalat" w:hAnsi="GHEA Grapalat"/>
          <w:i w:val="0"/>
          <w:sz w:val="22"/>
          <w:szCs w:val="22"/>
        </w:rPr>
        <w:t xml:space="preserve">Заявки на настоящую процедуру необходимо подавать по адресу марз </w:t>
      </w:r>
      <w:r w:rsidR="004B2CE6">
        <w:rPr>
          <w:rFonts w:ascii="Calibri" w:hAnsi="Calibri" w:cs="Calibri"/>
          <w:i w:val="0"/>
          <w:sz w:val="22"/>
          <w:szCs w:val="22"/>
        </w:rPr>
        <w:t>А</w:t>
      </w:r>
      <w:r w:rsidR="004B2CE6" w:rsidRPr="004B2CE6">
        <w:rPr>
          <w:rFonts w:ascii="Calibri" w:hAnsi="Calibri" w:cs="Calibri"/>
          <w:i w:val="0"/>
          <w:sz w:val="22"/>
          <w:szCs w:val="22"/>
        </w:rPr>
        <w:t>рарат</w:t>
      </w:r>
      <w:r w:rsidRPr="00FD0C36">
        <w:rPr>
          <w:rFonts w:ascii="GHEA Grapalat" w:hAnsi="GHEA Grapalat"/>
          <w:i w:val="0"/>
          <w:sz w:val="22"/>
          <w:szCs w:val="22"/>
        </w:rPr>
        <w:t xml:space="preserve">ский, община </w:t>
      </w:r>
      <w:r w:rsidR="004B2CE6">
        <w:rPr>
          <w:rFonts w:ascii="Calibri" w:hAnsi="Calibri" w:cs="Calibri"/>
          <w:i w:val="0"/>
          <w:sz w:val="22"/>
          <w:szCs w:val="22"/>
        </w:rPr>
        <w:t>А</w:t>
      </w:r>
      <w:r w:rsidR="004B2CE6" w:rsidRPr="004B2CE6">
        <w:rPr>
          <w:rFonts w:ascii="Calibri" w:hAnsi="Calibri" w:cs="Calibri"/>
          <w:i w:val="0"/>
          <w:sz w:val="22"/>
          <w:szCs w:val="22"/>
        </w:rPr>
        <w:t>йгезард</w:t>
      </w:r>
      <w:r w:rsidRPr="00FD0C36">
        <w:rPr>
          <w:rFonts w:ascii="GHEA Grapalat" w:hAnsi="GHEA Grapalat" w:cs="Arial"/>
          <w:i w:val="0"/>
          <w:sz w:val="22"/>
          <w:szCs w:val="22"/>
          <w:shd w:val="clear" w:color="auto" w:fill="FFFFFF"/>
        </w:rPr>
        <w:t xml:space="preserve">, </w:t>
      </w:r>
      <w:r w:rsidR="004B2CE6">
        <w:rPr>
          <w:rFonts w:ascii="Calibri" w:hAnsi="Calibri" w:cs="Calibri"/>
          <w:i w:val="0"/>
          <w:sz w:val="22"/>
          <w:szCs w:val="22"/>
          <w:shd w:val="clear" w:color="auto" w:fill="FFFFFF"/>
        </w:rPr>
        <w:t>И</w:t>
      </w:r>
      <w:r w:rsidR="004B2CE6" w:rsidRPr="004B2CE6">
        <w:rPr>
          <w:rFonts w:ascii="Calibri" w:hAnsi="Calibri" w:cs="Calibri"/>
          <w:i w:val="0"/>
          <w:sz w:val="22"/>
          <w:szCs w:val="22"/>
          <w:shd w:val="clear" w:color="auto" w:fill="FFFFFF"/>
        </w:rPr>
        <w:t>саакян</w:t>
      </w:r>
      <w:r w:rsidR="00D1152F" w:rsidRPr="00FD0C36">
        <w:rPr>
          <w:rFonts w:ascii="GHEA Grapalat" w:hAnsi="GHEA Grapalat" w:cs="Arial"/>
          <w:i w:val="0"/>
          <w:sz w:val="22"/>
          <w:szCs w:val="22"/>
          <w:shd w:val="clear" w:color="auto" w:fill="FFFFFF"/>
        </w:rPr>
        <w:t xml:space="preserve">ской ул, </w:t>
      </w:r>
      <w:r w:rsidR="004B2CE6" w:rsidRPr="004B2CE6">
        <w:rPr>
          <w:rFonts w:ascii="GHEA Grapalat" w:hAnsi="GHEA Grapalat" w:cs="Arial"/>
          <w:i w:val="0"/>
          <w:sz w:val="22"/>
          <w:szCs w:val="22"/>
          <w:shd w:val="clear" w:color="auto" w:fill="FFFFFF"/>
        </w:rPr>
        <w:t>12</w:t>
      </w:r>
      <w:r w:rsidR="00D1152F" w:rsidRPr="00FD0C36">
        <w:rPr>
          <w:rFonts w:ascii="GHEA Grapalat" w:hAnsi="GHEA Grapalat" w:cs="Arial"/>
          <w:i w:val="0"/>
          <w:sz w:val="22"/>
          <w:szCs w:val="22"/>
          <w:shd w:val="clear" w:color="auto" w:fill="FFFFFF"/>
        </w:rPr>
        <w:t xml:space="preserve"> </w:t>
      </w:r>
      <w:r w:rsidR="00D1152F" w:rsidRPr="00FD0C36">
        <w:rPr>
          <w:rFonts w:ascii="GHEA Grapalat" w:hAnsi="GHEA Grapalat"/>
          <w:i w:val="0"/>
          <w:sz w:val="22"/>
          <w:szCs w:val="22"/>
        </w:rPr>
        <w:t>, в документарной форме, до 15</w:t>
      </w:r>
      <w:r w:rsidR="003A0C53" w:rsidRPr="00FD0C36">
        <w:rPr>
          <w:rFonts w:ascii="GHEA Grapalat" w:hAnsi="GHEA Grapalat"/>
          <w:i w:val="0"/>
          <w:sz w:val="22"/>
          <w:szCs w:val="22"/>
        </w:rPr>
        <w:t>:0</w:t>
      </w:r>
      <w:r w:rsidRPr="00FD0C36">
        <w:rPr>
          <w:rFonts w:ascii="GHEA Grapalat" w:hAnsi="GHEA Grapalat"/>
          <w:i w:val="0"/>
          <w:sz w:val="22"/>
          <w:szCs w:val="22"/>
        </w:rPr>
        <w:t>0 часов 7-го дня со дня опубликования настоящего объявления. Кроме армянского языка заявки могут быть поданы также на английском или русском языке.</w:t>
      </w:r>
    </w:p>
    <w:p w14:paraId="3B6A46D4" w14:textId="4CF928CA" w:rsidR="000D7387" w:rsidRPr="00FD0C36" w:rsidRDefault="000D7387" w:rsidP="001D11DF">
      <w:pPr>
        <w:pStyle w:val="BodyTextIndent"/>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 xml:space="preserve">Вскрытие заявок будет проводиться по адресу марз </w:t>
      </w:r>
      <w:r w:rsidR="004B2CE6">
        <w:rPr>
          <w:rFonts w:ascii="Calibri" w:hAnsi="Calibri" w:cs="Calibri"/>
          <w:i w:val="0"/>
          <w:sz w:val="22"/>
          <w:szCs w:val="22"/>
        </w:rPr>
        <w:t>А</w:t>
      </w:r>
      <w:r w:rsidR="004B2CE6" w:rsidRPr="004B2CE6">
        <w:rPr>
          <w:rFonts w:ascii="Calibri" w:hAnsi="Calibri" w:cs="Calibri"/>
          <w:i w:val="0"/>
          <w:sz w:val="22"/>
          <w:szCs w:val="22"/>
        </w:rPr>
        <w:t>рарат</w:t>
      </w:r>
      <w:r w:rsidRPr="00FD0C36">
        <w:rPr>
          <w:rFonts w:ascii="GHEA Grapalat" w:hAnsi="GHEA Grapalat"/>
          <w:i w:val="0"/>
          <w:sz w:val="22"/>
          <w:szCs w:val="22"/>
        </w:rPr>
        <w:t xml:space="preserve">ский, община </w:t>
      </w:r>
      <w:r w:rsidR="004B2CE6">
        <w:rPr>
          <w:rFonts w:ascii="Calibri" w:hAnsi="Calibri" w:cs="Calibri"/>
          <w:i w:val="0"/>
          <w:sz w:val="22"/>
          <w:szCs w:val="22"/>
        </w:rPr>
        <w:t>А</w:t>
      </w:r>
      <w:r w:rsidR="004B2CE6" w:rsidRPr="004B2CE6">
        <w:rPr>
          <w:rFonts w:ascii="Calibri" w:hAnsi="Calibri" w:cs="Calibri"/>
          <w:i w:val="0"/>
          <w:sz w:val="22"/>
          <w:szCs w:val="22"/>
        </w:rPr>
        <w:t>йгезард</w:t>
      </w:r>
      <w:r w:rsidR="00E16E2C" w:rsidRPr="00FD0C36">
        <w:rPr>
          <w:rFonts w:ascii="GHEA Grapalat" w:hAnsi="GHEA Grapalat"/>
          <w:i w:val="0"/>
          <w:sz w:val="22"/>
          <w:szCs w:val="22"/>
        </w:rPr>
        <w:t>ская</w:t>
      </w:r>
      <w:r w:rsidRPr="00FD0C36">
        <w:rPr>
          <w:rFonts w:ascii="GHEA Grapalat" w:hAnsi="GHEA Grapalat" w:cs="Arial"/>
          <w:i w:val="0"/>
          <w:sz w:val="22"/>
          <w:szCs w:val="22"/>
          <w:shd w:val="clear" w:color="auto" w:fill="FFFFFF"/>
        </w:rPr>
        <w:t xml:space="preserve">, </w:t>
      </w:r>
      <w:r w:rsidR="004B2CE6">
        <w:rPr>
          <w:rFonts w:ascii="Calibri" w:hAnsi="Calibri" w:cs="Calibri"/>
          <w:i w:val="0"/>
          <w:sz w:val="22"/>
          <w:szCs w:val="22"/>
          <w:shd w:val="clear" w:color="auto" w:fill="FFFFFF"/>
        </w:rPr>
        <w:t>И</w:t>
      </w:r>
      <w:r w:rsidR="004B2CE6" w:rsidRPr="004B2CE6">
        <w:rPr>
          <w:rFonts w:ascii="Calibri" w:hAnsi="Calibri" w:cs="Calibri"/>
          <w:i w:val="0"/>
          <w:sz w:val="22"/>
          <w:szCs w:val="22"/>
          <w:shd w:val="clear" w:color="auto" w:fill="FFFFFF"/>
        </w:rPr>
        <w:t>саакян</w:t>
      </w:r>
      <w:r w:rsidR="008E114E" w:rsidRPr="00FD0C36">
        <w:rPr>
          <w:rFonts w:ascii="GHEA Grapalat" w:hAnsi="GHEA Grapalat" w:cs="Arial"/>
          <w:i w:val="0"/>
          <w:sz w:val="22"/>
          <w:szCs w:val="22"/>
          <w:shd w:val="clear" w:color="auto" w:fill="FFFFFF"/>
        </w:rPr>
        <w:t>ской ул, 1</w:t>
      </w:r>
      <w:r w:rsidR="004B2CE6" w:rsidRPr="004B2CE6">
        <w:rPr>
          <w:rFonts w:ascii="GHEA Grapalat" w:hAnsi="GHEA Grapalat" w:cs="Arial"/>
          <w:i w:val="0"/>
          <w:sz w:val="22"/>
          <w:szCs w:val="22"/>
          <w:shd w:val="clear" w:color="auto" w:fill="FFFFFF"/>
        </w:rPr>
        <w:t>2</w:t>
      </w:r>
      <w:r w:rsidR="008E114E" w:rsidRPr="00FD0C36">
        <w:rPr>
          <w:rFonts w:ascii="GHEA Grapalat" w:hAnsi="GHEA Grapalat" w:cs="Arial"/>
          <w:i w:val="0"/>
          <w:sz w:val="22"/>
          <w:szCs w:val="22"/>
          <w:shd w:val="clear" w:color="auto" w:fill="FFFFFF"/>
        </w:rPr>
        <w:t xml:space="preserve"> </w:t>
      </w:r>
      <w:r w:rsidR="00D1152F" w:rsidRPr="00FD0C36">
        <w:rPr>
          <w:rFonts w:ascii="GHEA Grapalat" w:hAnsi="GHEA Grapalat"/>
          <w:i w:val="0"/>
          <w:sz w:val="22"/>
          <w:szCs w:val="22"/>
        </w:rPr>
        <w:t>, в 15</w:t>
      </w:r>
      <w:r w:rsidR="00E16E2C" w:rsidRPr="00FD0C36">
        <w:rPr>
          <w:rFonts w:ascii="GHEA Grapalat" w:hAnsi="GHEA Grapalat"/>
          <w:i w:val="0"/>
          <w:sz w:val="22"/>
          <w:szCs w:val="22"/>
        </w:rPr>
        <w:t>:0</w:t>
      </w:r>
      <w:r w:rsidR="0079133F" w:rsidRPr="00FD0C36">
        <w:rPr>
          <w:rFonts w:ascii="GHEA Grapalat" w:hAnsi="GHEA Grapalat"/>
          <w:i w:val="0"/>
          <w:sz w:val="22"/>
          <w:szCs w:val="22"/>
        </w:rPr>
        <w:t xml:space="preserve">0 часов </w:t>
      </w:r>
      <w:r w:rsidR="00E62FAD" w:rsidRPr="00E62FAD">
        <w:rPr>
          <w:rFonts w:ascii="GHEA Grapalat" w:hAnsi="GHEA Grapalat"/>
          <w:i w:val="0"/>
          <w:sz w:val="22"/>
          <w:szCs w:val="22"/>
        </w:rPr>
        <w:t>30</w:t>
      </w:r>
      <w:r w:rsidRPr="00FD0C36">
        <w:rPr>
          <w:rFonts w:ascii="GHEA Grapalat" w:hAnsi="GHEA Grapalat"/>
          <w:i w:val="0"/>
          <w:sz w:val="22"/>
          <w:szCs w:val="22"/>
        </w:rPr>
        <w:t xml:space="preserve"> ию</w:t>
      </w:r>
      <w:r w:rsidR="0079133F" w:rsidRPr="00FD0C36">
        <w:rPr>
          <w:rFonts w:ascii="GHEA Grapalat" w:hAnsi="GHEA Grapalat"/>
          <w:i w:val="0"/>
          <w:sz w:val="22"/>
          <w:szCs w:val="22"/>
        </w:rPr>
        <w:t>л</w:t>
      </w:r>
      <w:r w:rsidRPr="00FD0C36">
        <w:rPr>
          <w:rFonts w:ascii="GHEA Grapalat" w:hAnsi="GHEA Grapalat"/>
          <w:i w:val="0"/>
          <w:sz w:val="22"/>
          <w:szCs w:val="22"/>
        </w:rPr>
        <w:t>я 2020 год.</w:t>
      </w:r>
    </w:p>
    <w:p w14:paraId="772C097B" w14:textId="77777777" w:rsidR="00EF52E4" w:rsidRPr="00FD0C36" w:rsidRDefault="001305C6" w:rsidP="001D11DF">
      <w:pPr>
        <w:pStyle w:val="BodyTextIndent"/>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 xml:space="preserve">Жалобы относительно настоящей процедуры должны быть поданы </w:t>
      </w:r>
      <w:r w:rsidR="004B4B72" w:rsidRPr="00FD0C36">
        <w:rPr>
          <w:rFonts w:ascii="GHEA Grapalat" w:hAnsi="GHEA Grapalat"/>
          <w:i w:val="0"/>
          <w:sz w:val="22"/>
          <w:szCs w:val="22"/>
        </w:rPr>
        <w:t>л</w:t>
      </w:r>
      <w:r w:rsidR="00D746A9" w:rsidRPr="00FD0C36">
        <w:rPr>
          <w:rFonts w:ascii="GHEA Grapalat" w:hAnsi="GHEA Grapalat"/>
          <w:i w:val="0"/>
          <w:sz w:val="22"/>
          <w:szCs w:val="22"/>
        </w:rPr>
        <w:t>ицу</w:t>
      </w:r>
      <w:r w:rsidRPr="00FD0C36">
        <w:rPr>
          <w:rFonts w:ascii="GHEA Grapalat" w:hAnsi="GHEA Grapalat"/>
          <w:i w:val="0"/>
          <w:sz w:val="22"/>
          <w:szCs w:val="22"/>
        </w:rPr>
        <w:t xml:space="preserve">, </w:t>
      </w:r>
      <w:r w:rsidR="00D746A9" w:rsidRPr="00FD0C36">
        <w:rPr>
          <w:rFonts w:ascii="GHEA Grapalat" w:hAnsi="GHEA Grapalat"/>
          <w:i w:val="0"/>
          <w:sz w:val="22"/>
          <w:szCs w:val="22"/>
        </w:rPr>
        <w:t>рассматривающее связанные с закупками жалобы</w:t>
      </w:r>
      <w:r w:rsidR="00D746A9" w:rsidRPr="00FD0C36" w:rsidDel="00D746A9">
        <w:rPr>
          <w:rFonts w:ascii="GHEA Grapalat" w:hAnsi="GHEA Grapalat"/>
          <w:i w:val="0"/>
          <w:sz w:val="22"/>
          <w:szCs w:val="22"/>
        </w:rPr>
        <w:t xml:space="preserve"> </w:t>
      </w:r>
      <w:r w:rsidRPr="00FD0C36">
        <w:rPr>
          <w:rFonts w:ascii="GHEA Grapalat" w:hAnsi="GHEA Grapalat"/>
          <w:i w:val="0"/>
          <w:sz w:val="22"/>
          <w:szCs w:val="22"/>
        </w:rPr>
        <w:t>по адресу: ул. Мелик-Адамяна 1, Ереван. Обжалование осуществляется в порядке, установленном приглашением на</w:t>
      </w:r>
      <w:r w:rsidR="00790715" w:rsidRPr="00FD0C36">
        <w:rPr>
          <w:rFonts w:ascii="Courier New" w:hAnsi="Courier New" w:cs="Courier New"/>
          <w:i w:val="0"/>
          <w:sz w:val="22"/>
          <w:szCs w:val="22"/>
          <w:lang w:val="en-US"/>
        </w:rPr>
        <w:t> </w:t>
      </w:r>
      <w:r w:rsidRPr="00FD0C36">
        <w:rPr>
          <w:rFonts w:ascii="GHEA Grapalat" w:hAnsi="GHEA Grapalat"/>
          <w:i w:val="0"/>
          <w:sz w:val="22"/>
          <w:szCs w:val="22"/>
        </w:rPr>
        <w:t>настоящий конкурс. Для подачи жалобы требуется плата в размере 30</w:t>
      </w:r>
      <w:r w:rsidR="00790715" w:rsidRPr="00FD0C36">
        <w:rPr>
          <w:rFonts w:ascii="Courier New" w:hAnsi="Courier New" w:cs="Courier New"/>
          <w:i w:val="0"/>
          <w:sz w:val="22"/>
          <w:szCs w:val="22"/>
          <w:lang w:val="en-US"/>
        </w:rPr>
        <w:t> </w:t>
      </w:r>
      <w:r w:rsidRPr="00FD0C36">
        <w:rPr>
          <w:rFonts w:ascii="GHEA Grapalat" w:hAnsi="GHEA Grapalat"/>
          <w:i w:val="0"/>
          <w:sz w:val="22"/>
          <w:szCs w:val="22"/>
        </w:rPr>
        <w:t>000</w:t>
      </w:r>
      <w:r w:rsidR="00790715" w:rsidRPr="00FD0C36">
        <w:rPr>
          <w:rFonts w:ascii="Courier New" w:hAnsi="Courier New" w:cs="Courier New"/>
          <w:i w:val="0"/>
          <w:sz w:val="22"/>
          <w:szCs w:val="22"/>
          <w:lang w:val="en-US"/>
        </w:rPr>
        <w:t> </w:t>
      </w:r>
      <w:r w:rsidRPr="00FD0C36">
        <w:rPr>
          <w:rFonts w:ascii="GHEA Grapalat" w:hAnsi="GHEA Grapalat"/>
          <w:i w:val="0"/>
          <w:sz w:val="22"/>
          <w:szCs w:val="22"/>
        </w:rPr>
        <w:t>(тридцать тысяч) драмов РА, которая должна быть перечислена на</w:t>
      </w:r>
      <w:r w:rsidR="007A6841" w:rsidRPr="00FD0C36">
        <w:rPr>
          <w:rFonts w:ascii="Courier New" w:hAnsi="Courier New" w:cs="Courier New"/>
          <w:i w:val="0"/>
          <w:sz w:val="22"/>
          <w:szCs w:val="22"/>
          <w:lang w:val="en-US"/>
        </w:rPr>
        <w:t> </w:t>
      </w:r>
      <w:r w:rsidRPr="00FD0C36">
        <w:rPr>
          <w:rFonts w:ascii="GHEA Grapalat" w:hAnsi="GHEA Grapalat"/>
          <w:i w:val="0"/>
          <w:sz w:val="22"/>
          <w:szCs w:val="22"/>
        </w:rPr>
        <w:t>казначейский счет № 900008000482, открытый на имя Министерст</w:t>
      </w:r>
      <w:r w:rsidR="001B32D9" w:rsidRPr="00FD0C36">
        <w:rPr>
          <w:rFonts w:ascii="GHEA Grapalat" w:hAnsi="GHEA Grapalat"/>
          <w:i w:val="0"/>
          <w:sz w:val="22"/>
          <w:szCs w:val="22"/>
        </w:rPr>
        <w:t>ва финансов Республики Армения.</w:t>
      </w:r>
    </w:p>
    <w:p w14:paraId="6F74A50C" w14:textId="7887523C" w:rsidR="00E16E2C" w:rsidRPr="00FD0C36" w:rsidRDefault="00754697" w:rsidP="001D11DF">
      <w:pPr>
        <w:pStyle w:val="BodyTextIndent"/>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Для получения дополнительной информации, связанной с настоящим</w:t>
      </w:r>
      <w:r w:rsidR="00D5443D" w:rsidRPr="00FD0C36">
        <w:rPr>
          <w:rFonts w:ascii="Courier New" w:hAnsi="Courier New" w:cs="Courier New"/>
          <w:i w:val="0"/>
          <w:sz w:val="22"/>
          <w:szCs w:val="22"/>
          <w:lang w:val="en-US"/>
        </w:rPr>
        <w:t> </w:t>
      </w:r>
      <w:r w:rsidRPr="00FD0C36">
        <w:rPr>
          <w:rFonts w:ascii="GHEA Grapalat" w:hAnsi="GHEA Grapalat"/>
          <w:i w:val="0"/>
          <w:sz w:val="22"/>
          <w:szCs w:val="22"/>
        </w:rPr>
        <w:t>объявлением, можете обратиться к секретарю Оценочной комиссии</w:t>
      </w:r>
      <w:r w:rsidR="00BE1C5E" w:rsidRPr="00FD0C36">
        <w:rPr>
          <w:rFonts w:ascii="GHEA Grapalat" w:hAnsi="GHEA Grapalat"/>
          <w:i w:val="0"/>
          <w:sz w:val="22"/>
          <w:szCs w:val="22"/>
        </w:rPr>
        <w:t xml:space="preserve"> </w:t>
      </w:r>
      <w:r w:rsidR="004B2CE6">
        <w:rPr>
          <w:rFonts w:ascii="Calibri" w:hAnsi="Calibri" w:cs="Calibri"/>
          <w:i w:val="0"/>
          <w:sz w:val="22"/>
          <w:szCs w:val="22"/>
        </w:rPr>
        <w:t>А</w:t>
      </w:r>
      <w:r w:rsidR="004B2CE6" w:rsidRPr="004B2CE6">
        <w:rPr>
          <w:rFonts w:ascii="Calibri" w:hAnsi="Calibri" w:cs="Calibri"/>
          <w:i w:val="0"/>
          <w:sz w:val="22"/>
          <w:szCs w:val="22"/>
        </w:rPr>
        <w:t>ида</w:t>
      </w:r>
      <w:r w:rsidR="00E16E2C" w:rsidRPr="00FD0C36">
        <w:rPr>
          <w:rFonts w:ascii="GHEA Grapalat" w:hAnsi="GHEA Grapalat"/>
          <w:i w:val="0"/>
          <w:sz w:val="22"/>
          <w:szCs w:val="22"/>
        </w:rPr>
        <w:t xml:space="preserve"> </w:t>
      </w:r>
      <w:r w:rsidR="004B2CE6">
        <w:rPr>
          <w:rFonts w:ascii="Calibri" w:hAnsi="Calibri" w:cs="Calibri"/>
          <w:i w:val="0"/>
          <w:sz w:val="22"/>
          <w:szCs w:val="22"/>
        </w:rPr>
        <w:t>М</w:t>
      </w:r>
      <w:r w:rsidR="004B2CE6" w:rsidRPr="004B2CE6">
        <w:rPr>
          <w:rFonts w:ascii="Calibri" w:hAnsi="Calibri" w:cs="Calibri"/>
          <w:i w:val="0"/>
          <w:sz w:val="22"/>
          <w:szCs w:val="22"/>
        </w:rPr>
        <w:t>овсес</w:t>
      </w:r>
      <w:r w:rsidR="00E16E2C" w:rsidRPr="00FD0C36">
        <w:rPr>
          <w:rFonts w:ascii="GHEA Grapalat" w:hAnsi="GHEA Grapalat"/>
          <w:i w:val="0"/>
          <w:sz w:val="22"/>
          <w:szCs w:val="22"/>
        </w:rPr>
        <w:t>яну.</w:t>
      </w:r>
    </w:p>
    <w:p w14:paraId="68ECB6D1" w14:textId="19BB4CC2" w:rsidR="00E16E2C" w:rsidRPr="004B2CE6" w:rsidRDefault="00E16E2C" w:rsidP="001D11DF">
      <w:pPr>
        <w:pStyle w:val="BodyTextIndent"/>
        <w:widowControl w:val="0"/>
        <w:spacing w:line="240" w:lineRule="auto"/>
        <w:ind w:left="1701" w:firstLine="0"/>
        <w:rPr>
          <w:rFonts w:ascii="GHEA Grapalat" w:hAnsi="GHEA Grapalat"/>
          <w:i w:val="0"/>
          <w:sz w:val="22"/>
          <w:szCs w:val="22"/>
          <w:u w:val="single"/>
        </w:rPr>
      </w:pPr>
      <w:r w:rsidRPr="00FD0C36">
        <w:rPr>
          <w:rFonts w:ascii="GHEA Grapalat" w:hAnsi="GHEA Grapalat"/>
          <w:i w:val="0"/>
          <w:sz w:val="22"/>
          <w:szCs w:val="22"/>
        </w:rPr>
        <w:t>Телефон    +374 9</w:t>
      </w:r>
      <w:r w:rsidR="004B2CE6" w:rsidRPr="004B2CE6">
        <w:rPr>
          <w:rFonts w:ascii="GHEA Grapalat" w:hAnsi="GHEA Grapalat"/>
          <w:i w:val="0"/>
          <w:sz w:val="22"/>
          <w:szCs w:val="22"/>
        </w:rPr>
        <w:t>9</w:t>
      </w:r>
      <w:r w:rsidRPr="00FD0C36">
        <w:rPr>
          <w:rFonts w:ascii="GHEA Grapalat" w:hAnsi="GHEA Grapalat"/>
          <w:i w:val="0"/>
          <w:sz w:val="22"/>
          <w:szCs w:val="22"/>
        </w:rPr>
        <w:t xml:space="preserve"> 1</w:t>
      </w:r>
      <w:r w:rsidR="004B2CE6" w:rsidRPr="004B2CE6">
        <w:rPr>
          <w:rFonts w:ascii="GHEA Grapalat" w:hAnsi="GHEA Grapalat"/>
          <w:i w:val="0"/>
          <w:sz w:val="22"/>
          <w:szCs w:val="22"/>
        </w:rPr>
        <w:t>6</w:t>
      </w:r>
      <w:r w:rsidRPr="00FD0C36">
        <w:rPr>
          <w:rFonts w:ascii="GHEA Grapalat" w:hAnsi="GHEA Grapalat"/>
          <w:i w:val="0"/>
          <w:sz w:val="22"/>
          <w:szCs w:val="22"/>
        </w:rPr>
        <w:t xml:space="preserve"> 9</w:t>
      </w:r>
      <w:r w:rsidR="004B2CE6" w:rsidRPr="004B2CE6">
        <w:rPr>
          <w:rFonts w:ascii="GHEA Grapalat" w:hAnsi="GHEA Grapalat"/>
          <w:i w:val="0"/>
          <w:sz w:val="22"/>
          <w:szCs w:val="22"/>
        </w:rPr>
        <w:t>2</w:t>
      </w:r>
      <w:r w:rsidRPr="00FD0C36">
        <w:rPr>
          <w:rFonts w:ascii="GHEA Grapalat" w:hAnsi="GHEA Grapalat"/>
          <w:i w:val="0"/>
          <w:sz w:val="22"/>
          <w:szCs w:val="22"/>
        </w:rPr>
        <w:t xml:space="preserve"> </w:t>
      </w:r>
      <w:r w:rsidR="004B2CE6" w:rsidRPr="004B2CE6">
        <w:rPr>
          <w:rFonts w:ascii="GHEA Grapalat" w:hAnsi="GHEA Grapalat"/>
          <w:i w:val="0"/>
          <w:sz w:val="22"/>
          <w:szCs w:val="22"/>
        </w:rPr>
        <w:t>90</w:t>
      </w:r>
    </w:p>
    <w:p w14:paraId="5C2E5AB2" w14:textId="280B0C8A" w:rsidR="00E16E2C" w:rsidRPr="00FD0C36" w:rsidRDefault="00E16E2C" w:rsidP="001D11DF">
      <w:pPr>
        <w:pStyle w:val="BodyTextIndent"/>
        <w:widowControl w:val="0"/>
        <w:spacing w:line="240" w:lineRule="auto"/>
        <w:ind w:left="1701" w:firstLine="0"/>
        <w:rPr>
          <w:rFonts w:ascii="GHEA Grapalat" w:hAnsi="GHEA Grapalat"/>
          <w:i w:val="0"/>
          <w:sz w:val="22"/>
          <w:szCs w:val="22"/>
          <w:u w:val="single"/>
        </w:rPr>
      </w:pPr>
      <w:r w:rsidRPr="00FD0C36">
        <w:rPr>
          <w:rFonts w:ascii="GHEA Grapalat" w:hAnsi="GHEA Grapalat"/>
          <w:i w:val="0"/>
          <w:sz w:val="22"/>
          <w:szCs w:val="22"/>
        </w:rPr>
        <w:t xml:space="preserve">Электронная почта   </w:t>
      </w:r>
      <w:proofErr w:type="spellStart"/>
      <w:r w:rsidR="004B2CE6">
        <w:rPr>
          <w:rFonts w:ascii="GHEA Grapalat" w:hAnsi="GHEA Grapalat"/>
          <w:i w:val="0"/>
          <w:sz w:val="22"/>
          <w:szCs w:val="22"/>
          <w:lang w:val="en-US"/>
        </w:rPr>
        <w:t>aygezardgyuxapetaran</w:t>
      </w:r>
      <w:proofErr w:type="spellEnd"/>
      <w:r w:rsidRPr="00FD0C36">
        <w:rPr>
          <w:rFonts w:ascii="GHEA Grapalat" w:hAnsi="GHEA Grapalat"/>
          <w:i w:val="0"/>
          <w:sz w:val="22"/>
          <w:szCs w:val="22"/>
        </w:rPr>
        <w:t>@</w:t>
      </w:r>
      <w:r w:rsidRPr="00FD0C36">
        <w:rPr>
          <w:rFonts w:ascii="GHEA Grapalat" w:hAnsi="GHEA Grapalat"/>
          <w:i w:val="0"/>
          <w:sz w:val="22"/>
          <w:szCs w:val="22"/>
          <w:lang w:val="en-US"/>
        </w:rPr>
        <w:t>mail</w:t>
      </w:r>
      <w:r w:rsidRPr="00FD0C36">
        <w:rPr>
          <w:rFonts w:ascii="GHEA Grapalat" w:hAnsi="GHEA Grapalat"/>
          <w:i w:val="0"/>
          <w:sz w:val="22"/>
          <w:szCs w:val="22"/>
        </w:rPr>
        <w:t>.</w:t>
      </w:r>
      <w:proofErr w:type="spellStart"/>
      <w:r w:rsidRPr="00FD0C36">
        <w:rPr>
          <w:rFonts w:ascii="GHEA Grapalat" w:hAnsi="GHEA Grapalat"/>
          <w:i w:val="0"/>
          <w:sz w:val="22"/>
          <w:szCs w:val="22"/>
          <w:lang w:val="en-US"/>
        </w:rPr>
        <w:t>ru</w:t>
      </w:r>
      <w:proofErr w:type="spellEnd"/>
    </w:p>
    <w:p w14:paraId="795A58A5" w14:textId="27B6B9FE" w:rsidR="00915A97" w:rsidRPr="00FD0C36" w:rsidRDefault="00E16E2C" w:rsidP="001D11DF">
      <w:pPr>
        <w:pStyle w:val="BodyTextIndent"/>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 xml:space="preserve">Заказчик  </w:t>
      </w:r>
      <w:r w:rsidR="004B2CE6">
        <w:rPr>
          <w:rFonts w:ascii="Calibri" w:hAnsi="Calibri" w:cs="Calibri"/>
          <w:i w:val="0"/>
          <w:sz w:val="22"/>
          <w:szCs w:val="22"/>
        </w:rPr>
        <w:t>А</w:t>
      </w:r>
      <w:r w:rsidR="004B2CE6" w:rsidRPr="0000394E">
        <w:rPr>
          <w:rFonts w:ascii="Calibri" w:hAnsi="Calibri" w:cs="Calibri"/>
          <w:i w:val="0"/>
          <w:sz w:val="22"/>
          <w:szCs w:val="22"/>
        </w:rPr>
        <w:t>йгезард</w:t>
      </w:r>
      <w:r w:rsidRPr="00FD0C36">
        <w:rPr>
          <w:rFonts w:ascii="GHEA Grapalat" w:hAnsi="GHEA Grapalat"/>
          <w:i w:val="0"/>
          <w:sz w:val="22"/>
          <w:szCs w:val="22"/>
        </w:rPr>
        <w:t xml:space="preserve">ская муниципалитет </w:t>
      </w:r>
      <w:r w:rsidR="004B2CE6">
        <w:rPr>
          <w:rFonts w:ascii="Calibri" w:hAnsi="Calibri" w:cs="Calibri"/>
          <w:i w:val="0"/>
          <w:sz w:val="22"/>
          <w:szCs w:val="22"/>
        </w:rPr>
        <w:t>А</w:t>
      </w:r>
      <w:r w:rsidR="004B2CE6" w:rsidRPr="0000394E">
        <w:rPr>
          <w:rFonts w:ascii="Calibri" w:hAnsi="Calibri" w:cs="Calibri"/>
          <w:i w:val="0"/>
          <w:sz w:val="22"/>
          <w:szCs w:val="22"/>
        </w:rPr>
        <w:t>рарат</w:t>
      </w:r>
      <w:r w:rsidRPr="00FD0C36">
        <w:rPr>
          <w:rFonts w:ascii="GHEA Grapalat" w:hAnsi="GHEA Grapalat"/>
          <w:i w:val="0"/>
          <w:sz w:val="22"/>
          <w:szCs w:val="22"/>
        </w:rPr>
        <w:t>скօй марз, Армения</w:t>
      </w:r>
    </w:p>
    <w:p w14:paraId="1A07A70F" w14:textId="77777777" w:rsidR="006305C8" w:rsidRPr="00FD0C36" w:rsidRDefault="006305C8" w:rsidP="001D11DF">
      <w:pPr>
        <w:rPr>
          <w:rFonts w:ascii="GHEA Grapalat" w:hAnsi="GHEA Grapalat"/>
          <w:i/>
          <w:sz w:val="20"/>
          <w:szCs w:val="22"/>
        </w:rPr>
      </w:pPr>
      <w:r w:rsidRPr="00FD0C36">
        <w:rPr>
          <w:rFonts w:ascii="GHEA Grapalat" w:hAnsi="GHEA Grapalat"/>
          <w:i/>
          <w:sz w:val="20"/>
          <w:szCs w:val="22"/>
        </w:rPr>
        <w:br w:type="page"/>
      </w:r>
    </w:p>
    <w:p w14:paraId="32A09A54" w14:textId="77777777" w:rsidR="00096865" w:rsidRPr="00FD0C36" w:rsidRDefault="00096865" w:rsidP="001D11DF">
      <w:pPr>
        <w:pStyle w:val="BodyText"/>
        <w:widowControl w:val="0"/>
        <w:spacing w:after="0"/>
        <w:ind w:firstLine="567"/>
        <w:jc w:val="right"/>
        <w:rPr>
          <w:rFonts w:ascii="GHEA Grapalat" w:hAnsi="GHEA Grapalat" w:cs="Sylfaen"/>
          <w:i/>
          <w:sz w:val="22"/>
          <w:szCs w:val="22"/>
        </w:rPr>
      </w:pPr>
      <w:r w:rsidRPr="00FD0C36">
        <w:rPr>
          <w:rFonts w:ascii="GHEA Grapalat" w:hAnsi="GHEA Grapalat"/>
          <w:i/>
          <w:sz w:val="22"/>
          <w:szCs w:val="22"/>
        </w:rPr>
        <w:lastRenderedPageBreak/>
        <w:t>Утверждено</w:t>
      </w:r>
    </w:p>
    <w:p w14:paraId="564D64FA" w14:textId="2D121A25" w:rsidR="006305C8" w:rsidRPr="00FD0C36" w:rsidRDefault="005D7731" w:rsidP="001D11DF">
      <w:pPr>
        <w:pStyle w:val="BodyText"/>
        <w:widowControl w:val="0"/>
        <w:spacing w:after="0"/>
        <w:ind w:firstLine="567"/>
        <w:jc w:val="right"/>
        <w:rPr>
          <w:rFonts w:ascii="GHEA Grapalat" w:hAnsi="GHEA Grapalat"/>
          <w:i/>
          <w:sz w:val="22"/>
          <w:szCs w:val="22"/>
        </w:rPr>
      </w:pPr>
      <w:r w:rsidRPr="00FD0C36">
        <w:rPr>
          <w:rFonts w:ascii="GHEA Grapalat" w:hAnsi="GHEA Grapalat"/>
          <w:sz w:val="22"/>
          <w:szCs w:val="22"/>
        </w:rPr>
        <w:t xml:space="preserve">Решением Оценочной комиссии </w:t>
      </w:r>
      <w:r w:rsidR="006305C8" w:rsidRPr="00FD0C36">
        <w:rPr>
          <w:rFonts w:ascii="GHEA Grapalat" w:hAnsi="GHEA Grapalat"/>
          <w:sz w:val="22"/>
          <w:szCs w:val="22"/>
        </w:rPr>
        <w:t>запросе котировока</w:t>
      </w:r>
      <w:r w:rsidR="001B32D9" w:rsidRPr="00FD0C36">
        <w:rPr>
          <w:rFonts w:ascii="GHEA Grapalat" w:hAnsi="GHEA Grapalat" w:cs="Sylfaen"/>
          <w:i/>
          <w:sz w:val="22"/>
          <w:szCs w:val="22"/>
        </w:rPr>
        <w:br/>
      </w:r>
      <w:r w:rsidR="00096865" w:rsidRPr="00FD0C36">
        <w:rPr>
          <w:rFonts w:ascii="GHEA Grapalat" w:hAnsi="GHEA Grapalat"/>
          <w:i/>
          <w:sz w:val="22"/>
          <w:szCs w:val="22"/>
        </w:rPr>
        <w:t xml:space="preserve">под кодом </w:t>
      </w:r>
      <w:r w:rsidR="008E114E" w:rsidRPr="00FD0C36">
        <w:rPr>
          <w:rFonts w:ascii="GHEA Grapalat" w:hAnsi="GHEA Grapalat"/>
          <w:i/>
          <w:sz w:val="22"/>
          <w:szCs w:val="22"/>
        </w:rPr>
        <w:t xml:space="preserve">ՀՀ </w:t>
      </w:r>
      <w:r w:rsidR="00A80152">
        <w:rPr>
          <w:rFonts w:ascii="Arial" w:hAnsi="Arial" w:cs="Arial"/>
          <w:i/>
          <w:sz w:val="22"/>
          <w:szCs w:val="22"/>
          <w:lang w:val="en-US"/>
        </w:rPr>
        <w:t>Ա</w:t>
      </w:r>
      <w:r w:rsidR="008E114E" w:rsidRPr="00FD0C36">
        <w:rPr>
          <w:rFonts w:ascii="GHEA Grapalat" w:hAnsi="GHEA Grapalat"/>
          <w:i/>
          <w:sz w:val="22"/>
          <w:szCs w:val="22"/>
        </w:rPr>
        <w:t>Մ</w:t>
      </w:r>
      <w:r w:rsidR="00A80152">
        <w:rPr>
          <w:rFonts w:ascii="Arial" w:hAnsi="Arial" w:cs="Arial"/>
          <w:i/>
          <w:sz w:val="22"/>
          <w:szCs w:val="22"/>
          <w:lang w:val="en-US"/>
        </w:rPr>
        <w:t>Ա</w:t>
      </w:r>
      <w:r w:rsidR="008E114E" w:rsidRPr="00FD0C36">
        <w:rPr>
          <w:rFonts w:ascii="GHEA Grapalat" w:hAnsi="GHEA Grapalat"/>
          <w:i/>
          <w:sz w:val="22"/>
          <w:szCs w:val="22"/>
        </w:rPr>
        <w:t>Հ-ԳՀԱՇՁԲ-20/</w:t>
      </w:r>
      <w:r w:rsidR="00A80152" w:rsidRPr="00A80152">
        <w:rPr>
          <w:rFonts w:ascii="GHEA Grapalat" w:hAnsi="GHEA Grapalat"/>
          <w:i/>
          <w:sz w:val="22"/>
          <w:szCs w:val="22"/>
        </w:rPr>
        <w:t>3</w:t>
      </w:r>
      <w:r w:rsidR="0079133F" w:rsidRPr="00FD0C36">
        <w:rPr>
          <w:rFonts w:ascii="GHEA Grapalat" w:hAnsi="GHEA Grapalat"/>
          <w:i/>
          <w:sz w:val="22"/>
          <w:szCs w:val="22"/>
        </w:rPr>
        <w:t xml:space="preserve"> </w:t>
      </w:r>
      <w:r w:rsidR="001B32D9" w:rsidRPr="00FD0C36">
        <w:rPr>
          <w:rFonts w:ascii="GHEA Grapalat" w:hAnsi="GHEA Grapalat" w:cs="Times Armenian"/>
          <w:i/>
          <w:sz w:val="22"/>
          <w:szCs w:val="22"/>
        </w:rPr>
        <w:br/>
      </w:r>
      <w:r w:rsidR="00D1152F" w:rsidRPr="00FD0C36">
        <w:rPr>
          <w:rFonts w:ascii="GHEA Grapalat" w:hAnsi="GHEA Grapalat"/>
          <w:i/>
          <w:sz w:val="22"/>
          <w:szCs w:val="22"/>
        </w:rPr>
        <w:t xml:space="preserve">№ </w:t>
      </w:r>
      <w:r w:rsidR="00A80152" w:rsidRPr="00A80152">
        <w:rPr>
          <w:rFonts w:ascii="GHEA Grapalat" w:hAnsi="GHEA Grapalat"/>
          <w:i/>
          <w:sz w:val="22"/>
          <w:szCs w:val="22"/>
        </w:rPr>
        <w:t>3</w:t>
      </w:r>
      <w:r w:rsidR="00D1152F" w:rsidRPr="00FD0C36">
        <w:rPr>
          <w:rFonts w:ascii="GHEA Grapalat" w:hAnsi="GHEA Grapalat"/>
          <w:i/>
          <w:sz w:val="22"/>
          <w:szCs w:val="22"/>
        </w:rPr>
        <w:t xml:space="preserve"> от </w:t>
      </w:r>
      <w:r w:rsidR="00A80152" w:rsidRPr="00A80152">
        <w:rPr>
          <w:rFonts w:ascii="GHEA Grapalat" w:hAnsi="GHEA Grapalat"/>
          <w:i/>
          <w:sz w:val="22"/>
          <w:szCs w:val="22"/>
        </w:rPr>
        <w:t>15</w:t>
      </w:r>
      <w:r w:rsidR="0079133F" w:rsidRPr="00FD0C36">
        <w:rPr>
          <w:rFonts w:ascii="GHEA Grapalat" w:hAnsi="GHEA Grapalat"/>
          <w:i/>
          <w:sz w:val="22"/>
          <w:szCs w:val="22"/>
        </w:rPr>
        <w:t xml:space="preserve"> июл</w:t>
      </w:r>
      <w:r w:rsidR="006305C8" w:rsidRPr="00FD0C36">
        <w:rPr>
          <w:rFonts w:ascii="GHEA Grapalat" w:hAnsi="GHEA Grapalat"/>
          <w:i/>
          <w:sz w:val="22"/>
          <w:szCs w:val="22"/>
        </w:rPr>
        <w:t>я 2020 г.</w:t>
      </w:r>
    </w:p>
    <w:p w14:paraId="7227AA34" w14:textId="77777777" w:rsidR="00096865" w:rsidRPr="00FD0C36" w:rsidRDefault="00096865" w:rsidP="001D11DF">
      <w:pPr>
        <w:pStyle w:val="BodyText"/>
        <w:widowControl w:val="0"/>
        <w:spacing w:after="0"/>
        <w:ind w:firstLine="567"/>
        <w:jc w:val="right"/>
        <w:rPr>
          <w:rFonts w:ascii="GHEA Grapalat" w:hAnsi="GHEA Grapalat"/>
          <w:sz w:val="22"/>
          <w:szCs w:val="22"/>
        </w:rPr>
      </w:pPr>
    </w:p>
    <w:p w14:paraId="76B96F7E" w14:textId="77777777" w:rsidR="00096865" w:rsidRPr="00FD0C36" w:rsidRDefault="006305C8" w:rsidP="001D11DF">
      <w:pPr>
        <w:pStyle w:val="BodyText"/>
        <w:widowControl w:val="0"/>
        <w:tabs>
          <w:tab w:val="left" w:pos="4215"/>
        </w:tabs>
        <w:spacing w:after="0"/>
        <w:ind w:right="-7" w:firstLine="567"/>
        <w:rPr>
          <w:rFonts w:ascii="GHEA Grapalat" w:hAnsi="GHEA Grapalat"/>
          <w:sz w:val="22"/>
          <w:szCs w:val="22"/>
        </w:rPr>
      </w:pPr>
      <w:r w:rsidRPr="00FD0C36">
        <w:rPr>
          <w:rFonts w:ascii="GHEA Grapalat" w:hAnsi="GHEA Grapalat"/>
          <w:sz w:val="22"/>
          <w:szCs w:val="22"/>
        </w:rPr>
        <w:tab/>
      </w:r>
    </w:p>
    <w:p w14:paraId="42F73679" w14:textId="77777777" w:rsidR="00DB520B" w:rsidRPr="00FD0C36" w:rsidRDefault="00DB520B" w:rsidP="001D11DF">
      <w:pPr>
        <w:pStyle w:val="BodyText"/>
        <w:widowControl w:val="0"/>
        <w:tabs>
          <w:tab w:val="left" w:pos="4215"/>
        </w:tabs>
        <w:spacing w:after="0"/>
        <w:ind w:right="-7" w:firstLine="567"/>
        <w:rPr>
          <w:rFonts w:ascii="GHEA Grapalat" w:hAnsi="GHEA Grapalat"/>
          <w:sz w:val="22"/>
          <w:szCs w:val="22"/>
        </w:rPr>
      </w:pPr>
    </w:p>
    <w:p w14:paraId="20F1A9FC" w14:textId="77777777" w:rsidR="000763E5" w:rsidRPr="00FD0C36" w:rsidRDefault="000763E5" w:rsidP="001D11DF">
      <w:pPr>
        <w:pStyle w:val="BodyText"/>
        <w:widowControl w:val="0"/>
        <w:spacing w:after="0"/>
        <w:ind w:right="-7" w:firstLine="567"/>
        <w:jc w:val="center"/>
        <w:rPr>
          <w:rFonts w:ascii="GHEA Grapalat" w:hAnsi="GHEA Grapalat"/>
          <w:sz w:val="22"/>
          <w:szCs w:val="22"/>
        </w:rPr>
      </w:pPr>
    </w:p>
    <w:p w14:paraId="7212DCD8" w14:textId="77777777" w:rsidR="00DB520B" w:rsidRPr="00FD0C36" w:rsidRDefault="00DB520B" w:rsidP="001D11DF">
      <w:pPr>
        <w:pStyle w:val="BodyText"/>
        <w:widowControl w:val="0"/>
        <w:spacing w:after="0"/>
        <w:ind w:right="-7" w:firstLine="567"/>
        <w:jc w:val="center"/>
        <w:rPr>
          <w:rFonts w:ascii="GHEA Grapalat" w:hAnsi="GHEA Grapalat"/>
          <w:sz w:val="22"/>
          <w:szCs w:val="22"/>
        </w:rPr>
      </w:pPr>
    </w:p>
    <w:p w14:paraId="58AF426E" w14:textId="77777777" w:rsidR="00DB520B" w:rsidRPr="00FD0C36" w:rsidRDefault="00DB520B" w:rsidP="001D11DF">
      <w:pPr>
        <w:pStyle w:val="BodyText"/>
        <w:widowControl w:val="0"/>
        <w:spacing w:after="0"/>
        <w:ind w:right="-7" w:firstLine="567"/>
        <w:jc w:val="center"/>
        <w:rPr>
          <w:rFonts w:ascii="GHEA Grapalat" w:hAnsi="GHEA Grapalat"/>
          <w:sz w:val="22"/>
          <w:szCs w:val="22"/>
        </w:rPr>
      </w:pPr>
    </w:p>
    <w:p w14:paraId="56944875" w14:textId="77777777" w:rsidR="00DB520B" w:rsidRPr="00FD0C36" w:rsidRDefault="00DB520B" w:rsidP="001D11DF">
      <w:pPr>
        <w:pStyle w:val="BodyText"/>
        <w:widowControl w:val="0"/>
        <w:spacing w:after="0"/>
        <w:ind w:right="-7" w:firstLine="567"/>
        <w:jc w:val="center"/>
        <w:rPr>
          <w:rFonts w:ascii="GHEA Grapalat" w:hAnsi="GHEA Grapalat"/>
          <w:sz w:val="22"/>
          <w:szCs w:val="22"/>
        </w:rPr>
      </w:pPr>
    </w:p>
    <w:p w14:paraId="11AC89D2" w14:textId="5F29E394" w:rsidR="006305C8" w:rsidRPr="000E74F9" w:rsidRDefault="00A80152" w:rsidP="001D11DF">
      <w:pPr>
        <w:pStyle w:val="BodyText"/>
        <w:widowControl w:val="0"/>
        <w:spacing w:after="0"/>
        <w:ind w:right="-7" w:firstLine="567"/>
        <w:jc w:val="center"/>
        <w:rPr>
          <w:rFonts w:ascii="GHEA Grapalat" w:hAnsi="GHEA Grapalat"/>
        </w:rPr>
      </w:pPr>
      <w:r w:rsidRPr="000E74F9">
        <w:rPr>
          <w:rFonts w:ascii="Calibri" w:hAnsi="Calibri" w:cs="Calibri"/>
        </w:rPr>
        <w:t>А</w:t>
      </w:r>
      <w:r w:rsidRPr="0087443C">
        <w:rPr>
          <w:rFonts w:ascii="Calibri" w:hAnsi="Calibri" w:cs="Calibri"/>
        </w:rPr>
        <w:t>ЙГЕЗАРД</w:t>
      </w:r>
      <w:r w:rsidR="006305C8" w:rsidRPr="000E74F9">
        <w:rPr>
          <w:rFonts w:ascii="GHEA Grapalat" w:hAnsi="GHEA Grapalat"/>
        </w:rPr>
        <w:t xml:space="preserve">СКАЯ МУНИЦИПАЛИТЕТ </w:t>
      </w:r>
      <w:r w:rsidRPr="000E74F9">
        <w:rPr>
          <w:rFonts w:ascii="Calibri" w:hAnsi="Calibri" w:cs="Calibri"/>
        </w:rPr>
        <w:t>А</w:t>
      </w:r>
      <w:r w:rsidRPr="0087443C">
        <w:rPr>
          <w:rFonts w:ascii="Calibri" w:hAnsi="Calibri" w:cs="Calibri"/>
        </w:rPr>
        <w:t>РАРАТ</w:t>
      </w:r>
      <w:r w:rsidR="006305C8" w:rsidRPr="000E74F9">
        <w:rPr>
          <w:rFonts w:ascii="GHEA Grapalat" w:hAnsi="GHEA Grapalat"/>
        </w:rPr>
        <w:t>СКՕЙ МАРЗ</w:t>
      </w:r>
    </w:p>
    <w:p w14:paraId="2330048C" w14:textId="77777777" w:rsidR="00096865" w:rsidRPr="00FD0C36" w:rsidRDefault="00096865" w:rsidP="001D11DF">
      <w:pPr>
        <w:pStyle w:val="BodyText"/>
        <w:widowControl w:val="0"/>
        <w:spacing w:after="0"/>
        <w:ind w:right="-7" w:firstLine="567"/>
        <w:jc w:val="center"/>
        <w:rPr>
          <w:rFonts w:ascii="GHEA Grapalat" w:hAnsi="GHEA Grapalat"/>
          <w:sz w:val="22"/>
          <w:szCs w:val="22"/>
        </w:rPr>
      </w:pPr>
    </w:p>
    <w:p w14:paraId="042B3EBD" w14:textId="77777777" w:rsidR="000763E5" w:rsidRPr="00FD0C36" w:rsidRDefault="000763E5" w:rsidP="001D11DF">
      <w:pPr>
        <w:pStyle w:val="BodyText"/>
        <w:widowControl w:val="0"/>
        <w:spacing w:after="0"/>
        <w:ind w:right="-7" w:firstLine="567"/>
        <w:jc w:val="center"/>
        <w:rPr>
          <w:rFonts w:ascii="GHEA Grapalat" w:hAnsi="GHEA Grapalat"/>
          <w:sz w:val="22"/>
          <w:szCs w:val="22"/>
        </w:rPr>
      </w:pPr>
    </w:p>
    <w:p w14:paraId="0A127DE7" w14:textId="77777777" w:rsidR="00DB520B" w:rsidRPr="00FD0C36" w:rsidRDefault="00DB520B" w:rsidP="001D11DF">
      <w:pPr>
        <w:pStyle w:val="BodyText"/>
        <w:widowControl w:val="0"/>
        <w:spacing w:after="0"/>
        <w:ind w:right="-7" w:firstLine="567"/>
        <w:jc w:val="center"/>
        <w:rPr>
          <w:rFonts w:ascii="GHEA Grapalat" w:hAnsi="GHEA Grapalat"/>
          <w:sz w:val="22"/>
          <w:szCs w:val="22"/>
        </w:rPr>
      </w:pPr>
    </w:p>
    <w:p w14:paraId="0274C4F6" w14:textId="77777777" w:rsidR="00DB520B" w:rsidRPr="00FD0C36" w:rsidRDefault="00DB520B" w:rsidP="001D11DF">
      <w:pPr>
        <w:pStyle w:val="BodyText"/>
        <w:widowControl w:val="0"/>
        <w:spacing w:after="0"/>
        <w:ind w:right="-7" w:firstLine="567"/>
        <w:jc w:val="center"/>
        <w:rPr>
          <w:rFonts w:ascii="GHEA Grapalat" w:hAnsi="GHEA Grapalat"/>
          <w:sz w:val="22"/>
          <w:szCs w:val="22"/>
        </w:rPr>
      </w:pPr>
    </w:p>
    <w:p w14:paraId="54B4D421" w14:textId="77777777" w:rsidR="000763E5" w:rsidRPr="00FD0C36" w:rsidRDefault="000763E5" w:rsidP="001D11DF">
      <w:pPr>
        <w:pStyle w:val="BodyText"/>
        <w:widowControl w:val="0"/>
        <w:spacing w:after="0"/>
        <w:ind w:right="-7" w:firstLine="567"/>
        <w:jc w:val="center"/>
        <w:rPr>
          <w:rFonts w:ascii="GHEA Grapalat" w:hAnsi="GHEA Grapalat"/>
          <w:sz w:val="22"/>
          <w:szCs w:val="22"/>
        </w:rPr>
      </w:pPr>
    </w:p>
    <w:p w14:paraId="383AC9C3" w14:textId="77777777" w:rsidR="00096865" w:rsidRPr="000E74F9" w:rsidRDefault="000763E5" w:rsidP="001D11DF">
      <w:pPr>
        <w:pStyle w:val="BodyText"/>
        <w:widowControl w:val="0"/>
        <w:spacing w:after="0"/>
        <w:ind w:right="-7" w:firstLine="567"/>
        <w:jc w:val="center"/>
        <w:rPr>
          <w:rFonts w:ascii="GHEA Grapalat" w:hAnsi="GHEA Grapalat" w:cs="Sylfaen"/>
          <w:sz w:val="28"/>
          <w:szCs w:val="28"/>
        </w:rPr>
      </w:pPr>
      <w:r w:rsidRPr="000E74F9">
        <w:rPr>
          <w:rFonts w:ascii="GHEA Grapalat" w:hAnsi="GHEA Grapalat"/>
          <w:sz w:val="28"/>
          <w:szCs w:val="28"/>
        </w:rPr>
        <w:t>ПРИГЛАШЕНИ</w:t>
      </w:r>
      <w:r w:rsidR="00096865" w:rsidRPr="000E74F9">
        <w:rPr>
          <w:rFonts w:ascii="GHEA Grapalat" w:hAnsi="GHEA Grapalat"/>
          <w:sz w:val="28"/>
          <w:szCs w:val="28"/>
        </w:rPr>
        <w:t>Е</w:t>
      </w:r>
    </w:p>
    <w:p w14:paraId="425B0B2B" w14:textId="77777777" w:rsidR="00096865" w:rsidRPr="00FD0C36" w:rsidRDefault="00096865" w:rsidP="001D11DF">
      <w:pPr>
        <w:pStyle w:val="BodyText"/>
        <w:widowControl w:val="0"/>
        <w:spacing w:after="0"/>
        <w:ind w:right="-7" w:firstLine="567"/>
        <w:jc w:val="center"/>
        <w:rPr>
          <w:rFonts w:ascii="GHEA Grapalat" w:hAnsi="GHEA Grapalat" w:cs="Sylfaen"/>
          <w:sz w:val="22"/>
          <w:szCs w:val="22"/>
        </w:rPr>
      </w:pPr>
    </w:p>
    <w:p w14:paraId="39C8357B" w14:textId="77777777" w:rsidR="00096865" w:rsidRPr="00FD0C36" w:rsidRDefault="00096865" w:rsidP="001D11DF">
      <w:pPr>
        <w:pStyle w:val="BodyText"/>
        <w:widowControl w:val="0"/>
        <w:spacing w:after="0"/>
        <w:ind w:right="-7" w:firstLine="567"/>
        <w:jc w:val="center"/>
        <w:rPr>
          <w:rFonts w:ascii="GHEA Grapalat" w:hAnsi="GHEA Grapalat" w:cs="Sylfaen"/>
          <w:sz w:val="22"/>
          <w:szCs w:val="22"/>
        </w:rPr>
      </w:pPr>
    </w:p>
    <w:p w14:paraId="50B886C0" w14:textId="77777777" w:rsidR="00D8220D" w:rsidRPr="00FD0C36" w:rsidRDefault="00D8220D" w:rsidP="001D11DF">
      <w:pPr>
        <w:pStyle w:val="BodyText"/>
        <w:widowControl w:val="0"/>
        <w:spacing w:after="0"/>
        <w:ind w:right="-7" w:firstLine="567"/>
        <w:jc w:val="center"/>
        <w:rPr>
          <w:rFonts w:ascii="GHEA Grapalat" w:hAnsi="GHEA Grapalat" w:cs="Sylfaen"/>
          <w:sz w:val="22"/>
          <w:szCs w:val="22"/>
        </w:rPr>
      </w:pPr>
    </w:p>
    <w:p w14:paraId="52165023" w14:textId="77777777" w:rsidR="00D8220D" w:rsidRPr="00FD0C36" w:rsidRDefault="00D8220D" w:rsidP="001D11DF">
      <w:pPr>
        <w:pStyle w:val="BodyText"/>
        <w:widowControl w:val="0"/>
        <w:spacing w:after="0"/>
        <w:ind w:right="-7" w:firstLine="567"/>
        <w:jc w:val="center"/>
        <w:rPr>
          <w:rFonts w:ascii="GHEA Grapalat" w:hAnsi="GHEA Grapalat" w:cs="Sylfaen"/>
          <w:sz w:val="22"/>
          <w:szCs w:val="22"/>
        </w:rPr>
      </w:pPr>
    </w:p>
    <w:p w14:paraId="3D0D2721" w14:textId="7284A690" w:rsidR="006305C8" w:rsidRPr="00FD0C36" w:rsidRDefault="006305C8" w:rsidP="001D11DF">
      <w:pPr>
        <w:pStyle w:val="BodyText"/>
        <w:widowControl w:val="0"/>
        <w:spacing w:after="0"/>
        <w:ind w:right="-7"/>
        <w:jc w:val="center"/>
        <w:rPr>
          <w:rFonts w:ascii="GHEA Grapalat" w:hAnsi="GHEA Grapalat"/>
          <w:sz w:val="22"/>
          <w:szCs w:val="22"/>
        </w:rPr>
      </w:pPr>
      <w:r w:rsidRPr="00FD0C36">
        <w:rPr>
          <w:rFonts w:ascii="GHEA Grapalat" w:hAnsi="GHEA Grapalat"/>
          <w:sz w:val="22"/>
          <w:szCs w:val="22"/>
        </w:rPr>
        <w:t xml:space="preserve">НА ЗАПРОСЕ КОТИРОВОК, ОБЪЯВЛЕННЫЙ С ЦЕЛЬЮ ПРИОБРЕТЕНИЯ </w:t>
      </w:r>
      <w:r w:rsidR="00A80152" w:rsidRPr="00A80152">
        <w:rPr>
          <w:rFonts w:ascii="Calibri" w:hAnsi="Calibri" w:cs="Calibri"/>
          <w:b/>
          <w:bCs/>
          <w:sz w:val="28"/>
          <w:szCs w:val="28"/>
        </w:rPr>
        <w:t>установку солнечной фото</w:t>
      </w:r>
      <w:r w:rsidR="00A80152" w:rsidRPr="00A80152">
        <w:rPr>
          <w:rFonts w:ascii="GHEA Grapalat" w:hAnsi="GHEA Grapalat"/>
          <w:b/>
          <w:bCs/>
          <w:spacing w:val="-6"/>
          <w:sz w:val="28"/>
          <w:szCs w:val="28"/>
        </w:rPr>
        <w:t>э</w:t>
      </w:r>
      <w:r w:rsidR="00A80152" w:rsidRPr="00A80152">
        <w:rPr>
          <w:rFonts w:ascii="Calibri" w:hAnsi="Calibri" w:cs="Calibri"/>
          <w:b/>
          <w:bCs/>
          <w:spacing w:val="-6"/>
          <w:sz w:val="28"/>
          <w:szCs w:val="28"/>
        </w:rPr>
        <w:t>лектрической станции</w:t>
      </w:r>
      <w:r w:rsidR="00A80152" w:rsidRPr="00A80152">
        <w:rPr>
          <w:rFonts w:ascii="GHEA Grapalat" w:hAnsi="GHEA Grapalat"/>
          <w:sz w:val="28"/>
          <w:szCs w:val="28"/>
        </w:rPr>
        <w:t xml:space="preserve"> </w:t>
      </w:r>
      <w:r w:rsidR="00A80152" w:rsidRPr="00C6479F">
        <w:rPr>
          <w:rFonts w:ascii="GHEA Grapalat" w:hAnsi="GHEA Grapalat"/>
          <w:sz w:val="22"/>
          <w:szCs w:val="22"/>
        </w:rPr>
        <w:t xml:space="preserve"> </w:t>
      </w:r>
      <w:r w:rsidR="008E114E" w:rsidRPr="00FD0C36">
        <w:rPr>
          <w:rFonts w:ascii="GHEA Grapalat" w:hAnsi="GHEA Grapalat"/>
          <w:sz w:val="22"/>
          <w:szCs w:val="22"/>
        </w:rPr>
        <w:t xml:space="preserve">ОБЩИНЫ </w:t>
      </w:r>
      <w:r w:rsidR="00A80152">
        <w:rPr>
          <w:rFonts w:ascii="Calibri" w:hAnsi="Calibri" w:cs="Calibri"/>
          <w:sz w:val="22"/>
          <w:szCs w:val="22"/>
        </w:rPr>
        <w:t>А</w:t>
      </w:r>
      <w:r w:rsidR="00A80152" w:rsidRPr="00A80152">
        <w:rPr>
          <w:rFonts w:ascii="Calibri" w:hAnsi="Calibri" w:cs="Calibri"/>
          <w:sz w:val="22"/>
          <w:szCs w:val="22"/>
        </w:rPr>
        <w:t>ЙГЕЗАРД</w:t>
      </w:r>
      <w:r w:rsidR="008E114E" w:rsidRPr="00FD0C36">
        <w:rPr>
          <w:rFonts w:ascii="GHEA Grapalat" w:hAnsi="GHEA Grapalat"/>
          <w:sz w:val="22"/>
          <w:szCs w:val="22"/>
        </w:rPr>
        <w:t xml:space="preserve"> </w:t>
      </w:r>
      <w:r w:rsidR="00D8220D" w:rsidRPr="00FD0C36">
        <w:rPr>
          <w:rFonts w:ascii="GHEA Grapalat" w:hAnsi="GHEA Grapalat"/>
          <w:sz w:val="22"/>
          <w:szCs w:val="22"/>
        </w:rPr>
        <w:t xml:space="preserve"> </w:t>
      </w:r>
      <w:r w:rsidR="00A80152">
        <w:rPr>
          <w:rFonts w:ascii="Calibri" w:hAnsi="Calibri" w:cs="Calibri"/>
          <w:sz w:val="22"/>
          <w:szCs w:val="22"/>
        </w:rPr>
        <w:t>А</w:t>
      </w:r>
      <w:r w:rsidR="00A80152" w:rsidRPr="00A80152">
        <w:rPr>
          <w:rFonts w:ascii="Calibri" w:hAnsi="Calibri" w:cs="Calibri"/>
          <w:sz w:val="22"/>
          <w:szCs w:val="22"/>
        </w:rPr>
        <w:t>РАРАТ</w:t>
      </w:r>
      <w:r w:rsidRPr="00FD0C36">
        <w:rPr>
          <w:rFonts w:ascii="GHEA Grapalat" w:hAnsi="GHEA Grapalat"/>
          <w:sz w:val="22"/>
          <w:szCs w:val="22"/>
        </w:rPr>
        <w:t xml:space="preserve">СКОЙ ОБЛАСТИ РА ДЛЯ НУЖД </w:t>
      </w:r>
      <w:r w:rsidR="00A80152">
        <w:rPr>
          <w:rFonts w:ascii="Calibri" w:hAnsi="Calibri" w:cs="Calibri"/>
          <w:sz w:val="22"/>
          <w:szCs w:val="22"/>
        </w:rPr>
        <w:t>А</w:t>
      </w:r>
      <w:r w:rsidR="00A80152" w:rsidRPr="00A80152">
        <w:rPr>
          <w:rFonts w:ascii="Calibri" w:hAnsi="Calibri" w:cs="Calibri"/>
          <w:sz w:val="22"/>
          <w:szCs w:val="22"/>
        </w:rPr>
        <w:t>ЙГЕЗАРД</w:t>
      </w:r>
      <w:r w:rsidRPr="00FD0C36">
        <w:rPr>
          <w:rFonts w:ascii="GHEA Grapalat" w:hAnsi="GHEA Grapalat"/>
          <w:sz w:val="22"/>
          <w:szCs w:val="22"/>
        </w:rPr>
        <w:t xml:space="preserve">СКАЯ МУНИЦИПАЛИТЕТ </w:t>
      </w:r>
      <w:r w:rsidR="00A80152">
        <w:rPr>
          <w:rFonts w:ascii="Calibri" w:hAnsi="Calibri" w:cs="Calibri"/>
          <w:sz w:val="22"/>
          <w:szCs w:val="22"/>
        </w:rPr>
        <w:t>А</w:t>
      </w:r>
      <w:r w:rsidR="00A80152" w:rsidRPr="00A80152">
        <w:rPr>
          <w:rFonts w:ascii="Calibri" w:hAnsi="Calibri" w:cs="Calibri"/>
          <w:sz w:val="22"/>
          <w:szCs w:val="22"/>
        </w:rPr>
        <w:t>РАРАТ</w:t>
      </w:r>
      <w:r w:rsidRPr="00FD0C36">
        <w:rPr>
          <w:rFonts w:ascii="GHEA Grapalat" w:hAnsi="GHEA Grapalat"/>
          <w:sz w:val="22"/>
          <w:szCs w:val="22"/>
        </w:rPr>
        <w:t>СКՕЙ МАРЗ</w:t>
      </w:r>
    </w:p>
    <w:p w14:paraId="3CA303B7" w14:textId="77777777" w:rsidR="00CE0D95" w:rsidRPr="00FD0C36" w:rsidRDefault="00CE0D95" w:rsidP="001D11DF">
      <w:pPr>
        <w:pStyle w:val="BodyText"/>
        <w:widowControl w:val="0"/>
        <w:spacing w:after="0"/>
        <w:ind w:right="-7" w:firstLine="567"/>
        <w:jc w:val="center"/>
        <w:rPr>
          <w:rFonts w:ascii="GHEA Grapalat" w:hAnsi="GHEA Grapalat"/>
          <w:sz w:val="22"/>
          <w:szCs w:val="22"/>
        </w:rPr>
      </w:pPr>
    </w:p>
    <w:p w14:paraId="35902514" w14:textId="77777777" w:rsidR="00EB7569" w:rsidRDefault="00EB7569" w:rsidP="00EB7569">
      <w:pPr>
        <w:rPr>
          <w:rFonts w:ascii="GHEA Grapalat" w:hAnsi="GHEA Grapalat"/>
          <w:sz w:val="22"/>
          <w:szCs w:val="22"/>
        </w:rPr>
      </w:pPr>
    </w:p>
    <w:p w14:paraId="5D532D51" w14:textId="77777777" w:rsidR="00EB7569" w:rsidRDefault="00EB7569" w:rsidP="00EB7569">
      <w:pPr>
        <w:rPr>
          <w:rFonts w:ascii="GHEA Grapalat" w:hAnsi="GHEA Grapalat"/>
          <w:sz w:val="22"/>
          <w:szCs w:val="22"/>
        </w:rPr>
      </w:pPr>
    </w:p>
    <w:p w14:paraId="6D09204D" w14:textId="77777777" w:rsidR="00EB7569" w:rsidRDefault="00EB7569" w:rsidP="00EB7569">
      <w:pPr>
        <w:rPr>
          <w:rFonts w:ascii="GHEA Grapalat" w:hAnsi="GHEA Grapalat"/>
          <w:sz w:val="22"/>
          <w:szCs w:val="22"/>
        </w:rPr>
      </w:pPr>
    </w:p>
    <w:p w14:paraId="4C83BD4A" w14:textId="77777777" w:rsidR="00EB7569" w:rsidRDefault="00EB7569" w:rsidP="00EB7569">
      <w:pPr>
        <w:rPr>
          <w:rFonts w:ascii="GHEA Grapalat" w:hAnsi="GHEA Grapalat"/>
          <w:sz w:val="22"/>
          <w:szCs w:val="22"/>
        </w:rPr>
      </w:pPr>
    </w:p>
    <w:p w14:paraId="59BAFCA5" w14:textId="77777777" w:rsidR="00EB7569" w:rsidRDefault="00EB7569" w:rsidP="00EB7569">
      <w:pPr>
        <w:rPr>
          <w:rFonts w:ascii="GHEA Grapalat" w:hAnsi="GHEA Grapalat"/>
          <w:sz w:val="22"/>
          <w:szCs w:val="22"/>
        </w:rPr>
      </w:pPr>
    </w:p>
    <w:p w14:paraId="113F7928" w14:textId="77777777" w:rsidR="00EB7569" w:rsidRDefault="00EB7569" w:rsidP="00EB7569">
      <w:pPr>
        <w:rPr>
          <w:rFonts w:ascii="GHEA Grapalat" w:hAnsi="GHEA Grapalat"/>
          <w:sz w:val="22"/>
          <w:szCs w:val="22"/>
        </w:rPr>
      </w:pPr>
    </w:p>
    <w:p w14:paraId="66C7B9E1" w14:textId="77777777" w:rsidR="00EB7569" w:rsidRDefault="00EB7569" w:rsidP="00EB7569">
      <w:pPr>
        <w:rPr>
          <w:rFonts w:ascii="GHEA Grapalat" w:hAnsi="GHEA Grapalat"/>
          <w:sz w:val="22"/>
          <w:szCs w:val="22"/>
        </w:rPr>
      </w:pPr>
    </w:p>
    <w:p w14:paraId="1288A6F9" w14:textId="77777777" w:rsidR="00EB7569" w:rsidRDefault="00EB7569" w:rsidP="00EB7569">
      <w:pPr>
        <w:rPr>
          <w:rFonts w:ascii="GHEA Grapalat" w:hAnsi="GHEA Grapalat"/>
          <w:sz w:val="22"/>
          <w:szCs w:val="22"/>
        </w:rPr>
      </w:pPr>
    </w:p>
    <w:p w14:paraId="363266A1" w14:textId="77777777" w:rsidR="00EB7569" w:rsidRDefault="00EB7569" w:rsidP="00EB7569">
      <w:pPr>
        <w:rPr>
          <w:rFonts w:ascii="GHEA Grapalat" w:hAnsi="GHEA Grapalat"/>
          <w:sz w:val="22"/>
          <w:szCs w:val="22"/>
        </w:rPr>
      </w:pPr>
    </w:p>
    <w:p w14:paraId="51C38D57" w14:textId="77777777" w:rsidR="00EB7569" w:rsidRDefault="00EB7569" w:rsidP="00EB7569">
      <w:pPr>
        <w:rPr>
          <w:rFonts w:ascii="GHEA Grapalat" w:hAnsi="GHEA Grapalat"/>
          <w:sz w:val="22"/>
          <w:szCs w:val="22"/>
        </w:rPr>
      </w:pPr>
    </w:p>
    <w:p w14:paraId="1371E9B4" w14:textId="77777777" w:rsidR="00EB7569" w:rsidRDefault="00EB7569" w:rsidP="00EB7569">
      <w:pPr>
        <w:rPr>
          <w:rFonts w:ascii="GHEA Grapalat" w:hAnsi="GHEA Grapalat"/>
          <w:sz w:val="22"/>
          <w:szCs w:val="22"/>
        </w:rPr>
      </w:pPr>
    </w:p>
    <w:p w14:paraId="141B1AB7" w14:textId="77777777" w:rsidR="00EB7569" w:rsidRDefault="00EB7569" w:rsidP="00EB7569">
      <w:pPr>
        <w:rPr>
          <w:rFonts w:ascii="GHEA Grapalat" w:hAnsi="GHEA Grapalat"/>
          <w:sz w:val="22"/>
          <w:szCs w:val="22"/>
        </w:rPr>
      </w:pPr>
    </w:p>
    <w:p w14:paraId="2053A49B" w14:textId="77777777" w:rsidR="00EB7569" w:rsidRDefault="00EB7569" w:rsidP="00EB7569">
      <w:pPr>
        <w:rPr>
          <w:rFonts w:ascii="GHEA Grapalat" w:hAnsi="GHEA Grapalat"/>
          <w:sz w:val="22"/>
          <w:szCs w:val="22"/>
        </w:rPr>
      </w:pPr>
    </w:p>
    <w:p w14:paraId="4ED197E4" w14:textId="77777777" w:rsidR="00EB7569" w:rsidRDefault="00EB7569" w:rsidP="00EB7569">
      <w:pPr>
        <w:rPr>
          <w:rFonts w:ascii="GHEA Grapalat" w:hAnsi="GHEA Grapalat"/>
          <w:sz w:val="22"/>
          <w:szCs w:val="22"/>
        </w:rPr>
      </w:pPr>
    </w:p>
    <w:p w14:paraId="3F9820E1" w14:textId="77777777" w:rsidR="00EB7569" w:rsidRDefault="00EB7569" w:rsidP="00EB7569">
      <w:pPr>
        <w:rPr>
          <w:rFonts w:ascii="GHEA Grapalat" w:hAnsi="GHEA Grapalat"/>
          <w:sz w:val="22"/>
          <w:szCs w:val="22"/>
        </w:rPr>
      </w:pPr>
    </w:p>
    <w:p w14:paraId="7F74712A" w14:textId="77777777" w:rsidR="00EB7569" w:rsidRDefault="00EB7569" w:rsidP="00EB7569">
      <w:pPr>
        <w:rPr>
          <w:rFonts w:ascii="GHEA Grapalat" w:hAnsi="GHEA Grapalat"/>
          <w:sz w:val="22"/>
          <w:szCs w:val="22"/>
        </w:rPr>
      </w:pPr>
    </w:p>
    <w:p w14:paraId="2436D9FB" w14:textId="77777777" w:rsidR="00EB7569" w:rsidRDefault="00EB7569" w:rsidP="00EB7569">
      <w:pPr>
        <w:rPr>
          <w:rFonts w:ascii="GHEA Grapalat" w:hAnsi="GHEA Grapalat"/>
          <w:sz w:val="22"/>
          <w:szCs w:val="22"/>
        </w:rPr>
      </w:pPr>
    </w:p>
    <w:p w14:paraId="4DA8BB7B" w14:textId="77777777" w:rsidR="00EB7569" w:rsidRDefault="00EB7569" w:rsidP="00EB7569">
      <w:pPr>
        <w:rPr>
          <w:rFonts w:ascii="GHEA Grapalat" w:hAnsi="GHEA Grapalat"/>
          <w:sz w:val="22"/>
          <w:szCs w:val="22"/>
        </w:rPr>
      </w:pPr>
    </w:p>
    <w:p w14:paraId="2C97EBC1" w14:textId="77777777" w:rsidR="00EB7569" w:rsidRDefault="00EB7569" w:rsidP="00EB7569">
      <w:pPr>
        <w:rPr>
          <w:rFonts w:ascii="GHEA Grapalat" w:hAnsi="GHEA Grapalat"/>
          <w:sz w:val="22"/>
          <w:szCs w:val="22"/>
        </w:rPr>
      </w:pPr>
    </w:p>
    <w:p w14:paraId="2DAA5315" w14:textId="77777777" w:rsidR="00EB7569" w:rsidRDefault="00EB7569" w:rsidP="00EB7569">
      <w:pPr>
        <w:rPr>
          <w:rFonts w:ascii="GHEA Grapalat" w:hAnsi="GHEA Grapalat"/>
          <w:sz w:val="22"/>
          <w:szCs w:val="22"/>
        </w:rPr>
      </w:pPr>
    </w:p>
    <w:p w14:paraId="52C8696F" w14:textId="77777777" w:rsidR="00EB7569" w:rsidRDefault="00EB7569" w:rsidP="00EB7569">
      <w:pPr>
        <w:rPr>
          <w:rFonts w:ascii="GHEA Grapalat" w:hAnsi="GHEA Grapalat"/>
          <w:sz w:val="22"/>
          <w:szCs w:val="22"/>
        </w:rPr>
      </w:pPr>
    </w:p>
    <w:p w14:paraId="2304C36E" w14:textId="77777777" w:rsidR="00EB7569" w:rsidRDefault="00EB7569" w:rsidP="00EB7569">
      <w:pPr>
        <w:rPr>
          <w:rFonts w:ascii="GHEA Grapalat" w:hAnsi="GHEA Grapalat"/>
          <w:sz w:val="22"/>
          <w:szCs w:val="22"/>
        </w:rPr>
      </w:pPr>
    </w:p>
    <w:p w14:paraId="4B1AB4B4" w14:textId="77777777" w:rsidR="00EB7569" w:rsidRDefault="00EB7569" w:rsidP="00EB7569">
      <w:pPr>
        <w:rPr>
          <w:rFonts w:ascii="GHEA Grapalat" w:hAnsi="GHEA Grapalat"/>
          <w:sz w:val="22"/>
          <w:szCs w:val="22"/>
        </w:rPr>
      </w:pPr>
    </w:p>
    <w:p w14:paraId="257E0286" w14:textId="08CA11D4" w:rsidR="001A43A4" w:rsidRPr="00EB7569" w:rsidRDefault="00096865" w:rsidP="00EB7569">
      <w:pPr>
        <w:rPr>
          <w:rFonts w:ascii="GHEA Grapalat" w:hAnsi="GHEA Grapalat"/>
          <w:sz w:val="22"/>
          <w:szCs w:val="22"/>
        </w:rPr>
      </w:pPr>
      <w:r w:rsidRPr="00FD0C36">
        <w:rPr>
          <w:rFonts w:ascii="GHEA Grapalat" w:hAnsi="GHEA Grapalat"/>
          <w:i/>
          <w:sz w:val="22"/>
          <w:szCs w:val="22"/>
        </w:rPr>
        <w:t>Уважаемый участник, прежде чем составить и подать заявку просим Вас</w:t>
      </w:r>
      <w:r w:rsidR="001D209D" w:rsidRPr="00FD0C36">
        <w:rPr>
          <w:rFonts w:ascii="Courier New" w:hAnsi="Courier New" w:cs="Courier New"/>
          <w:i/>
          <w:sz w:val="22"/>
          <w:szCs w:val="22"/>
          <w:lang w:val="en-US"/>
        </w:rPr>
        <w:t> </w:t>
      </w:r>
      <w:r w:rsidRPr="00FD0C36">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14:paraId="5AC67A9B" w14:textId="77777777" w:rsidR="00EB7569" w:rsidRDefault="00EB7569" w:rsidP="001D11DF">
      <w:pPr>
        <w:jc w:val="center"/>
        <w:rPr>
          <w:rFonts w:ascii="GHEA Grapalat" w:hAnsi="GHEA Grapalat"/>
          <w:b/>
          <w:sz w:val="22"/>
          <w:szCs w:val="22"/>
        </w:rPr>
      </w:pPr>
    </w:p>
    <w:p w14:paraId="29F5E479" w14:textId="77777777" w:rsidR="00EB7569" w:rsidRDefault="00EB7569" w:rsidP="001D11DF">
      <w:pPr>
        <w:jc w:val="center"/>
        <w:rPr>
          <w:rFonts w:ascii="GHEA Grapalat" w:hAnsi="GHEA Grapalat"/>
          <w:b/>
          <w:sz w:val="22"/>
          <w:szCs w:val="22"/>
        </w:rPr>
      </w:pPr>
    </w:p>
    <w:p w14:paraId="23CDF0E8" w14:textId="77777777" w:rsidR="00EB7569" w:rsidRDefault="00EB7569" w:rsidP="001D11DF">
      <w:pPr>
        <w:jc w:val="center"/>
        <w:rPr>
          <w:rFonts w:ascii="GHEA Grapalat" w:hAnsi="GHEA Grapalat"/>
          <w:b/>
          <w:sz w:val="22"/>
          <w:szCs w:val="22"/>
        </w:rPr>
      </w:pPr>
    </w:p>
    <w:p w14:paraId="41E761A0" w14:textId="77777777" w:rsidR="00EB7569" w:rsidRDefault="00EB7569" w:rsidP="001D11DF">
      <w:pPr>
        <w:jc w:val="center"/>
        <w:rPr>
          <w:rFonts w:ascii="GHEA Grapalat" w:hAnsi="GHEA Grapalat"/>
          <w:b/>
          <w:sz w:val="22"/>
          <w:szCs w:val="22"/>
        </w:rPr>
      </w:pPr>
    </w:p>
    <w:p w14:paraId="602F59C3" w14:textId="77777777" w:rsidR="00EB7569" w:rsidRDefault="00EB7569" w:rsidP="001D11DF">
      <w:pPr>
        <w:jc w:val="center"/>
        <w:rPr>
          <w:rFonts w:ascii="GHEA Grapalat" w:hAnsi="GHEA Grapalat"/>
          <w:b/>
          <w:sz w:val="22"/>
          <w:szCs w:val="22"/>
        </w:rPr>
      </w:pPr>
    </w:p>
    <w:p w14:paraId="1AD4BAAD" w14:textId="77777777" w:rsidR="00EB7569" w:rsidRDefault="00EB7569" w:rsidP="001D11DF">
      <w:pPr>
        <w:jc w:val="center"/>
        <w:rPr>
          <w:rFonts w:ascii="GHEA Grapalat" w:hAnsi="GHEA Grapalat"/>
          <w:b/>
          <w:sz w:val="22"/>
          <w:szCs w:val="22"/>
        </w:rPr>
      </w:pPr>
    </w:p>
    <w:p w14:paraId="1A5B9341" w14:textId="77777777" w:rsidR="00EB7569" w:rsidRDefault="00EB7569" w:rsidP="001D11DF">
      <w:pPr>
        <w:jc w:val="center"/>
        <w:rPr>
          <w:rFonts w:ascii="GHEA Grapalat" w:hAnsi="GHEA Grapalat"/>
          <w:b/>
          <w:sz w:val="22"/>
          <w:szCs w:val="22"/>
        </w:rPr>
      </w:pPr>
    </w:p>
    <w:p w14:paraId="6E33909D" w14:textId="6E0A408F" w:rsidR="00160AE4" w:rsidRPr="00EA11D2" w:rsidRDefault="00160AE4" w:rsidP="001D11DF">
      <w:pPr>
        <w:jc w:val="center"/>
        <w:rPr>
          <w:rFonts w:ascii="GHEA Grapalat" w:hAnsi="GHEA Grapalat"/>
          <w:b/>
          <w:sz w:val="28"/>
          <w:szCs w:val="28"/>
        </w:rPr>
      </w:pPr>
      <w:r w:rsidRPr="00EA11D2">
        <w:rPr>
          <w:rFonts w:ascii="GHEA Grapalat" w:hAnsi="GHEA Grapalat"/>
          <w:b/>
          <w:sz w:val="28"/>
          <w:szCs w:val="28"/>
        </w:rPr>
        <w:t>СОДЕРЖАНИЕ</w:t>
      </w:r>
    </w:p>
    <w:p w14:paraId="1923D11E" w14:textId="77777777" w:rsidR="00EA11D2" w:rsidRDefault="00EA11D2" w:rsidP="001D11DF">
      <w:pPr>
        <w:widowControl w:val="0"/>
        <w:jc w:val="center"/>
        <w:rPr>
          <w:rFonts w:ascii="Calibri" w:hAnsi="Calibri" w:cs="Calibri"/>
          <w:b/>
          <w:bCs/>
          <w:sz w:val="28"/>
          <w:szCs w:val="28"/>
        </w:rPr>
      </w:pPr>
    </w:p>
    <w:p w14:paraId="4B3FD13E" w14:textId="4B6D36BC" w:rsidR="00670728" w:rsidRPr="00FD0C36" w:rsidRDefault="00EA11D2" w:rsidP="001D11DF">
      <w:pPr>
        <w:widowControl w:val="0"/>
        <w:jc w:val="center"/>
        <w:rPr>
          <w:rFonts w:ascii="GHEA Grapalat" w:hAnsi="GHEA Grapalat"/>
          <w:sz w:val="22"/>
          <w:szCs w:val="22"/>
        </w:rPr>
      </w:pPr>
      <w:r w:rsidRPr="00EA11D2">
        <w:rPr>
          <w:rFonts w:ascii="Calibri" w:hAnsi="Calibri" w:cs="Calibri"/>
          <w:b/>
          <w:bCs/>
          <w:sz w:val="28"/>
          <w:szCs w:val="28"/>
        </w:rPr>
        <w:t>У</w:t>
      </w:r>
      <w:r w:rsidRPr="00A80152">
        <w:rPr>
          <w:rFonts w:ascii="Calibri" w:hAnsi="Calibri" w:cs="Calibri"/>
          <w:b/>
          <w:bCs/>
          <w:sz w:val="28"/>
          <w:szCs w:val="28"/>
        </w:rPr>
        <w:t>становку солнечной фото</w:t>
      </w:r>
      <w:r w:rsidRPr="00A80152">
        <w:rPr>
          <w:rFonts w:ascii="GHEA Grapalat" w:hAnsi="GHEA Grapalat"/>
          <w:b/>
          <w:bCs/>
          <w:spacing w:val="-6"/>
          <w:sz w:val="28"/>
          <w:szCs w:val="28"/>
        </w:rPr>
        <w:t>э</w:t>
      </w:r>
      <w:r w:rsidRPr="00A80152">
        <w:rPr>
          <w:rFonts w:ascii="Calibri" w:hAnsi="Calibri" w:cs="Calibri"/>
          <w:b/>
          <w:bCs/>
          <w:spacing w:val="-6"/>
          <w:sz w:val="28"/>
          <w:szCs w:val="28"/>
        </w:rPr>
        <w:t>лектрической станции</w:t>
      </w:r>
      <w:r w:rsidRPr="00FD0C36">
        <w:rPr>
          <w:rFonts w:ascii="GHEA Grapalat" w:hAnsi="GHEA Grapalat"/>
          <w:sz w:val="22"/>
          <w:szCs w:val="22"/>
        </w:rPr>
        <w:t xml:space="preserve"> </w:t>
      </w:r>
      <w:r w:rsidR="00D1152F" w:rsidRPr="00FD0C36">
        <w:rPr>
          <w:rFonts w:ascii="GHEA Grapalat" w:hAnsi="GHEA Grapalat"/>
          <w:sz w:val="22"/>
          <w:szCs w:val="22"/>
        </w:rPr>
        <w:t xml:space="preserve">ОБЩИНЫ </w:t>
      </w:r>
      <w:r>
        <w:rPr>
          <w:rFonts w:ascii="Calibri" w:hAnsi="Calibri" w:cs="Calibri"/>
          <w:sz w:val="22"/>
          <w:szCs w:val="22"/>
        </w:rPr>
        <w:t>А</w:t>
      </w:r>
      <w:r w:rsidRPr="00EA11D2">
        <w:rPr>
          <w:rFonts w:ascii="Calibri" w:hAnsi="Calibri" w:cs="Calibri"/>
          <w:sz w:val="22"/>
          <w:szCs w:val="22"/>
        </w:rPr>
        <w:t>ЙГЕЗАРД</w:t>
      </w:r>
      <w:r w:rsidR="00D1152F" w:rsidRPr="00FD0C36">
        <w:rPr>
          <w:rFonts w:ascii="GHEA Grapalat" w:hAnsi="GHEA Grapalat"/>
          <w:sz w:val="22"/>
          <w:szCs w:val="22"/>
        </w:rPr>
        <w:t xml:space="preserve"> </w:t>
      </w:r>
      <w:r>
        <w:rPr>
          <w:rFonts w:ascii="Calibri" w:hAnsi="Calibri" w:cs="Calibri"/>
          <w:sz w:val="22"/>
          <w:szCs w:val="22"/>
        </w:rPr>
        <w:t>А</w:t>
      </w:r>
      <w:r w:rsidRPr="00EA11D2">
        <w:rPr>
          <w:rFonts w:ascii="Calibri" w:hAnsi="Calibri" w:cs="Calibri"/>
          <w:sz w:val="22"/>
          <w:szCs w:val="22"/>
        </w:rPr>
        <w:t>РАРАТ</w:t>
      </w:r>
      <w:r w:rsidR="00670728" w:rsidRPr="00FD0C36">
        <w:rPr>
          <w:rFonts w:ascii="GHEA Grapalat" w:hAnsi="GHEA Grapalat"/>
          <w:sz w:val="22"/>
          <w:szCs w:val="22"/>
        </w:rPr>
        <w:t xml:space="preserve">СКОЙ ОБЛАСТИ РА </w:t>
      </w:r>
      <w:r w:rsidR="00670728" w:rsidRPr="00FD0C36">
        <w:rPr>
          <w:rFonts w:ascii="GHEA Grapalat" w:hAnsi="GHEA Grapalat"/>
          <w:b/>
          <w:sz w:val="22"/>
          <w:szCs w:val="22"/>
        </w:rPr>
        <w:t>ДЛЯ НУЖД</w:t>
      </w:r>
      <w:r w:rsidR="00670728" w:rsidRPr="00FD0C36">
        <w:rPr>
          <w:rFonts w:ascii="GHEA Grapalat" w:hAnsi="GHEA Grapalat"/>
          <w:sz w:val="22"/>
          <w:szCs w:val="22"/>
        </w:rPr>
        <w:t xml:space="preserve"> </w:t>
      </w:r>
      <w:r>
        <w:rPr>
          <w:rFonts w:ascii="Calibri" w:hAnsi="Calibri" w:cs="Calibri"/>
          <w:sz w:val="22"/>
          <w:szCs w:val="22"/>
        </w:rPr>
        <w:t>А</w:t>
      </w:r>
      <w:r w:rsidRPr="00EA11D2">
        <w:rPr>
          <w:rFonts w:ascii="Calibri" w:hAnsi="Calibri" w:cs="Calibri"/>
          <w:sz w:val="22"/>
          <w:szCs w:val="22"/>
        </w:rPr>
        <w:t>ЙГЕЗАРД</w:t>
      </w:r>
      <w:r w:rsidR="00670728" w:rsidRPr="00FD0C36">
        <w:rPr>
          <w:rFonts w:ascii="GHEA Grapalat" w:hAnsi="GHEA Grapalat"/>
          <w:sz w:val="22"/>
          <w:szCs w:val="22"/>
        </w:rPr>
        <w:t xml:space="preserve">СКАЯ МУНИЦИПАЛИТЕТ </w:t>
      </w:r>
      <w:r>
        <w:rPr>
          <w:rFonts w:ascii="Calibri" w:hAnsi="Calibri" w:cs="Calibri"/>
          <w:sz w:val="22"/>
          <w:szCs w:val="22"/>
        </w:rPr>
        <w:t>А</w:t>
      </w:r>
      <w:r w:rsidRPr="00EA11D2">
        <w:rPr>
          <w:rFonts w:ascii="Calibri" w:hAnsi="Calibri" w:cs="Calibri"/>
          <w:sz w:val="22"/>
          <w:szCs w:val="22"/>
        </w:rPr>
        <w:t>РАРАТ</w:t>
      </w:r>
      <w:r w:rsidR="00670728" w:rsidRPr="00FD0C36">
        <w:rPr>
          <w:rFonts w:ascii="GHEA Grapalat" w:hAnsi="GHEA Grapalat"/>
          <w:sz w:val="22"/>
          <w:szCs w:val="22"/>
        </w:rPr>
        <w:t>СКՕЙ МАРЗ</w:t>
      </w:r>
    </w:p>
    <w:p w14:paraId="6A4B1B40" w14:textId="77777777" w:rsidR="00670728" w:rsidRPr="00FD0C36" w:rsidRDefault="00670728" w:rsidP="001D11DF">
      <w:pPr>
        <w:widowControl w:val="0"/>
        <w:rPr>
          <w:rFonts w:ascii="GHEA Grapalat" w:hAnsi="GHEA Grapalat"/>
          <w:b/>
          <w:sz w:val="22"/>
          <w:szCs w:val="22"/>
        </w:rPr>
      </w:pPr>
    </w:p>
    <w:p w14:paraId="5E615D62" w14:textId="77777777" w:rsidR="00096865" w:rsidRPr="00FD0C36" w:rsidRDefault="00160AE4" w:rsidP="001D11DF">
      <w:pPr>
        <w:widowControl w:val="0"/>
        <w:jc w:val="center"/>
        <w:rPr>
          <w:rFonts w:ascii="GHEA Grapalat" w:hAnsi="GHEA Grapalat"/>
          <w:i/>
          <w:sz w:val="22"/>
          <w:szCs w:val="22"/>
        </w:rPr>
      </w:pPr>
      <w:r w:rsidRPr="00FD0C36">
        <w:rPr>
          <w:rFonts w:ascii="GHEA Grapalat" w:hAnsi="GHEA Grapalat"/>
          <w:b/>
          <w:sz w:val="22"/>
          <w:szCs w:val="22"/>
        </w:rPr>
        <w:t xml:space="preserve">ПРИГЛАШЕНИЯ НА </w:t>
      </w:r>
      <w:r w:rsidR="00FD6DED" w:rsidRPr="00FD0C36">
        <w:rPr>
          <w:rFonts w:ascii="GHEA Grapalat" w:hAnsi="GHEA Grapalat"/>
          <w:b/>
          <w:sz w:val="22"/>
          <w:szCs w:val="22"/>
        </w:rPr>
        <w:t>ЗАПРОСЕ КОТИРОВОК</w:t>
      </w:r>
      <w:r w:rsidRPr="00FD0C36">
        <w:rPr>
          <w:rFonts w:ascii="GHEA Grapalat" w:hAnsi="GHEA Grapalat"/>
          <w:b/>
          <w:sz w:val="22"/>
          <w:szCs w:val="22"/>
        </w:rPr>
        <w:t xml:space="preserve">, </w:t>
      </w:r>
      <w:r w:rsidR="005C1BF7" w:rsidRPr="00FD0C36">
        <w:rPr>
          <w:rFonts w:ascii="GHEA Grapalat" w:hAnsi="GHEA Grapalat"/>
          <w:b/>
          <w:sz w:val="22"/>
          <w:szCs w:val="22"/>
        </w:rPr>
        <w:br/>
      </w:r>
      <w:r w:rsidRPr="00FD0C36">
        <w:rPr>
          <w:rFonts w:ascii="GHEA Grapalat" w:hAnsi="GHEA Grapalat"/>
          <w:b/>
          <w:sz w:val="22"/>
          <w:szCs w:val="22"/>
        </w:rPr>
        <w:t>ОБЪЯВЛЕННЫЙ С ЦЕЛЬЮ ПРИОБРЕТЕНИЯ</w:t>
      </w:r>
    </w:p>
    <w:p w14:paraId="58487176" w14:textId="77777777" w:rsidR="00C67E80" w:rsidRPr="00FD0C36" w:rsidRDefault="00C67E80" w:rsidP="001D11DF">
      <w:pPr>
        <w:widowControl w:val="0"/>
        <w:jc w:val="center"/>
        <w:rPr>
          <w:rFonts w:ascii="GHEA Grapalat" w:hAnsi="GHEA Grapalat" w:cs="Sylfaen"/>
          <w:b/>
          <w:sz w:val="22"/>
          <w:szCs w:val="22"/>
        </w:rPr>
      </w:pPr>
    </w:p>
    <w:p w14:paraId="6E35952E" w14:textId="77777777" w:rsidR="00096865" w:rsidRPr="00FD0C36" w:rsidRDefault="00096865" w:rsidP="001D11DF">
      <w:pPr>
        <w:widowControl w:val="0"/>
        <w:jc w:val="center"/>
        <w:rPr>
          <w:rFonts w:ascii="GHEA Grapalat" w:hAnsi="GHEA Grapalat"/>
          <w:b/>
          <w:sz w:val="22"/>
          <w:szCs w:val="22"/>
        </w:rPr>
      </w:pPr>
      <w:r w:rsidRPr="00FD0C36">
        <w:rPr>
          <w:rFonts w:ascii="GHEA Grapalat" w:hAnsi="GHEA Grapalat"/>
          <w:b/>
          <w:sz w:val="22"/>
          <w:szCs w:val="22"/>
        </w:rPr>
        <w:t>ЧАСТЬ I.</w:t>
      </w:r>
    </w:p>
    <w:p w14:paraId="18A8F355" w14:textId="77777777"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1.</w:t>
      </w:r>
      <w:r w:rsidR="005C1BF7" w:rsidRPr="00FD0C36">
        <w:rPr>
          <w:rFonts w:ascii="GHEA Grapalat" w:hAnsi="GHEA Grapalat"/>
          <w:sz w:val="22"/>
          <w:szCs w:val="22"/>
        </w:rPr>
        <w:tab/>
      </w:r>
      <w:r w:rsidR="00543BAE" w:rsidRPr="00FD0C36">
        <w:rPr>
          <w:rFonts w:ascii="GHEA Grapalat" w:hAnsi="GHEA Grapalat"/>
          <w:sz w:val="22"/>
          <w:szCs w:val="22"/>
        </w:rPr>
        <w:t>Характеристика предмета закупки</w:t>
      </w:r>
      <w:r w:rsidRPr="00FD0C36">
        <w:rPr>
          <w:rFonts w:ascii="GHEA Grapalat" w:hAnsi="GHEA Grapalat"/>
          <w:sz w:val="22"/>
          <w:szCs w:val="22"/>
        </w:rPr>
        <w:t xml:space="preserve"> </w:t>
      </w:r>
    </w:p>
    <w:p w14:paraId="248BD3D4" w14:textId="77777777"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2.</w:t>
      </w:r>
      <w:r w:rsidR="005D191A" w:rsidRPr="00FD0C36">
        <w:rPr>
          <w:rFonts w:ascii="GHEA Grapalat" w:hAnsi="GHEA Grapalat"/>
          <w:sz w:val="22"/>
          <w:szCs w:val="22"/>
        </w:rPr>
        <w:tab/>
      </w:r>
      <w:r w:rsidRPr="00FD0C36">
        <w:rPr>
          <w:rFonts w:ascii="GHEA Grapalat" w:hAnsi="GHEA Grapalat"/>
          <w:sz w:val="22"/>
          <w:szCs w:val="22"/>
        </w:rPr>
        <w:t>Требования к праву участника на участие</w:t>
      </w:r>
      <w:r w:rsidR="00543BAE" w:rsidRPr="00FD0C36">
        <w:rPr>
          <w:rFonts w:ascii="GHEA Grapalat" w:hAnsi="GHEA Grapalat"/>
          <w:sz w:val="22"/>
          <w:szCs w:val="22"/>
        </w:rPr>
        <w:t xml:space="preserve"> и порядок их оценки</w:t>
      </w:r>
      <w:r w:rsidR="003D0E3C" w:rsidRPr="00FD0C36">
        <w:rPr>
          <w:rFonts w:ascii="GHEA Grapalat" w:hAnsi="GHEA Grapalat"/>
          <w:sz w:val="22"/>
          <w:szCs w:val="22"/>
        </w:rPr>
        <w:t>, в случае признания отобранным участником-условия представления обеспечения квалификации.</w:t>
      </w:r>
    </w:p>
    <w:p w14:paraId="234A3E97" w14:textId="77777777"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3.</w:t>
      </w:r>
      <w:r w:rsidR="005D191A" w:rsidRPr="00FD0C36">
        <w:rPr>
          <w:rFonts w:ascii="GHEA Grapalat" w:hAnsi="GHEA Grapalat"/>
          <w:sz w:val="22"/>
          <w:szCs w:val="22"/>
        </w:rPr>
        <w:tab/>
      </w:r>
      <w:r w:rsidRPr="00FD0C36">
        <w:rPr>
          <w:rFonts w:ascii="GHEA Grapalat" w:hAnsi="GHEA Grapalat"/>
          <w:sz w:val="22"/>
          <w:szCs w:val="22"/>
        </w:rPr>
        <w:t>Разъяснение приглашения и порядок вне</w:t>
      </w:r>
      <w:r w:rsidR="00543BAE" w:rsidRPr="00FD0C36">
        <w:rPr>
          <w:rFonts w:ascii="GHEA Grapalat" w:hAnsi="GHEA Grapalat"/>
          <w:sz w:val="22"/>
          <w:szCs w:val="22"/>
        </w:rPr>
        <w:t>сения изменения в приглашение</w:t>
      </w:r>
    </w:p>
    <w:p w14:paraId="724FE0C6" w14:textId="77777777" w:rsidR="00087A30" w:rsidRPr="00FD0C36" w:rsidRDefault="00096865" w:rsidP="001D11DF">
      <w:pPr>
        <w:widowControl w:val="0"/>
        <w:tabs>
          <w:tab w:val="left" w:pos="1134"/>
        </w:tabs>
        <w:ind w:left="1134" w:hanging="567"/>
        <w:jc w:val="both"/>
        <w:rPr>
          <w:rFonts w:ascii="GHEA Grapalat" w:hAnsi="GHEA Grapalat" w:cs="Sylfaen"/>
          <w:sz w:val="22"/>
          <w:szCs w:val="22"/>
        </w:rPr>
      </w:pPr>
      <w:r w:rsidRPr="00FD0C36">
        <w:rPr>
          <w:rFonts w:ascii="GHEA Grapalat" w:hAnsi="GHEA Grapalat"/>
          <w:sz w:val="22"/>
          <w:szCs w:val="22"/>
        </w:rPr>
        <w:t>4.</w:t>
      </w:r>
      <w:r w:rsidR="005D191A" w:rsidRPr="00FD0C36">
        <w:rPr>
          <w:rFonts w:ascii="GHEA Grapalat" w:hAnsi="GHEA Grapalat"/>
          <w:sz w:val="22"/>
          <w:szCs w:val="22"/>
        </w:rPr>
        <w:tab/>
      </w:r>
      <w:r w:rsidRPr="00FD0C36">
        <w:rPr>
          <w:rFonts w:ascii="GHEA Grapalat" w:hAnsi="GHEA Grapalat"/>
          <w:sz w:val="22"/>
          <w:szCs w:val="22"/>
        </w:rPr>
        <w:t>Порядок подачи заявки</w:t>
      </w:r>
    </w:p>
    <w:p w14:paraId="7D6EF56D" w14:textId="77777777" w:rsidR="00096865" w:rsidRPr="00FD0C36" w:rsidRDefault="00543BAE"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5.</w:t>
      </w:r>
      <w:r w:rsidRPr="00FD0C36">
        <w:rPr>
          <w:rFonts w:ascii="GHEA Grapalat" w:hAnsi="GHEA Grapalat"/>
          <w:sz w:val="22"/>
          <w:szCs w:val="22"/>
        </w:rPr>
        <w:tab/>
        <w:t>Ценовое предложение заявки</w:t>
      </w:r>
      <w:r w:rsidR="00087A30" w:rsidRPr="00FD0C36">
        <w:rPr>
          <w:rFonts w:ascii="GHEA Grapalat" w:hAnsi="GHEA Grapalat"/>
          <w:sz w:val="22"/>
          <w:szCs w:val="22"/>
        </w:rPr>
        <w:t xml:space="preserve"> </w:t>
      </w:r>
    </w:p>
    <w:p w14:paraId="24CA4D36" w14:textId="77777777" w:rsidR="00096865" w:rsidRPr="00FD0C36" w:rsidRDefault="00087A30"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6.</w:t>
      </w:r>
      <w:r w:rsidR="005D191A" w:rsidRPr="00FD0C36">
        <w:rPr>
          <w:rFonts w:ascii="GHEA Grapalat" w:hAnsi="GHEA Grapalat"/>
          <w:sz w:val="22"/>
          <w:szCs w:val="22"/>
        </w:rPr>
        <w:tab/>
      </w:r>
      <w:r w:rsidRPr="00FD0C36">
        <w:rPr>
          <w:rFonts w:ascii="GHEA Grapalat" w:hAnsi="GHEA Grapalat"/>
          <w:sz w:val="22"/>
          <w:szCs w:val="22"/>
        </w:rPr>
        <w:t>Срок действия заявки, порядок внесения</w:t>
      </w:r>
      <w:r w:rsidR="005D191A" w:rsidRPr="00FD0C36">
        <w:rPr>
          <w:rFonts w:ascii="GHEA Grapalat" w:hAnsi="GHEA Grapalat"/>
          <w:sz w:val="22"/>
          <w:szCs w:val="22"/>
        </w:rPr>
        <w:t xml:space="preserve"> изменений в заявки и их отзыва</w:t>
      </w:r>
      <w:r w:rsidRPr="00FD0C36">
        <w:rPr>
          <w:rFonts w:ascii="GHEA Grapalat" w:hAnsi="GHEA Grapalat"/>
          <w:sz w:val="22"/>
          <w:szCs w:val="22"/>
        </w:rPr>
        <w:t xml:space="preserve"> </w:t>
      </w:r>
    </w:p>
    <w:p w14:paraId="0000D8C7" w14:textId="77777777" w:rsidR="00096865" w:rsidRPr="00FD0C36" w:rsidRDefault="00087A30"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7.</w:t>
      </w:r>
      <w:r w:rsidR="005D191A" w:rsidRPr="00FD0C36">
        <w:rPr>
          <w:rFonts w:ascii="GHEA Grapalat" w:hAnsi="GHEA Grapalat"/>
          <w:sz w:val="22"/>
          <w:szCs w:val="22"/>
        </w:rPr>
        <w:tab/>
      </w:r>
      <w:r w:rsidRPr="00FD0C36">
        <w:rPr>
          <w:rFonts w:ascii="GHEA Grapalat" w:hAnsi="GHEA Grapalat"/>
          <w:sz w:val="22"/>
          <w:szCs w:val="22"/>
        </w:rPr>
        <w:t>Обеспечение заявки</w:t>
      </w:r>
    </w:p>
    <w:p w14:paraId="3B88FAB2" w14:textId="77777777" w:rsidR="00096865" w:rsidRPr="00FD0C36" w:rsidRDefault="00087A30" w:rsidP="001D11DF">
      <w:pPr>
        <w:widowControl w:val="0"/>
        <w:tabs>
          <w:tab w:val="left" w:pos="1134"/>
        </w:tabs>
        <w:ind w:left="1134" w:hanging="567"/>
        <w:jc w:val="both"/>
        <w:rPr>
          <w:rFonts w:ascii="GHEA Grapalat" w:hAnsi="GHEA Grapalat" w:cs="Sylfaen"/>
          <w:sz w:val="22"/>
          <w:szCs w:val="22"/>
        </w:rPr>
      </w:pPr>
      <w:r w:rsidRPr="00FD0C36">
        <w:rPr>
          <w:rFonts w:ascii="GHEA Grapalat" w:hAnsi="GHEA Grapalat"/>
          <w:sz w:val="22"/>
          <w:szCs w:val="22"/>
        </w:rPr>
        <w:t>8.</w:t>
      </w:r>
      <w:r w:rsidR="005D191A" w:rsidRPr="00FD0C36">
        <w:rPr>
          <w:rFonts w:ascii="GHEA Grapalat" w:hAnsi="GHEA Grapalat"/>
          <w:sz w:val="22"/>
          <w:szCs w:val="22"/>
        </w:rPr>
        <w:tab/>
      </w:r>
      <w:r w:rsidRPr="00FD0C36">
        <w:rPr>
          <w:rFonts w:ascii="GHEA Grapalat" w:hAnsi="GHEA Grapalat"/>
          <w:sz w:val="22"/>
          <w:szCs w:val="22"/>
        </w:rPr>
        <w:t>Вскрытие, оц</w:t>
      </w:r>
      <w:r w:rsidR="000B2CFA" w:rsidRPr="00FD0C36">
        <w:rPr>
          <w:rFonts w:ascii="GHEA Grapalat" w:hAnsi="GHEA Grapalat"/>
          <w:sz w:val="22"/>
          <w:szCs w:val="22"/>
        </w:rPr>
        <w:t>енка заявок и подведение итогов</w:t>
      </w:r>
    </w:p>
    <w:p w14:paraId="1106658C" w14:textId="77777777" w:rsidR="00096865" w:rsidRPr="00FD0C36" w:rsidRDefault="00087A30"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9.</w:t>
      </w:r>
      <w:r w:rsidR="005D191A" w:rsidRPr="00FD0C36">
        <w:rPr>
          <w:rFonts w:ascii="GHEA Grapalat" w:hAnsi="GHEA Grapalat"/>
          <w:sz w:val="22"/>
          <w:szCs w:val="22"/>
        </w:rPr>
        <w:tab/>
      </w:r>
      <w:r w:rsidRPr="00FD0C36">
        <w:rPr>
          <w:rFonts w:ascii="GHEA Grapalat" w:hAnsi="GHEA Grapalat"/>
          <w:sz w:val="22"/>
          <w:szCs w:val="22"/>
        </w:rPr>
        <w:t>Заключение догово</w:t>
      </w:r>
      <w:r w:rsidR="00543BAE" w:rsidRPr="00FD0C36">
        <w:rPr>
          <w:rFonts w:ascii="GHEA Grapalat" w:hAnsi="GHEA Grapalat"/>
          <w:sz w:val="22"/>
          <w:szCs w:val="22"/>
        </w:rPr>
        <w:t>ра</w:t>
      </w:r>
    </w:p>
    <w:p w14:paraId="3D7255D2" w14:textId="77777777" w:rsidR="00096865" w:rsidRPr="00FD0C36" w:rsidRDefault="00087A30"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10.</w:t>
      </w:r>
      <w:r w:rsidR="005D191A" w:rsidRPr="00FD0C36">
        <w:rPr>
          <w:rFonts w:ascii="GHEA Grapalat" w:hAnsi="GHEA Grapalat"/>
          <w:sz w:val="22"/>
          <w:szCs w:val="22"/>
        </w:rPr>
        <w:tab/>
      </w:r>
      <w:r w:rsidR="003E1D9D" w:rsidRPr="00FD0C36">
        <w:rPr>
          <w:rFonts w:ascii="GHEA Grapalat" w:hAnsi="GHEA Grapalat"/>
          <w:sz w:val="22"/>
          <w:szCs w:val="22"/>
        </w:rPr>
        <w:t xml:space="preserve">Обеспечения </w:t>
      </w:r>
      <w:r w:rsidR="00174DAB" w:rsidRPr="00FD0C36">
        <w:rPr>
          <w:rFonts w:ascii="GHEA Grapalat" w:hAnsi="GHEA Grapalat"/>
          <w:sz w:val="22"/>
          <w:szCs w:val="22"/>
        </w:rPr>
        <w:t xml:space="preserve">квалификации  и </w:t>
      </w:r>
      <w:r w:rsidR="00543BAE" w:rsidRPr="00FD0C36">
        <w:rPr>
          <w:rFonts w:ascii="GHEA Grapalat" w:hAnsi="GHEA Grapalat"/>
          <w:sz w:val="22"/>
          <w:szCs w:val="22"/>
        </w:rPr>
        <w:t>договора</w:t>
      </w:r>
      <w:r w:rsidRPr="00FD0C36">
        <w:rPr>
          <w:rFonts w:ascii="GHEA Grapalat" w:hAnsi="GHEA Grapalat"/>
          <w:sz w:val="22"/>
          <w:szCs w:val="22"/>
        </w:rPr>
        <w:t xml:space="preserve"> </w:t>
      </w:r>
    </w:p>
    <w:p w14:paraId="66532856" w14:textId="77777777"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11.</w:t>
      </w:r>
      <w:r w:rsidR="005D191A" w:rsidRPr="00FD0C36">
        <w:rPr>
          <w:rFonts w:ascii="GHEA Grapalat" w:hAnsi="GHEA Grapalat"/>
          <w:sz w:val="22"/>
          <w:szCs w:val="22"/>
        </w:rPr>
        <w:tab/>
      </w:r>
      <w:r w:rsidRPr="00FD0C36">
        <w:rPr>
          <w:rFonts w:ascii="GHEA Grapalat" w:hAnsi="GHEA Grapalat"/>
          <w:sz w:val="22"/>
          <w:szCs w:val="22"/>
        </w:rPr>
        <w:t>Объяв</w:t>
      </w:r>
      <w:r w:rsidR="00543BAE" w:rsidRPr="00FD0C36">
        <w:rPr>
          <w:rFonts w:ascii="GHEA Grapalat" w:hAnsi="GHEA Grapalat"/>
          <w:sz w:val="22"/>
          <w:szCs w:val="22"/>
        </w:rPr>
        <w:t>ление процедуры несостоявшейся</w:t>
      </w:r>
      <w:r w:rsidRPr="00FD0C36">
        <w:rPr>
          <w:rFonts w:ascii="GHEA Grapalat" w:hAnsi="GHEA Grapalat"/>
          <w:sz w:val="22"/>
          <w:szCs w:val="22"/>
        </w:rPr>
        <w:t xml:space="preserve"> </w:t>
      </w:r>
    </w:p>
    <w:p w14:paraId="1F3F5D49" w14:textId="77777777"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12.</w:t>
      </w:r>
      <w:r w:rsidR="005D191A" w:rsidRPr="00FD0C36">
        <w:rPr>
          <w:rFonts w:ascii="GHEA Grapalat" w:hAnsi="GHEA Grapalat"/>
          <w:sz w:val="22"/>
          <w:szCs w:val="22"/>
        </w:rPr>
        <w:tab/>
      </w:r>
      <w:r w:rsidRPr="00FD0C36">
        <w:rPr>
          <w:rFonts w:ascii="GHEA Grapalat" w:hAnsi="GHEA Grapalat"/>
          <w:sz w:val="22"/>
          <w:szCs w:val="22"/>
        </w:rPr>
        <w:t>Право участника и порядок обжалования им действий и (или) принятых решений</w:t>
      </w:r>
      <w:r w:rsidR="00543BAE" w:rsidRPr="00FD0C36">
        <w:rPr>
          <w:rFonts w:ascii="GHEA Grapalat" w:hAnsi="GHEA Grapalat"/>
          <w:sz w:val="22"/>
          <w:szCs w:val="22"/>
        </w:rPr>
        <w:t>, связанных с процессом закупки</w:t>
      </w:r>
    </w:p>
    <w:p w14:paraId="5CEA7E87" w14:textId="77777777" w:rsidR="00520F57" w:rsidRPr="00FD0C36" w:rsidRDefault="00520F57" w:rsidP="001D11DF">
      <w:pPr>
        <w:widowControl w:val="0"/>
        <w:jc w:val="center"/>
        <w:rPr>
          <w:rFonts w:ascii="GHEA Grapalat" w:hAnsi="GHEA Grapalat"/>
          <w:b/>
          <w:sz w:val="22"/>
          <w:szCs w:val="22"/>
        </w:rPr>
      </w:pPr>
    </w:p>
    <w:p w14:paraId="2B04E60C" w14:textId="77777777" w:rsidR="008842CE" w:rsidRPr="00FD0C36" w:rsidRDefault="00CA590C" w:rsidP="001D11DF">
      <w:pPr>
        <w:widowControl w:val="0"/>
        <w:jc w:val="center"/>
        <w:rPr>
          <w:rFonts w:ascii="GHEA Grapalat" w:hAnsi="GHEA Grapalat"/>
          <w:b/>
          <w:sz w:val="22"/>
          <w:szCs w:val="22"/>
        </w:rPr>
      </w:pPr>
      <w:r w:rsidRPr="00FD0C36">
        <w:rPr>
          <w:rFonts w:ascii="GHEA Grapalat" w:hAnsi="GHEA Grapalat"/>
          <w:b/>
          <w:sz w:val="22"/>
          <w:szCs w:val="22"/>
        </w:rPr>
        <w:t xml:space="preserve">ЧАСТЬ II. </w:t>
      </w:r>
    </w:p>
    <w:p w14:paraId="75FA2E80" w14:textId="77777777" w:rsidR="00096865" w:rsidRPr="00FD0C36" w:rsidRDefault="00096865" w:rsidP="001D11DF">
      <w:pPr>
        <w:widowControl w:val="0"/>
        <w:jc w:val="center"/>
        <w:rPr>
          <w:rFonts w:ascii="GHEA Grapalat" w:hAnsi="GHEA Grapalat"/>
          <w:b/>
          <w:sz w:val="22"/>
          <w:szCs w:val="22"/>
        </w:rPr>
      </w:pPr>
      <w:r w:rsidRPr="00FD0C36">
        <w:rPr>
          <w:rFonts w:ascii="GHEA Grapalat" w:hAnsi="GHEA Grapalat"/>
          <w:b/>
          <w:sz w:val="22"/>
          <w:szCs w:val="22"/>
        </w:rPr>
        <w:t xml:space="preserve">ИНСТРУКЦИЯ ПО ПОДГОТОВКЕ ЗАЯВКИ </w:t>
      </w:r>
      <w:r w:rsidR="00CA590C" w:rsidRPr="00FD0C36">
        <w:rPr>
          <w:rFonts w:ascii="GHEA Grapalat" w:hAnsi="GHEA Grapalat"/>
          <w:b/>
          <w:sz w:val="22"/>
          <w:szCs w:val="22"/>
        </w:rPr>
        <w:br/>
      </w:r>
      <w:r w:rsidRPr="00FD0C36">
        <w:rPr>
          <w:rFonts w:ascii="GHEA Grapalat" w:hAnsi="GHEA Grapalat"/>
          <w:b/>
          <w:sz w:val="22"/>
          <w:szCs w:val="22"/>
        </w:rPr>
        <w:t xml:space="preserve">НА </w:t>
      </w:r>
      <w:r w:rsidR="0022720B" w:rsidRPr="00FD0C36">
        <w:rPr>
          <w:rFonts w:ascii="GHEA Grapalat" w:hAnsi="GHEA Grapalat"/>
          <w:b/>
          <w:sz w:val="22"/>
          <w:szCs w:val="22"/>
        </w:rPr>
        <w:t>ЗАПРОСЕ КОТИРОВОК</w:t>
      </w:r>
    </w:p>
    <w:p w14:paraId="19D6E408" w14:textId="77777777"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1.</w:t>
      </w:r>
      <w:r w:rsidRPr="00FD0C36">
        <w:rPr>
          <w:rFonts w:ascii="GHEA Grapalat" w:hAnsi="GHEA Grapalat"/>
          <w:sz w:val="22"/>
          <w:szCs w:val="22"/>
        </w:rPr>
        <w:tab/>
        <w:t>Общ</w:t>
      </w:r>
      <w:r w:rsidR="00543BAE" w:rsidRPr="00FD0C36">
        <w:rPr>
          <w:rFonts w:ascii="GHEA Grapalat" w:hAnsi="GHEA Grapalat"/>
          <w:sz w:val="22"/>
          <w:szCs w:val="22"/>
        </w:rPr>
        <w:t>ие положения</w:t>
      </w:r>
    </w:p>
    <w:p w14:paraId="63F6C060" w14:textId="77777777" w:rsidR="00096865" w:rsidRPr="00FD0C36" w:rsidRDefault="00543BAE"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2.</w:t>
      </w:r>
      <w:r w:rsidRPr="00FD0C36">
        <w:rPr>
          <w:rFonts w:ascii="GHEA Grapalat" w:hAnsi="GHEA Grapalat"/>
          <w:sz w:val="22"/>
          <w:szCs w:val="22"/>
        </w:rPr>
        <w:tab/>
        <w:t>Заявка на процедуру</w:t>
      </w:r>
    </w:p>
    <w:p w14:paraId="0C3F08EE" w14:textId="77777777" w:rsidR="0061522D" w:rsidRPr="00FD0C36" w:rsidRDefault="00450C30"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3</w:t>
      </w:r>
      <w:r w:rsidR="00543BAE" w:rsidRPr="00FD0C36">
        <w:rPr>
          <w:rFonts w:ascii="GHEA Grapalat" w:hAnsi="GHEA Grapalat"/>
          <w:sz w:val="22"/>
          <w:szCs w:val="22"/>
        </w:rPr>
        <w:t>.</w:t>
      </w:r>
      <w:r w:rsidR="00543BAE" w:rsidRPr="00FD0C36">
        <w:rPr>
          <w:rFonts w:ascii="GHEA Grapalat" w:hAnsi="GHEA Grapalat"/>
          <w:sz w:val="22"/>
          <w:szCs w:val="22"/>
        </w:rPr>
        <w:tab/>
        <w:t>Приложения № 1-</w:t>
      </w:r>
      <w:r w:rsidR="0049697A" w:rsidRPr="00FD0C36">
        <w:rPr>
          <w:rFonts w:ascii="GHEA Grapalat" w:hAnsi="GHEA Grapalat"/>
          <w:sz w:val="22"/>
          <w:szCs w:val="22"/>
        </w:rPr>
        <w:t>7</w:t>
      </w:r>
    </w:p>
    <w:p w14:paraId="69465512" w14:textId="77777777" w:rsidR="005C03D0" w:rsidRPr="00FD0C36" w:rsidRDefault="005C03D0" w:rsidP="001D11DF">
      <w:pPr>
        <w:widowControl w:val="0"/>
        <w:tabs>
          <w:tab w:val="left" w:pos="1134"/>
        </w:tabs>
        <w:ind w:left="1134" w:hanging="567"/>
        <w:jc w:val="both"/>
        <w:rPr>
          <w:rFonts w:ascii="GHEA Grapalat" w:hAnsi="GHEA Grapalat"/>
          <w:sz w:val="22"/>
          <w:szCs w:val="22"/>
        </w:rPr>
      </w:pPr>
    </w:p>
    <w:p w14:paraId="4A3A7FBC" w14:textId="0B330EEB" w:rsidR="00096865" w:rsidRPr="00FD0C36" w:rsidRDefault="00E17B7F" w:rsidP="001D11DF">
      <w:pPr>
        <w:rPr>
          <w:rFonts w:ascii="GHEA Grapalat" w:hAnsi="GHEA Grapalat"/>
          <w:spacing w:val="-6"/>
          <w:sz w:val="22"/>
          <w:szCs w:val="22"/>
        </w:rPr>
      </w:pPr>
      <w:r w:rsidRPr="00FD0C36">
        <w:rPr>
          <w:rFonts w:ascii="GHEA Grapalat" w:hAnsi="GHEA Grapalat"/>
          <w:spacing w:val="-6"/>
          <w:sz w:val="22"/>
          <w:szCs w:val="22"/>
        </w:rPr>
        <w:t xml:space="preserve">               </w:t>
      </w:r>
      <w:r w:rsidR="00096865" w:rsidRPr="00FD0C36">
        <w:rPr>
          <w:rFonts w:ascii="GHEA Grapalat" w:hAnsi="GHEA Grapalat"/>
          <w:spacing w:val="-6"/>
          <w:sz w:val="22"/>
          <w:szCs w:val="22"/>
        </w:rPr>
        <w:t xml:space="preserve">Настоящее Приглашение предоставляется в дополнение к объявлению об </w:t>
      </w:r>
      <w:r w:rsidR="001E690A" w:rsidRPr="00FD0C36">
        <w:rPr>
          <w:rFonts w:ascii="GHEA Grapalat" w:hAnsi="GHEA Grapalat"/>
          <w:spacing w:val="-6"/>
          <w:sz w:val="22"/>
          <w:szCs w:val="22"/>
        </w:rPr>
        <w:t>запросе котировоком</w:t>
      </w:r>
      <w:r w:rsidR="006261B2" w:rsidRPr="00FD0C36">
        <w:rPr>
          <w:rFonts w:ascii="GHEA Grapalat" w:hAnsi="GHEA Grapalat"/>
          <w:spacing w:val="-6"/>
          <w:sz w:val="22"/>
          <w:szCs w:val="22"/>
        </w:rPr>
        <w:t xml:space="preserve">, проводимом под кодом </w:t>
      </w:r>
      <w:r w:rsidR="008E114E" w:rsidRPr="00FD0C36">
        <w:rPr>
          <w:rFonts w:ascii="GHEA Grapalat" w:hAnsi="GHEA Grapalat"/>
          <w:spacing w:val="-6"/>
          <w:sz w:val="22"/>
          <w:szCs w:val="22"/>
        </w:rPr>
        <w:t xml:space="preserve">ՀՀ </w:t>
      </w:r>
      <w:r w:rsidR="00CA73D3">
        <w:rPr>
          <w:rFonts w:ascii="Arial" w:hAnsi="Arial" w:cs="Arial"/>
          <w:i/>
          <w:sz w:val="22"/>
          <w:szCs w:val="22"/>
          <w:lang w:val="en-US"/>
        </w:rPr>
        <w:t>Ա</w:t>
      </w:r>
      <w:r w:rsidR="00CA73D3" w:rsidRPr="00FD0C36">
        <w:rPr>
          <w:rFonts w:ascii="GHEA Grapalat" w:hAnsi="GHEA Grapalat"/>
          <w:i/>
          <w:sz w:val="22"/>
          <w:szCs w:val="22"/>
        </w:rPr>
        <w:t>Մ</w:t>
      </w:r>
      <w:r w:rsidR="00CA73D3">
        <w:rPr>
          <w:rFonts w:ascii="Arial" w:hAnsi="Arial" w:cs="Arial"/>
          <w:i/>
          <w:sz w:val="22"/>
          <w:szCs w:val="22"/>
          <w:lang w:val="en-US"/>
        </w:rPr>
        <w:t>Ա</w:t>
      </w:r>
      <w:r w:rsidR="00CA73D3" w:rsidRPr="00FD0C36">
        <w:rPr>
          <w:rFonts w:ascii="GHEA Grapalat" w:hAnsi="GHEA Grapalat"/>
          <w:i/>
          <w:sz w:val="22"/>
          <w:szCs w:val="22"/>
        </w:rPr>
        <w:t>Հ-ԳՀԱՇՁԲ-20/</w:t>
      </w:r>
      <w:r w:rsidR="00CA73D3" w:rsidRPr="00A80152">
        <w:rPr>
          <w:rFonts w:ascii="GHEA Grapalat" w:hAnsi="GHEA Grapalat"/>
          <w:i/>
          <w:sz w:val="22"/>
          <w:szCs w:val="22"/>
        </w:rPr>
        <w:t>3</w:t>
      </w:r>
      <w:r w:rsidR="00CA73D3" w:rsidRPr="00FD0C36">
        <w:rPr>
          <w:rFonts w:ascii="GHEA Grapalat" w:hAnsi="GHEA Grapalat"/>
          <w:i/>
          <w:sz w:val="22"/>
          <w:szCs w:val="22"/>
        </w:rPr>
        <w:t xml:space="preserve"> </w:t>
      </w:r>
      <w:r w:rsidR="00096865" w:rsidRPr="00FD0C36">
        <w:rPr>
          <w:rFonts w:ascii="GHEA Grapalat" w:hAnsi="GHEA Grapalat"/>
          <w:spacing w:val="-6"/>
          <w:sz w:val="22"/>
          <w:szCs w:val="22"/>
        </w:rPr>
        <w:t>(далее — процедура).</w:t>
      </w:r>
    </w:p>
    <w:p w14:paraId="4143343A" w14:textId="5E86B462" w:rsidR="00096865" w:rsidRPr="00FD0C36" w:rsidRDefault="00096865" w:rsidP="001D11DF">
      <w:pPr>
        <w:widowControl w:val="0"/>
        <w:ind w:firstLine="567"/>
        <w:jc w:val="both"/>
        <w:rPr>
          <w:rFonts w:ascii="GHEA Grapalat" w:hAnsi="GHEA Grapalat"/>
          <w:sz w:val="22"/>
          <w:szCs w:val="22"/>
        </w:rPr>
      </w:pPr>
      <w:r w:rsidRPr="00FD0C36">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D0C36">
        <w:rPr>
          <w:rFonts w:ascii="Courier New" w:hAnsi="Courier New" w:cs="Courier New"/>
          <w:sz w:val="22"/>
          <w:szCs w:val="22"/>
          <w:lang w:val="en-US"/>
        </w:rPr>
        <w:t> </w:t>
      </w:r>
      <w:r w:rsidRPr="00FD0C36">
        <w:rPr>
          <w:rFonts w:ascii="GHEA Grapalat" w:hAnsi="GHEA Grapalat"/>
          <w:sz w:val="22"/>
          <w:szCs w:val="22"/>
        </w:rPr>
        <w:t>4</w:t>
      </w:r>
      <w:r w:rsidR="006D2DF7" w:rsidRPr="00FD0C36">
        <w:rPr>
          <w:rFonts w:ascii="Courier New" w:hAnsi="Courier New" w:cs="Courier New"/>
          <w:sz w:val="22"/>
          <w:szCs w:val="22"/>
          <w:lang w:val="en-US"/>
        </w:rPr>
        <w:t> </w:t>
      </w:r>
      <w:r w:rsidRPr="00FD0C36">
        <w:rPr>
          <w:rFonts w:ascii="GHEA Grapalat" w:hAnsi="GHEA Grapalat"/>
          <w:sz w:val="22"/>
          <w:szCs w:val="22"/>
        </w:rPr>
        <w:t>м</w:t>
      </w:r>
      <w:r w:rsidR="00730989" w:rsidRPr="00FD0C36">
        <w:rPr>
          <w:rFonts w:ascii="GHEA Grapalat" w:hAnsi="GHEA Grapalat"/>
          <w:sz w:val="22"/>
          <w:szCs w:val="22"/>
        </w:rPr>
        <w:t xml:space="preserve">ая 2017 года (далее — Порядок) </w:t>
      </w:r>
      <w:r w:rsidRPr="00FD0C36">
        <w:rPr>
          <w:rFonts w:ascii="GHEA Grapalat" w:hAnsi="GHEA Grapalat"/>
          <w:sz w:val="22"/>
          <w:szCs w:val="22"/>
        </w:rPr>
        <w:t xml:space="preserve">и иных правовых актов, и имеет цель информировать лиц (далее — участник), намеренных участвовать в объявленной </w:t>
      </w:r>
      <w:r w:rsidR="00B9041B">
        <w:rPr>
          <w:rFonts w:ascii="Calibri" w:hAnsi="Calibri" w:cs="Calibri"/>
          <w:sz w:val="22"/>
          <w:szCs w:val="22"/>
        </w:rPr>
        <w:t>А</w:t>
      </w:r>
      <w:r w:rsidR="00B9041B" w:rsidRPr="00B9041B">
        <w:rPr>
          <w:rFonts w:ascii="Calibri" w:hAnsi="Calibri" w:cs="Calibri"/>
          <w:sz w:val="22"/>
          <w:szCs w:val="22"/>
        </w:rPr>
        <w:t>йгезард</w:t>
      </w:r>
      <w:r w:rsidR="006261B2" w:rsidRPr="00FD0C36">
        <w:rPr>
          <w:rFonts w:ascii="GHEA Grapalat" w:hAnsi="GHEA Grapalat"/>
          <w:sz w:val="22"/>
          <w:szCs w:val="22"/>
        </w:rPr>
        <w:t xml:space="preserve">ская муниципалитет </w:t>
      </w:r>
      <w:r w:rsidRPr="00FD0C36">
        <w:rPr>
          <w:rFonts w:ascii="GHEA Grapalat" w:hAnsi="GHEA Grapalat"/>
          <w:sz w:val="22"/>
          <w:szCs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A37623F" w14:textId="77777777" w:rsidR="00096865" w:rsidRPr="00FD0C36" w:rsidRDefault="00096865" w:rsidP="001D11DF">
      <w:pPr>
        <w:widowControl w:val="0"/>
        <w:ind w:firstLine="567"/>
        <w:jc w:val="both"/>
        <w:rPr>
          <w:rFonts w:ascii="GHEA Grapalat" w:hAnsi="GHEA Grapalat"/>
          <w:sz w:val="22"/>
          <w:szCs w:val="22"/>
        </w:rPr>
      </w:pPr>
      <w:r w:rsidRPr="00FD0C36">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49C0E82C" w14:textId="77777777" w:rsidR="00096865" w:rsidRPr="00FD0C36" w:rsidRDefault="00096865" w:rsidP="001D11DF">
      <w:pPr>
        <w:widowControl w:val="0"/>
        <w:ind w:firstLine="567"/>
        <w:jc w:val="both"/>
        <w:rPr>
          <w:rFonts w:ascii="GHEA Grapalat" w:hAnsi="GHEA Grapalat" w:cs="Times Armenian"/>
          <w:sz w:val="22"/>
          <w:szCs w:val="22"/>
        </w:rPr>
      </w:pPr>
      <w:r w:rsidRPr="00FD0C36">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897BF4C" w14:textId="77777777" w:rsidR="006261B2" w:rsidRPr="00FD0C36" w:rsidRDefault="00A81DD5" w:rsidP="001D11DF">
      <w:pPr>
        <w:pStyle w:val="BodyTextIndent2"/>
        <w:widowControl w:val="0"/>
        <w:spacing w:line="240" w:lineRule="auto"/>
        <w:ind w:firstLine="567"/>
        <w:rPr>
          <w:rFonts w:ascii="GHEA Grapalat" w:hAnsi="GHEA Grapalat"/>
          <w:sz w:val="22"/>
          <w:szCs w:val="22"/>
        </w:rPr>
      </w:pPr>
      <w:r w:rsidRPr="00FD0C36">
        <w:rPr>
          <w:rFonts w:ascii="GHEA Grapalat" w:hAnsi="GHEA Grapalat"/>
          <w:sz w:val="22"/>
          <w:szCs w:val="22"/>
        </w:rPr>
        <w:t xml:space="preserve">Адрес электронной почты секретаря оценочной комиссии </w:t>
      </w:r>
      <w:r w:rsidR="006261B2" w:rsidRPr="00FD0C36">
        <w:rPr>
          <w:rFonts w:ascii="GHEA Grapalat" w:hAnsi="GHEA Grapalat"/>
          <w:sz w:val="22"/>
          <w:szCs w:val="22"/>
        </w:rPr>
        <w:t xml:space="preserve">tsarakelyan@mail.ru </w:t>
      </w:r>
    </w:p>
    <w:p w14:paraId="40927BE2" w14:textId="77777777" w:rsidR="00096865" w:rsidRPr="00FD0C36" w:rsidRDefault="00F5653D" w:rsidP="001D11DF">
      <w:pPr>
        <w:widowControl w:val="0"/>
        <w:jc w:val="center"/>
        <w:rPr>
          <w:rFonts w:ascii="GHEA Grapalat" w:hAnsi="GHEA Grapalat"/>
          <w:sz w:val="22"/>
          <w:szCs w:val="22"/>
        </w:rPr>
      </w:pPr>
      <w:r w:rsidRPr="00FD0C36">
        <w:rPr>
          <w:rFonts w:ascii="GHEA Grapalat" w:hAnsi="GHEA Grapalat"/>
          <w:sz w:val="22"/>
          <w:szCs w:val="22"/>
        </w:rPr>
        <w:br w:type="page"/>
      </w:r>
      <w:r w:rsidRPr="00FD0C36">
        <w:rPr>
          <w:rFonts w:ascii="GHEA Grapalat" w:hAnsi="GHEA Grapalat"/>
          <w:sz w:val="22"/>
          <w:szCs w:val="22"/>
        </w:rPr>
        <w:lastRenderedPageBreak/>
        <w:t>ЧАСТЬ I</w:t>
      </w:r>
    </w:p>
    <w:p w14:paraId="02FBE421" w14:textId="77777777" w:rsidR="00B9041B" w:rsidRDefault="00B9041B" w:rsidP="001D11DF">
      <w:pPr>
        <w:widowControl w:val="0"/>
        <w:jc w:val="center"/>
        <w:rPr>
          <w:rFonts w:ascii="GHEA Grapalat" w:hAnsi="GHEA Grapalat"/>
          <w:b/>
          <w:sz w:val="22"/>
          <w:szCs w:val="22"/>
        </w:rPr>
      </w:pPr>
    </w:p>
    <w:p w14:paraId="4EA76C8F" w14:textId="70C2F9F3" w:rsidR="00096865" w:rsidRPr="00FD0C36" w:rsidRDefault="00F63BBB" w:rsidP="001D11DF">
      <w:pPr>
        <w:widowControl w:val="0"/>
        <w:jc w:val="center"/>
        <w:rPr>
          <w:rFonts w:ascii="GHEA Grapalat" w:hAnsi="GHEA Grapalat" w:cs="Sylfaen"/>
          <w:b/>
          <w:sz w:val="22"/>
          <w:szCs w:val="22"/>
        </w:rPr>
      </w:pPr>
      <w:r w:rsidRPr="00FD0C36">
        <w:rPr>
          <w:rFonts w:ascii="GHEA Grapalat" w:hAnsi="GHEA Grapalat"/>
          <w:b/>
          <w:sz w:val="22"/>
          <w:szCs w:val="22"/>
        </w:rPr>
        <w:t xml:space="preserve">1. </w:t>
      </w:r>
      <w:r w:rsidR="002B32D6" w:rsidRPr="00FD0C36">
        <w:rPr>
          <w:rFonts w:ascii="GHEA Grapalat" w:hAnsi="GHEA Grapalat"/>
          <w:b/>
          <w:sz w:val="22"/>
          <w:szCs w:val="22"/>
        </w:rPr>
        <w:t>ХАРАКТЕРИСТИКА ПРЕДМЕТА ЗАКУПКИ</w:t>
      </w:r>
    </w:p>
    <w:p w14:paraId="7A6A588A" w14:textId="77777777" w:rsidR="00B9041B" w:rsidRDefault="00B9041B" w:rsidP="001D11DF">
      <w:pPr>
        <w:pStyle w:val="Heading3"/>
        <w:keepNext w:val="0"/>
        <w:widowControl w:val="0"/>
        <w:tabs>
          <w:tab w:val="left" w:pos="1134"/>
        </w:tabs>
        <w:spacing w:line="240" w:lineRule="auto"/>
        <w:ind w:firstLine="567"/>
        <w:jc w:val="both"/>
        <w:rPr>
          <w:rFonts w:ascii="GHEA Grapalat" w:hAnsi="GHEA Grapalat"/>
          <w:i w:val="0"/>
          <w:sz w:val="22"/>
          <w:szCs w:val="22"/>
        </w:rPr>
      </w:pPr>
    </w:p>
    <w:p w14:paraId="07FC9387" w14:textId="37818960" w:rsidR="00096865" w:rsidRPr="00FD0C36" w:rsidRDefault="00845AA5" w:rsidP="001D11DF">
      <w:pPr>
        <w:pStyle w:val="Heading3"/>
        <w:keepNext w:val="0"/>
        <w:widowControl w:val="0"/>
        <w:tabs>
          <w:tab w:val="left" w:pos="1134"/>
        </w:tabs>
        <w:spacing w:line="240" w:lineRule="auto"/>
        <w:ind w:firstLine="567"/>
        <w:jc w:val="both"/>
        <w:rPr>
          <w:rFonts w:ascii="GHEA Grapalat" w:hAnsi="GHEA Grapalat"/>
          <w:i w:val="0"/>
          <w:sz w:val="22"/>
          <w:szCs w:val="22"/>
        </w:rPr>
      </w:pPr>
      <w:r w:rsidRPr="00FD0C36">
        <w:rPr>
          <w:rFonts w:ascii="GHEA Grapalat" w:hAnsi="GHEA Grapalat"/>
          <w:i w:val="0"/>
          <w:sz w:val="22"/>
          <w:szCs w:val="22"/>
        </w:rPr>
        <w:t>1.1</w:t>
      </w:r>
      <w:r w:rsidR="008E6E51" w:rsidRPr="00FD0C36">
        <w:rPr>
          <w:rFonts w:ascii="GHEA Grapalat" w:hAnsi="GHEA Grapalat"/>
          <w:i w:val="0"/>
          <w:sz w:val="22"/>
          <w:szCs w:val="22"/>
        </w:rPr>
        <w:t>.</w:t>
      </w:r>
      <w:r w:rsidR="00F63BBB" w:rsidRPr="00FD0C36">
        <w:rPr>
          <w:rFonts w:ascii="GHEA Grapalat" w:hAnsi="GHEA Grapalat"/>
          <w:i w:val="0"/>
          <w:sz w:val="22"/>
          <w:szCs w:val="22"/>
        </w:rPr>
        <w:tab/>
      </w:r>
      <w:r w:rsidRPr="00FD0C36">
        <w:rPr>
          <w:rFonts w:ascii="GHEA Grapalat" w:hAnsi="GHEA Grapalat"/>
          <w:i w:val="0"/>
          <w:sz w:val="22"/>
          <w:szCs w:val="22"/>
        </w:rPr>
        <w:t xml:space="preserve">Предметом закупки является приобретение </w:t>
      </w:r>
      <w:r w:rsidR="00B9041B" w:rsidRPr="00C6479F">
        <w:rPr>
          <w:rFonts w:ascii="Calibri" w:hAnsi="Calibri" w:cs="Calibri"/>
          <w:b/>
          <w:bCs/>
          <w:i w:val="0"/>
          <w:sz w:val="24"/>
          <w:szCs w:val="24"/>
        </w:rPr>
        <w:t>установку солнечной фото</w:t>
      </w:r>
      <w:r w:rsidR="00B9041B" w:rsidRPr="00C6479F">
        <w:rPr>
          <w:rFonts w:ascii="GHEA Grapalat" w:hAnsi="GHEA Grapalat"/>
          <w:b/>
          <w:bCs/>
          <w:i w:val="0"/>
          <w:spacing w:val="-6"/>
          <w:sz w:val="22"/>
          <w:szCs w:val="22"/>
        </w:rPr>
        <w:t>э</w:t>
      </w:r>
      <w:r w:rsidR="00B9041B" w:rsidRPr="00C6479F">
        <w:rPr>
          <w:rFonts w:ascii="Calibri" w:hAnsi="Calibri" w:cs="Calibri"/>
          <w:b/>
          <w:bCs/>
          <w:i w:val="0"/>
          <w:spacing w:val="-6"/>
          <w:sz w:val="22"/>
          <w:szCs w:val="22"/>
        </w:rPr>
        <w:t>лектрической станции</w:t>
      </w:r>
      <w:r w:rsidR="00B9041B" w:rsidRPr="00C6479F">
        <w:rPr>
          <w:rFonts w:ascii="GHEA Grapalat" w:hAnsi="GHEA Grapalat"/>
          <w:i w:val="0"/>
          <w:sz w:val="22"/>
          <w:szCs w:val="22"/>
        </w:rPr>
        <w:t xml:space="preserve">  </w:t>
      </w:r>
      <w:r w:rsidR="00D1152F" w:rsidRPr="00FD0C36">
        <w:rPr>
          <w:rFonts w:ascii="GHEA Grapalat" w:hAnsi="GHEA Grapalat"/>
          <w:i w:val="0"/>
          <w:sz w:val="22"/>
          <w:szCs w:val="22"/>
        </w:rPr>
        <w:t xml:space="preserve">общины </w:t>
      </w:r>
      <w:r w:rsidR="00B9041B">
        <w:rPr>
          <w:rFonts w:ascii="Calibri" w:hAnsi="Calibri" w:cs="Calibri"/>
          <w:i w:val="0"/>
          <w:sz w:val="22"/>
          <w:szCs w:val="22"/>
        </w:rPr>
        <w:t>А</w:t>
      </w:r>
      <w:r w:rsidR="00B9041B" w:rsidRPr="00B9041B">
        <w:rPr>
          <w:rFonts w:ascii="Calibri" w:hAnsi="Calibri" w:cs="Calibri"/>
          <w:i w:val="0"/>
          <w:sz w:val="22"/>
          <w:szCs w:val="22"/>
        </w:rPr>
        <w:t>йгезард</w:t>
      </w:r>
      <w:r w:rsidR="00D1152F" w:rsidRPr="00FD0C36">
        <w:rPr>
          <w:rFonts w:ascii="GHEA Grapalat" w:hAnsi="GHEA Grapalat"/>
          <w:i w:val="0"/>
          <w:sz w:val="22"/>
          <w:szCs w:val="22"/>
        </w:rPr>
        <w:t xml:space="preserve"> </w:t>
      </w:r>
      <w:r w:rsidR="00B9041B">
        <w:rPr>
          <w:rFonts w:ascii="Calibri" w:hAnsi="Calibri" w:cs="Calibri"/>
          <w:i w:val="0"/>
          <w:sz w:val="22"/>
          <w:szCs w:val="22"/>
        </w:rPr>
        <w:t>А</w:t>
      </w:r>
      <w:r w:rsidR="00B9041B" w:rsidRPr="00B9041B">
        <w:rPr>
          <w:rFonts w:ascii="Calibri" w:hAnsi="Calibri" w:cs="Calibri"/>
          <w:i w:val="0"/>
          <w:sz w:val="22"/>
          <w:szCs w:val="22"/>
        </w:rPr>
        <w:t>рарат</w:t>
      </w:r>
      <w:r w:rsidR="003F0D66" w:rsidRPr="00FD0C36">
        <w:rPr>
          <w:rFonts w:ascii="GHEA Grapalat" w:hAnsi="GHEA Grapalat"/>
          <w:i w:val="0"/>
          <w:sz w:val="22"/>
          <w:szCs w:val="22"/>
        </w:rPr>
        <w:t>ской области РА</w:t>
      </w:r>
      <w:r w:rsidRPr="00FD0C36">
        <w:rPr>
          <w:rFonts w:ascii="GHEA Grapalat" w:hAnsi="GHEA Grapalat"/>
          <w:i w:val="0"/>
          <w:sz w:val="22"/>
          <w:szCs w:val="22"/>
        </w:rPr>
        <w:t xml:space="preserve"> (далее — также </w:t>
      </w:r>
      <w:r w:rsidR="00EE6232" w:rsidRPr="00FD0C36">
        <w:rPr>
          <w:rFonts w:ascii="GHEA Grapalat" w:hAnsi="GHEA Grapalat"/>
          <w:i w:val="0"/>
          <w:sz w:val="22"/>
          <w:szCs w:val="22"/>
        </w:rPr>
        <w:t>работа</w:t>
      </w:r>
      <w:r w:rsidRPr="00FD0C36">
        <w:rPr>
          <w:rFonts w:ascii="GHEA Grapalat" w:hAnsi="GHEA Grapalat"/>
          <w:i w:val="0"/>
          <w:sz w:val="22"/>
          <w:szCs w:val="22"/>
        </w:rPr>
        <w:t xml:space="preserve">) для нужд </w:t>
      </w:r>
      <w:r w:rsidR="00B9041B">
        <w:rPr>
          <w:rFonts w:ascii="Calibri" w:hAnsi="Calibri" w:cs="Calibri"/>
          <w:i w:val="0"/>
          <w:spacing w:val="6"/>
          <w:sz w:val="22"/>
          <w:szCs w:val="22"/>
        </w:rPr>
        <w:t>А</w:t>
      </w:r>
      <w:r w:rsidR="00B9041B" w:rsidRPr="00B9041B">
        <w:rPr>
          <w:rFonts w:ascii="Calibri" w:hAnsi="Calibri" w:cs="Calibri"/>
          <w:i w:val="0"/>
          <w:spacing w:val="6"/>
          <w:sz w:val="22"/>
          <w:szCs w:val="22"/>
        </w:rPr>
        <w:t>йгезард</w:t>
      </w:r>
      <w:r w:rsidR="000B145A" w:rsidRPr="00FD0C36">
        <w:rPr>
          <w:rFonts w:ascii="GHEA Grapalat" w:hAnsi="GHEA Grapalat"/>
          <w:i w:val="0"/>
          <w:spacing w:val="6"/>
          <w:sz w:val="22"/>
          <w:szCs w:val="22"/>
        </w:rPr>
        <w:t>ская муниципалитета</w:t>
      </w:r>
      <w:r w:rsidR="000B145A" w:rsidRPr="00FD0C36">
        <w:rPr>
          <w:rFonts w:ascii="GHEA Grapalat" w:hAnsi="GHEA Grapalat"/>
          <w:i w:val="0"/>
          <w:sz w:val="22"/>
          <w:szCs w:val="22"/>
        </w:rPr>
        <w:t>, которые сгруппированы в лоты одно:</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FD0C36" w:rsidRPr="00FD0C36" w14:paraId="11296934" w14:textId="77777777" w:rsidTr="004E0B7B">
        <w:trPr>
          <w:jc w:val="center"/>
        </w:trPr>
        <w:tc>
          <w:tcPr>
            <w:tcW w:w="1530" w:type="dxa"/>
            <w:vAlign w:val="center"/>
          </w:tcPr>
          <w:p w14:paraId="7FB452E5" w14:textId="77777777" w:rsidR="00096865" w:rsidRPr="00FD0C36" w:rsidRDefault="00096865" w:rsidP="001D11DF">
            <w:pPr>
              <w:pStyle w:val="BodyTextIndent2"/>
              <w:widowControl w:val="0"/>
              <w:spacing w:line="240" w:lineRule="auto"/>
              <w:ind w:firstLine="0"/>
              <w:jc w:val="center"/>
              <w:rPr>
                <w:rFonts w:ascii="GHEA Grapalat" w:hAnsi="GHEA Grapalat"/>
                <w:b/>
                <w:bCs/>
                <w:i/>
                <w:iCs/>
                <w:sz w:val="22"/>
                <w:szCs w:val="22"/>
              </w:rPr>
            </w:pPr>
            <w:r w:rsidRPr="00FD0C36">
              <w:rPr>
                <w:rFonts w:ascii="GHEA Grapalat" w:hAnsi="GHEA Grapalat"/>
                <w:b/>
                <w:i/>
                <w:sz w:val="22"/>
                <w:szCs w:val="22"/>
              </w:rPr>
              <w:t>Номера лотов</w:t>
            </w:r>
          </w:p>
        </w:tc>
        <w:tc>
          <w:tcPr>
            <w:tcW w:w="7704" w:type="dxa"/>
            <w:vAlign w:val="center"/>
          </w:tcPr>
          <w:p w14:paraId="43DD0584" w14:textId="77777777" w:rsidR="00096865" w:rsidRPr="00FD0C36" w:rsidRDefault="00096865" w:rsidP="001D11DF">
            <w:pPr>
              <w:pStyle w:val="BodyTextIndent2"/>
              <w:widowControl w:val="0"/>
              <w:spacing w:line="240" w:lineRule="auto"/>
              <w:ind w:firstLine="0"/>
              <w:jc w:val="center"/>
              <w:rPr>
                <w:rFonts w:ascii="GHEA Grapalat" w:hAnsi="GHEA Grapalat"/>
                <w:b/>
                <w:bCs/>
                <w:i/>
                <w:iCs/>
                <w:sz w:val="22"/>
                <w:szCs w:val="22"/>
              </w:rPr>
            </w:pPr>
            <w:r w:rsidRPr="00FD0C36">
              <w:rPr>
                <w:rFonts w:ascii="GHEA Grapalat" w:hAnsi="GHEA Grapalat"/>
                <w:b/>
                <w:i/>
                <w:sz w:val="22"/>
                <w:szCs w:val="22"/>
              </w:rPr>
              <w:t>Наименование лота</w:t>
            </w:r>
          </w:p>
        </w:tc>
      </w:tr>
      <w:tr w:rsidR="00FD0C36" w:rsidRPr="00FD0C36" w14:paraId="08D3F7B1" w14:textId="77777777" w:rsidTr="00B9041B">
        <w:trPr>
          <w:trHeight w:val="412"/>
          <w:jc w:val="center"/>
        </w:trPr>
        <w:tc>
          <w:tcPr>
            <w:tcW w:w="1530" w:type="dxa"/>
            <w:vAlign w:val="center"/>
          </w:tcPr>
          <w:p w14:paraId="7CB5B7F8" w14:textId="77777777" w:rsidR="00096865" w:rsidRPr="00FD0C36" w:rsidRDefault="00096865" w:rsidP="001D11DF">
            <w:pPr>
              <w:pStyle w:val="BodyTextIndent2"/>
              <w:widowControl w:val="0"/>
              <w:spacing w:line="240" w:lineRule="auto"/>
              <w:ind w:firstLine="0"/>
              <w:jc w:val="center"/>
              <w:rPr>
                <w:rFonts w:ascii="GHEA Grapalat" w:hAnsi="GHEA Grapalat"/>
                <w:sz w:val="22"/>
                <w:szCs w:val="22"/>
              </w:rPr>
            </w:pPr>
            <w:r w:rsidRPr="00FD0C36">
              <w:rPr>
                <w:rFonts w:ascii="GHEA Grapalat" w:hAnsi="GHEA Grapalat"/>
                <w:sz w:val="22"/>
                <w:szCs w:val="22"/>
              </w:rPr>
              <w:t>1</w:t>
            </w:r>
          </w:p>
        </w:tc>
        <w:tc>
          <w:tcPr>
            <w:tcW w:w="7704" w:type="dxa"/>
            <w:vAlign w:val="center"/>
          </w:tcPr>
          <w:p w14:paraId="625F9B41" w14:textId="7363ED17" w:rsidR="00096865" w:rsidRPr="00FD0C36" w:rsidRDefault="00B9041B" w:rsidP="001D11DF">
            <w:pPr>
              <w:pStyle w:val="BodyTextIndent2"/>
              <w:widowControl w:val="0"/>
              <w:spacing w:line="240" w:lineRule="auto"/>
              <w:ind w:firstLine="0"/>
              <w:rPr>
                <w:rFonts w:ascii="GHEA Grapalat" w:hAnsi="GHEA Grapalat"/>
                <w:sz w:val="22"/>
                <w:szCs w:val="22"/>
                <w:u w:val="single"/>
                <w:vertAlign w:val="subscript"/>
              </w:rPr>
            </w:pPr>
            <w:r w:rsidRPr="00C6479F">
              <w:rPr>
                <w:rFonts w:ascii="Calibri" w:hAnsi="Calibri" w:cs="Calibri"/>
                <w:b/>
                <w:bCs/>
                <w:i/>
                <w:sz w:val="24"/>
                <w:szCs w:val="24"/>
              </w:rPr>
              <w:t>установку солнечной фото</w:t>
            </w:r>
            <w:r w:rsidRPr="00C6479F">
              <w:rPr>
                <w:rFonts w:ascii="GHEA Grapalat" w:hAnsi="GHEA Grapalat"/>
                <w:b/>
                <w:bCs/>
                <w:i/>
                <w:spacing w:val="-6"/>
                <w:sz w:val="22"/>
                <w:szCs w:val="22"/>
              </w:rPr>
              <w:t>э</w:t>
            </w:r>
            <w:r w:rsidRPr="00C6479F">
              <w:rPr>
                <w:rFonts w:ascii="Calibri" w:hAnsi="Calibri" w:cs="Calibri"/>
                <w:b/>
                <w:bCs/>
                <w:i/>
                <w:spacing w:val="-6"/>
                <w:sz w:val="22"/>
                <w:szCs w:val="22"/>
              </w:rPr>
              <w:t>лектрической станции</w:t>
            </w:r>
            <w:r w:rsidRPr="00C6479F">
              <w:rPr>
                <w:rFonts w:ascii="GHEA Grapalat" w:hAnsi="GHEA Grapalat"/>
                <w:i/>
                <w:sz w:val="22"/>
                <w:szCs w:val="22"/>
              </w:rPr>
              <w:t xml:space="preserve">  </w:t>
            </w:r>
            <w:r w:rsidRPr="00FD0C36">
              <w:rPr>
                <w:rFonts w:ascii="GHEA Grapalat" w:hAnsi="GHEA Grapalat"/>
                <w:i/>
                <w:sz w:val="22"/>
                <w:szCs w:val="22"/>
              </w:rPr>
              <w:t xml:space="preserve">общины </w:t>
            </w:r>
            <w:r>
              <w:rPr>
                <w:rFonts w:ascii="Calibri" w:hAnsi="Calibri" w:cs="Calibri"/>
                <w:i/>
                <w:sz w:val="22"/>
                <w:szCs w:val="22"/>
              </w:rPr>
              <w:t>А</w:t>
            </w:r>
            <w:r w:rsidRPr="00B9041B">
              <w:rPr>
                <w:rFonts w:ascii="Calibri" w:hAnsi="Calibri" w:cs="Calibri"/>
                <w:i/>
                <w:sz w:val="22"/>
                <w:szCs w:val="22"/>
              </w:rPr>
              <w:t>йгезард</w:t>
            </w:r>
          </w:p>
        </w:tc>
      </w:tr>
      <w:tr w:rsidR="00B9041B" w:rsidRPr="00FD0C36" w14:paraId="03879D58" w14:textId="77777777" w:rsidTr="00B9041B">
        <w:trPr>
          <w:trHeight w:val="412"/>
          <w:jc w:val="center"/>
        </w:trPr>
        <w:tc>
          <w:tcPr>
            <w:tcW w:w="1530" w:type="dxa"/>
            <w:vAlign w:val="center"/>
          </w:tcPr>
          <w:p w14:paraId="3C1F1CE4" w14:textId="77777777" w:rsidR="00B9041B" w:rsidRPr="00FD0C36" w:rsidRDefault="00B9041B" w:rsidP="001D11DF">
            <w:pPr>
              <w:pStyle w:val="BodyTextIndent2"/>
              <w:widowControl w:val="0"/>
              <w:spacing w:line="240" w:lineRule="auto"/>
              <w:ind w:firstLine="0"/>
              <w:jc w:val="center"/>
              <w:rPr>
                <w:rFonts w:ascii="GHEA Grapalat" w:hAnsi="GHEA Grapalat"/>
                <w:sz w:val="22"/>
                <w:szCs w:val="22"/>
              </w:rPr>
            </w:pPr>
          </w:p>
        </w:tc>
        <w:tc>
          <w:tcPr>
            <w:tcW w:w="7704" w:type="dxa"/>
            <w:vAlign w:val="center"/>
          </w:tcPr>
          <w:p w14:paraId="10A420B6" w14:textId="77777777" w:rsidR="00B9041B" w:rsidRPr="00C6479F" w:rsidRDefault="00B9041B" w:rsidP="001D11DF">
            <w:pPr>
              <w:pStyle w:val="BodyTextIndent2"/>
              <w:widowControl w:val="0"/>
              <w:spacing w:line="240" w:lineRule="auto"/>
              <w:ind w:firstLine="0"/>
              <w:rPr>
                <w:rFonts w:ascii="Calibri" w:hAnsi="Calibri" w:cs="Calibri"/>
                <w:b/>
                <w:bCs/>
                <w:i/>
                <w:sz w:val="24"/>
                <w:szCs w:val="24"/>
              </w:rPr>
            </w:pPr>
          </w:p>
        </w:tc>
      </w:tr>
    </w:tbl>
    <w:p w14:paraId="5B050C19" w14:textId="77777777" w:rsidR="00B9041B" w:rsidRDefault="00B9041B" w:rsidP="001D11DF">
      <w:pPr>
        <w:pStyle w:val="BodyTextIndent2"/>
        <w:widowControl w:val="0"/>
        <w:spacing w:line="240" w:lineRule="auto"/>
        <w:ind w:firstLine="567"/>
        <w:rPr>
          <w:rFonts w:ascii="GHEA Grapalat" w:hAnsi="GHEA Grapalat"/>
          <w:sz w:val="22"/>
          <w:szCs w:val="22"/>
        </w:rPr>
      </w:pPr>
    </w:p>
    <w:p w14:paraId="46D1E411" w14:textId="10745C49" w:rsidR="00096865" w:rsidRPr="00FD0C36" w:rsidRDefault="00816505" w:rsidP="001D11DF">
      <w:pPr>
        <w:pStyle w:val="BodyTextIndent2"/>
        <w:widowControl w:val="0"/>
        <w:spacing w:line="240" w:lineRule="auto"/>
        <w:ind w:firstLine="567"/>
        <w:rPr>
          <w:rFonts w:ascii="GHEA Grapalat" w:hAnsi="GHEA Grapalat"/>
          <w:sz w:val="22"/>
          <w:szCs w:val="22"/>
        </w:rPr>
      </w:pPr>
      <w:r w:rsidRPr="00FD0C36">
        <w:rPr>
          <w:rFonts w:ascii="GHEA Grapalat" w:hAnsi="GHEA Grapalat"/>
          <w:sz w:val="22"/>
          <w:szCs w:val="22"/>
        </w:rPr>
        <w:t xml:space="preserve">Технические характеристики </w:t>
      </w:r>
      <w:r w:rsidR="00EE6232" w:rsidRPr="00FD0C36">
        <w:rPr>
          <w:rFonts w:ascii="GHEA Grapalat" w:hAnsi="GHEA Grapalat"/>
          <w:sz w:val="22"/>
          <w:szCs w:val="22"/>
        </w:rPr>
        <w:t>работы</w:t>
      </w:r>
      <w:r w:rsidRPr="00FD0C36">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D0C36">
        <w:rPr>
          <w:rFonts w:ascii="GHEA Grapalat" w:hAnsi="GHEA Grapalat"/>
          <w:sz w:val="22"/>
          <w:szCs w:val="22"/>
        </w:rPr>
        <w:t xml:space="preserve">6 </w:t>
      </w:r>
      <w:r w:rsidRPr="00FD0C36">
        <w:rPr>
          <w:rFonts w:ascii="GHEA Grapalat" w:hAnsi="GHEA Grapalat"/>
          <w:sz w:val="22"/>
          <w:szCs w:val="22"/>
        </w:rPr>
        <w:t>к настоящему Приглашению.</w:t>
      </w:r>
    </w:p>
    <w:p w14:paraId="7D2744CD" w14:textId="77777777" w:rsidR="00096865" w:rsidRPr="00FD0C36" w:rsidRDefault="00096865" w:rsidP="001D11DF">
      <w:pPr>
        <w:widowControl w:val="0"/>
        <w:ind w:firstLine="567"/>
        <w:jc w:val="center"/>
        <w:rPr>
          <w:rFonts w:ascii="GHEA Grapalat" w:hAnsi="GHEA Grapalat" w:cs="Sylfaen"/>
          <w:i/>
          <w:sz w:val="22"/>
          <w:szCs w:val="22"/>
        </w:rPr>
      </w:pPr>
    </w:p>
    <w:p w14:paraId="66876A80" w14:textId="77777777" w:rsidR="00096865" w:rsidRPr="00FD0C36" w:rsidRDefault="00693101" w:rsidP="001D11DF">
      <w:pPr>
        <w:widowControl w:val="0"/>
        <w:jc w:val="center"/>
        <w:rPr>
          <w:rFonts w:ascii="GHEA Grapalat" w:hAnsi="GHEA Grapalat"/>
          <w:b/>
          <w:sz w:val="22"/>
          <w:szCs w:val="22"/>
        </w:rPr>
      </w:pPr>
      <w:r w:rsidRPr="00FD0C36">
        <w:rPr>
          <w:rFonts w:ascii="GHEA Grapalat" w:hAnsi="GHEA Grapalat"/>
          <w:b/>
          <w:sz w:val="22"/>
          <w:szCs w:val="22"/>
        </w:rPr>
        <w:t>2.</w:t>
      </w:r>
      <w:r w:rsidR="002B32D6" w:rsidRPr="00FD0C36">
        <w:rPr>
          <w:rFonts w:ascii="GHEA Grapalat" w:hAnsi="GHEA Grapalat"/>
          <w:b/>
          <w:sz w:val="22"/>
          <w:szCs w:val="22"/>
        </w:rPr>
        <w:t xml:space="preserve"> ТРЕБОВАНИЯ К ПРАВУ УЧАСТНИКА НА УЧАСТИЕ, </w:t>
      </w:r>
      <w:r w:rsidRPr="00FD0C36">
        <w:rPr>
          <w:rFonts w:ascii="GHEA Grapalat" w:hAnsi="GHEA Grapalat"/>
          <w:b/>
          <w:sz w:val="22"/>
          <w:szCs w:val="22"/>
        </w:rPr>
        <w:br/>
      </w:r>
      <w:r w:rsidR="002B32D6" w:rsidRPr="00FD0C36">
        <w:rPr>
          <w:rFonts w:ascii="GHEA Grapalat" w:hAnsi="GHEA Grapalat"/>
          <w:b/>
          <w:sz w:val="22"/>
          <w:szCs w:val="22"/>
        </w:rPr>
        <w:t xml:space="preserve">КВАЛИФИКАЦИОННЫЕ КРИТЕРИИ И ПОРЯДОК ИХ ОЦЕНКИ </w:t>
      </w:r>
    </w:p>
    <w:p w14:paraId="740D9E6B" w14:textId="77777777" w:rsidR="00753E6E" w:rsidRPr="00FD0C36" w:rsidRDefault="00096865" w:rsidP="001D11DF">
      <w:pPr>
        <w:widowControl w:val="0"/>
        <w:tabs>
          <w:tab w:val="left" w:pos="1134"/>
        </w:tabs>
        <w:ind w:firstLine="567"/>
        <w:jc w:val="both"/>
        <w:rPr>
          <w:rFonts w:ascii="GHEA Grapalat" w:hAnsi="GHEA Grapalat" w:cs="Arial Armenian"/>
          <w:sz w:val="22"/>
          <w:szCs w:val="22"/>
        </w:rPr>
      </w:pPr>
      <w:r w:rsidRPr="00FD0C36">
        <w:rPr>
          <w:rFonts w:ascii="GHEA Grapalat" w:hAnsi="GHEA Grapalat"/>
          <w:sz w:val="22"/>
          <w:szCs w:val="22"/>
        </w:rPr>
        <w:t>2.1</w:t>
      </w:r>
      <w:r w:rsidR="008E6E51" w:rsidRPr="00FD0C36">
        <w:rPr>
          <w:rFonts w:ascii="GHEA Grapalat" w:hAnsi="GHEA Grapalat"/>
          <w:sz w:val="22"/>
          <w:szCs w:val="22"/>
        </w:rPr>
        <w:t>.</w:t>
      </w:r>
      <w:r w:rsidR="00693101" w:rsidRPr="00FD0C36">
        <w:rPr>
          <w:rFonts w:ascii="GHEA Grapalat" w:hAnsi="GHEA Grapalat"/>
          <w:sz w:val="22"/>
          <w:szCs w:val="22"/>
        </w:rPr>
        <w:tab/>
      </w:r>
      <w:r w:rsidRPr="00FD0C36">
        <w:rPr>
          <w:rFonts w:ascii="GHEA Grapalat" w:hAnsi="GHEA Grapalat"/>
          <w:sz w:val="22"/>
          <w:szCs w:val="22"/>
        </w:rPr>
        <w:t>В настоящей процедуре не имеют права участвовать лица:</w:t>
      </w:r>
    </w:p>
    <w:p w14:paraId="49835A9E" w14:textId="77777777" w:rsidR="00753E6E" w:rsidRPr="00FD0C36" w:rsidRDefault="00753E6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w:t>
      </w:r>
      <w:r w:rsidR="00693101" w:rsidRPr="00FD0C36">
        <w:rPr>
          <w:rFonts w:ascii="GHEA Grapalat" w:hAnsi="GHEA Grapalat"/>
          <w:sz w:val="22"/>
          <w:szCs w:val="22"/>
        </w:rPr>
        <w:tab/>
      </w:r>
      <w:r w:rsidRPr="00FD0C36">
        <w:rPr>
          <w:rFonts w:ascii="GHEA Grapalat" w:hAnsi="GHEA Grapalat"/>
          <w:sz w:val="22"/>
          <w:szCs w:val="22"/>
        </w:rPr>
        <w:t xml:space="preserve">которые на день подачи заявки в судебном порядке признаны банкротом; </w:t>
      </w:r>
    </w:p>
    <w:p w14:paraId="4F384108" w14:textId="77777777" w:rsidR="00753E6E" w:rsidRPr="00FD0C36" w:rsidRDefault="00753E6E" w:rsidP="001D11DF">
      <w:pPr>
        <w:widowControl w:val="0"/>
        <w:tabs>
          <w:tab w:val="left" w:pos="1134"/>
          <w:tab w:val="left" w:pos="7200"/>
        </w:tabs>
        <w:ind w:firstLine="567"/>
        <w:jc w:val="both"/>
        <w:rPr>
          <w:rFonts w:ascii="GHEA Grapalat" w:hAnsi="GHEA Grapalat"/>
          <w:sz w:val="22"/>
          <w:szCs w:val="22"/>
        </w:rPr>
      </w:pPr>
      <w:r w:rsidRPr="00FD0C36">
        <w:rPr>
          <w:rFonts w:ascii="GHEA Grapalat" w:hAnsi="GHEA Grapalat"/>
          <w:sz w:val="22"/>
          <w:szCs w:val="22"/>
        </w:rPr>
        <w:t>2)</w:t>
      </w:r>
      <w:r w:rsidR="00E1385B" w:rsidRPr="00FD0C36">
        <w:rPr>
          <w:rFonts w:ascii="GHEA Grapalat" w:hAnsi="GHEA Grapalat"/>
          <w:sz w:val="22"/>
          <w:szCs w:val="22"/>
        </w:rPr>
        <w:tab/>
      </w:r>
      <w:r w:rsidRPr="00FD0C36">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C239D62" w14:textId="77777777" w:rsidR="00753E6E" w:rsidRPr="00FD0C36" w:rsidRDefault="00753E6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w:t>
      </w:r>
      <w:r w:rsidR="00E1385B" w:rsidRPr="00FD0C36">
        <w:rPr>
          <w:rFonts w:ascii="GHEA Grapalat" w:hAnsi="GHEA Grapalat"/>
          <w:sz w:val="22"/>
          <w:szCs w:val="22"/>
        </w:rPr>
        <w:tab/>
      </w:r>
      <w:r w:rsidRPr="00FD0C36">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FD0C36">
        <w:rPr>
          <w:rFonts w:ascii="Courier New" w:hAnsi="Courier New" w:cs="Courier New"/>
          <w:sz w:val="22"/>
          <w:szCs w:val="22"/>
          <w:lang w:val="en-US"/>
        </w:rPr>
        <w:t> </w:t>
      </w:r>
      <w:r w:rsidRPr="00FD0C36">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D0C36">
        <w:rPr>
          <w:rFonts w:ascii="Courier New" w:hAnsi="Courier New" w:cs="Courier New"/>
          <w:sz w:val="22"/>
          <w:szCs w:val="22"/>
          <w:lang w:val="en-US"/>
        </w:rPr>
        <w:t> </w:t>
      </w:r>
      <w:r w:rsidRPr="00FD0C36">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D0C36">
        <w:rPr>
          <w:rFonts w:ascii="GHEA Grapalat" w:hAnsi="GHEA Grapalat"/>
          <w:sz w:val="22"/>
          <w:szCs w:val="22"/>
        </w:rPr>
        <w:t>гашена;</w:t>
      </w:r>
    </w:p>
    <w:p w14:paraId="3D598B66" w14:textId="77777777" w:rsidR="00753E6E" w:rsidRPr="00FD0C36" w:rsidRDefault="00753E6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4)</w:t>
      </w:r>
      <w:r w:rsidR="00E1385B" w:rsidRPr="00FD0C36">
        <w:rPr>
          <w:rFonts w:ascii="GHEA Grapalat" w:hAnsi="GHEA Grapalat"/>
          <w:sz w:val="22"/>
          <w:szCs w:val="22"/>
        </w:rPr>
        <w:tab/>
      </w:r>
      <w:r w:rsidRPr="00FD0C36">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F4596E1" w14:textId="77777777" w:rsidR="00753E6E" w:rsidRPr="00FD0C36" w:rsidRDefault="00753E6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5)</w:t>
      </w:r>
      <w:r w:rsidR="00E1385B" w:rsidRPr="00FD0C36">
        <w:rPr>
          <w:rFonts w:ascii="GHEA Grapalat" w:hAnsi="GHEA Grapalat"/>
          <w:sz w:val="22"/>
          <w:szCs w:val="22"/>
        </w:rPr>
        <w:tab/>
      </w:r>
      <w:r w:rsidRPr="00FD0C36">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D0C36">
        <w:rPr>
          <w:rFonts w:ascii="Courier New" w:hAnsi="Courier New" w:cs="Courier New"/>
          <w:sz w:val="22"/>
          <w:szCs w:val="22"/>
          <w:lang w:val="en-US"/>
        </w:rPr>
        <w:t> </w:t>
      </w:r>
      <w:r w:rsidRPr="00FD0C36">
        <w:rPr>
          <w:rFonts w:ascii="GHEA Grapalat" w:hAnsi="GHEA Grapalat"/>
          <w:sz w:val="22"/>
          <w:szCs w:val="22"/>
        </w:rPr>
        <w:t xml:space="preserve">закупках; </w:t>
      </w:r>
    </w:p>
    <w:p w14:paraId="1BBA12E0" w14:textId="77777777" w:rsidR="00753E6E" w:rsidRPr="00FD0C36" w:rsidRDefault="00753E6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w:t>
      </w:r>
      <w:r w:rsidR="00E1385B" w:rsidRPr="00FD0C36">
        <w:rPr>
          <w:rFonts w:ascii="GHEA Grapalat" w:hAnsi="GHEA Grapalat"/>
          <w:sz w:val="22"/>
          <w:szCs w:val="22"/>
        </w:rPr>
        <w:tab/>
      </w:r>
      <w:r w:rsidRPr="00FD0C36">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4C72ECBF" w14:textId="77777777" w:rsidR="00990561" w:rsidRPr="00FD0C36" w:rsidRDefault="0099056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FF13F43" w14:textId="77777777" w:rsidR="00753E6E" w:rsidRPr="00FD0C36" w:rsidRDefault="00753E6E"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2.2.</w:t>
      </w:r>
      <w:r w:rsidR="00E1385B" w:rsidRPr="00FD0C36">
        <w:rPr>
          <w:rFonts w:ascii="GHEA Grapalat" w:hAnsi="GHEA Grapalat"/>
          <w:sz w:val="22"/>
          <w:szCs w:val="22"/>
        </w:rPr>
        <w:tab/>
      </w:r>
      <w:r w:rsidRPr="00FD0C36">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514F26A" w14:textId="77777777" w:rsidR="00BA3554" w:rsidRPr="00FD0C36" w:rsidRDefault="00BA3554"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2.3</w:t>
      </w:r>
      <w:r w:rsidR="003240F7" w:rsidRPr="00FD0C36">
        <w:rPr>
          <w:rFonts w:ascii="GHEA Grapalat" w:hAnsi="GHEA Grapalat"/>
          <w:sz w:val="22"/>
          <w:szCs w:val="22"/>
        </w:rPr>
        <w:t>.</w:t>
      </w:r>
      <w:r w:rsidR="00E1385B" w:rsidRPr="00FD0C36">
        <w:rPr>
          <w:rFonts w:ascii="GHEA Grapalat" w:hAnsi="GHEA Grapalat"/>
          <w:sz w:val="22"/>
          <w:szCs w:val="22"/>
        </w:rPr>
        <w:tab/>
      </w:r>
      <w:r w:rsidRPr="00FD0C36">
        <w:rPr>
          <w:rFonts w:ascii="GHEA Grapalat" w:hAnsi="GHEA Grapalat"/>
          <w:sz w:val="22"/>
          <w:szCs w:val="22"/>
        </w:rPr>
        <w:t>Запрещается одновременное участие в настоящей процедуре</w:t>
      </w:r>
      <w:r w:rsidR="00F4264D" w:rsidRPr="00FD0C36">
        <w:rPr>
          <w:rFonts w:ascii="GHEA Grapalat" w:hAnsi="GHEA Grapalat"/>
          <w:sz w:val="22"/>
          <w:szCs w:val="22"/>
        </w:rPr>
        <w:t xml:space="preserve"> (</w:t>
      </w:r>
      <w:r w:rsidR="00DA4643" w:rsidRPr="00FD0C36">
        <w:rPr>
          <w:rFonts w:ascii="GHEA Grapalat" w:hAnsi="GHEA Grapalat"/>
          <w:sz w:val="22"/>
          <w:szCs w:val="22"/>
        </w:rPr>
        <w:t>на о</w:t>
      </w:r>
      <w:r w:rsidR="00EE7758" w:rsidRPr="00FD0C36">
        <w:rPr>
          <w:rFonts w:ascii="GHEA Grapalat" w:hAnsi="GHEA Grapalat"/>
          <w:sz w:val="22"/>
          <w:szCs w:val="22"/>
        </w:rPr>
        <w:t>дин и тот же</w:t>
      </w:r>
      <w:r w:rsidR="00DA4643" w:rsidRPr="00FD0C36">
        <w:rPr>
          <w:rFonts w:ascii="GHEA Grapalat" w:hAnsi="GHEA Grapalat"/>
          <w:sz w:val="22"/>
          <w:szCs w:val="22"/>
        </w:rPr>
        <w:t xml:space="preserve"> лот</w:t>
      </w:r>
      <w:r w:rsidR="00F4264D" w:rsidRPr="00FD0C36">
        <w:rPr>
          <w:rFonts w:ascii="GHEA Grapalat" w:hAnsi="GHEA Grapalat"/>
          <w:sz w:val="22"/>
          <w:szCs w:val="22"/>
        </w:rPr>
        <w:t>)</w:t>
      </w:r>
      <w:r w:rsidRPr="00FD0C36">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FA496C3" w14:textId="77777777" w:rsidR="00D5674E" w:rsidRPr="00FD0C36" w:rsidRDefault="009F18D0"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По смыслу пункта 119 Порядка:</w:t>
      </w:r>
    </w:p>
    <w:p w14:paraId="483890E7" w14:textId="77777777" w:rsidR="00D5674E" w:rsidRPr="00FD0C36" w:rsidRDefault="00D5674E"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1)</w:t>
      </w:r>
      <w:r w:rsidR="00E1385B" w:rsidRPr="00FD0C36">
        <w:rPr>
          <w:rFonts w:ascii="GHEA Grapalat" w:hAnsi="GHEA Grapalat"/>
          <w:sz w:val="22"/>
          <w:szCs w:val="22"/>
        </w:rPr>
        <w:tab/>
      </w:r>
      <w:r w:rsidRPr="00FD0C36">
        <w:rPr>
          <w:rFonts w:ascii="GHEA Grapalat" w:hAnsi="GHEA Grapalat"/>
          <w:sz w:val="22"/>
          <w:szCs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w:t>
      </w:r>
      <w:r w:rsidRPr="00FD0C36">
        <w:rPr>
          <w:rFonts w:ascii="GHEA Grapalat" w:hAnsi="GHEA Grapalat"/>
          <w:sz w:val="22"/>
          <w:szCs w:val="22"/>
        </w:rPr>
        <w:lastRenderedPageBreak/>
        <w:t xml:space="preserve">действовали согласованно, исходя из общих экономических интересов, </w:t>
      </w:r>
    </w:p>
    <w:p w14:paraId="3D1BD47F" w14:textId="77777777" w:rsidR="00D5674E" w:rsidRPr="00FD0C36" w:rsidRDefault="00D5674E"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2)</w:t>
      </w:r>
      <w:r w:rsidR="00E1385B" w:rsidRPr="00FD0C36">
        <w:rPr>
          <w:rFonts w:ascii="GHEA Grapalat" w:hAnsi="GHEA Grapalat"/>
          <w:sz w:val="22"/>
          <w:szCs w:val="22"/>
        </w:rPr>
        <w:tab/>
      </w:r>
      <w:r w:rsidRPr="00FD0C36">
        <w:rPr>
          <w:rFonts w:ascii="GHEA Grapalat" w:hAnsi="GHEA Grapalat"/>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FB3D929" w14:textId="77777777" w:rsidR="00D5674E" w:rsidRPr="00FD0C36" w:rsidRDefault="00D5674E"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а.</w:t>
      </w:r>
      <w:r w:rsidR="00E1385B" w:rsidRPr="00FD0C36">
        <w:rPr>
          <w:rFonts w:ascii="GHEA Grapalat" w:hAnsi="GHEA Grapalat"/>
          <w:sz w:val="22"/>
          <w:szCs w:val="22"/>
        </w:rPr>
        <w:tab/>
      </w:r>
      <w:r w:rsidRPr="00FD0C36">
        <w:rPr>
          <w:rFonts w:ascii="GHEA Grapalat" w:hAnsi="GHEA Grapalat"/>
          <w:sz w:val="22"/>
          <w:szCs w:val="22"/>
        </w:rPr>
        <w:t>участником, распоряжающимся более чем десятью процентами акций данного юридического лица;</w:t>
      </w:r>
    </w:p>
    <w:p w14:paraId="619EEF9B" w14:textId="77777777" w:rsidR="00D5674E" w:rsidRPr="00FD0C36" w:rsidRDefault="00D5674E"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б.</w:t>
      </w:r>
      <w:r w:rsidR="00E1385B" w:rsidRPr="00FD0C36">
        <w:rPr>
          <w:rFonts w:ascii="GHEA Grapalat" w:hAnsi="GHEA Grapalat"/>
          <w:sz w:val="22"/>
          <w:szCs w:val="22"/>
        </w:rPr>
        <w:tab/>
      </w:r>
      <w:r w:rsidRPr="00FD0C36">
        <w:rPr>
          <w:rFonts w:ascii="GHEA Grapalat" w:hAnsi="GHEA Grapalat"/>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295AF4F0" w14:textId="77777777" w:rsidR="00D5674E" w:rsidRPr="00FD0C36" w:rsidRDefault="00D5674E"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в.</w:t>
      </w:r>
      <w:r w:rsidR="00E1385B" w:rsidRPr="00FD0C36">
        <w:rPr>
          <w:rFonts w:ascii="GHEA Grapalat" w:hAnsi="GHEA Grapalat"/>
          <w:sz w:val="22"/>
          <w:szCs w:val="22"/>
        </w:rPr>
        <w:tab/>
      </w:r>
      <w:r w:rsidRPr="00FD0C36">
        <w:rPr>
          <w:rFonts w:ascii="GHEA Grapalat" w:hAnsi="GHEA Grapalat"/>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17356AF" w14:textId="77777777" w:rsidR="00D5674E" w:rsidRPr="00FD0C36" w:rsidRDefault="00D5674E"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г.</w:t>
      </w:r>
      <w:r w:rsidR="00E1385B" w:rsidRPr="00FD0C36">
        <w:rPr>
          <w:rFonts w:ascii="GHEA Grapalat" w:hAnsi="GHEA Grapalat"/>
          <w:sz w:val="22"/>
          <w:szCs w:val="22"/>
        </w:rPr>
        <w:tab/>
      </w:r>
      <w:r w:rsidRPr="00FD0C36">
        <w:rPr>
          <w:rFonts w:ascii="GHEA Grapalat" w:hAnsi="GHEA Grapalat"/>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0D13397" w14:textId="77777777" w:rsidR="00D5674E" w:rsidRPr="00FD0C36" w:rsidRDefault="00D5674E"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3)</w:t>
      </w:r>
      <w:r w:rsidR="00E1385B" w:rsidRPr="00FD0C36">
        <w:rPr>
          <w:rFonts w:ascii="GHEA Grapalat" w:hAnsi="GHEA Grapalat"/>
          <w:sz w:val="22"/>
          <w:szCs w:val="22"/>
        </w:rPr>
        <w:tab/>
      </w:r>
      <w:r w:rsidRPr="00FD0C36">
        <w:rPr>
          <w:rFonts w:ascii="GHEA Grapalat" w:hAnsi="GHEA Grapalat"/>
          <w:sz w:val="22"/>
          <w:szCs w:val="22"/>
        </w:rPr>
        <w:t>участники, не имеющие статуса физического лица, считаются взаимосвязанными, если:</w:t>
      </w:r>
    </w:p>
    <w:p w14:paraId="54B514A7" w14:textId="77777777" w:rsidR="00D5674E" w:rsidRPr="00FD0C36" w:rsidRDefault="00D5674E"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а.</w:t>
      </w:r>
      <w:r w:rsidR="00E1385B" w:rsidRPr="00FD0C36">
        <w:rPr>
          <w:rFonts w:ascii="GHEA Grapalat" w:hAnsi="GHEA Grapalat"/>
          <w:sz w:val="22"/>
          <w:szCs w:val="22"/>
        </w:rPr>
        <w:tab/>
      </w:r>
      <w:r w:rsidRPr="00FD0C36">
        <w:rPr>
          <w:rFonts w:ascii="GHEA Grapalat" w:hAnsi="GHEA Grapalat"/>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D0C36">
        <w:rPr>
          <w:rFonts w:ascii="Courier New" w:hAnsi="Courier New" w:cs="Courier New"/>
          <w:sz w:val="22"/>
          <w:szCs w:val="22"/>
          <w:lang w:val="en-US"/>
        </w:rPr>
        <w:t> </w:t>
      </w:r>
      <w:r w:rsidRPr="00FD0C36">
        <w:rPr>
          <w:rFonts w:ascii="GHEA Grapalat" w:hAnsi="GHEA Grapalat"/>
          <w:sz w:val="22"/>
          <w:szCs w:val="22"/>
        </w:rPr>
        <w:t>лица;</w:t>
      </w:r>
    </w:p>
    <w:p w14:paraId="41E61A9E" w14:textId="77777777" w:rsidR="00D5674E" w:rsidRPr="00FD0C36" w:rsidRDefault="00D5674E"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б.</w:t>
      </w:r>
      <w:r w:rsidR="00E1385B" w:rsidRPr="00FD0C36">
        <w:rPr>
          <w:rFonts w:ascii="GHEA Grapalat" w:hAnsi="GHEA Grapalat"/>
          <w:sz w:val="22"/>
          <w:szCs w:val="22"/>
        </w:rPr>
        <w:tab/>
      </w:r>
      <w:r w:rsidRPr="00FD0C36">
        <w:rPr>
          <w:rFonts w:ascii="GHEA Grapalat" w:hAnsi="GHEA Grapalat"/>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397F1F8" w14:textId="77777777" w:rsidR="00D5674E" w:rsidRPr="00FD0C36" w:rsidRDefault="00D5674E"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в.</w:t>
      </w:r>
      <w:r w:rsidR="00E1385B" w:rsidRPr="00FD0C36">
        <w:rPr>
          <w:rFonts w:ascii="GHEA Grapalat" w:hAnsi="GHEA Grapalat"/>
          <w:sz w:val="22"/>
          <w:szCs w:val="22"/>
        </w:rPr>
        <w:tab/>
      </w:r>
      <w:r w:rsidRPr="00FD0C36">
        <w:rPr>
          <w:rFonts w:ascii="GHEA Grapalat" w:hAnsi="GHEA Grapalat"/>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72A9760" w14:textId="77777777" w:rsidR="00D5674E" w:rsidRPr="00FD0C36" w:rsidRDefault="00D5674E" w:rsidP="001D11DF">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г.</w:t>
      </w:r>
      <w:r w:rsidR="00E1385B" w:rsidRPr="00FD0C36">
        <w:rPr>
          <w:rFonts w:ascii="GHEA Grapalat" w:hAnsi="GHEA Grapalat"/>
          <w:sz w:val="22"/>
          <w:szCs w:val="22"/>
        </w:rPr>
        <w:tab/>
      </w:r>
      <w:r w:rsidRPr="00FD0C36">
        <w:rPr>
          <w:rFonts w:ascii="GHEA Grapalat" w:hAnsi="GHEA Grapalat"/>
          <w:sz w:val="22"/>
          <w:szCs w:val="22"/>
        </w:rPr>
        <w:t>они действовали или действуют согласованно, исходя из общих экономических интересов.</w:t>
      </w:r>
    </w:p>
    <w:p w14:paraId="67FE275F" w14:textId="77777777" w:rsidR="00D5674E" w:rsidRPr="00FD0C36" w:rsidRDefault="00D5674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C395E20" w14:textId="77777777" w:rsidR="004175B6" w:rsidRPr="00FD0C36" w:rsidRDefault="00096865" w:rsidP="001D11DF">
      <w:pPr>
        <w:widowControl w:val="0"/>
        <w:tabs>
          <w:tab w:val="left" w:pos="1134"/>
        </w:tabs>
        <w:ind w:firstLine="567"/>
        <w:jc w:val="both"/>
        <w:rPr>
          <w:rFonts w:ascii="GHEA Grapalat" w:hAnsi="GHEA Grapalat" w:cs="Arial Armenian"/>
          <w:sz w:val="22"/>
          <w:szCs w:val="22"/>
        </w:rPr>
      </w:pPr>
      <w:r w:rsidRPr="00FD0C36">
        <w:rPr>
          <w:rFonts w:ascii="GHEA Grapalat" w:hAnsi="GHEA Grapalat"/>
          <w:sz w:val="22"/>
          <w:szCs w:val="22"/>
        </w:rPr>
        <w:t>2.4</w:t>
      </w:r>
      <w:r w:rsidR="00D13662" w:rsidRPr="00FD0C36">
        <w:rPr>
          <w:rFonts w:ascii="GHEA Grapalat" w:hAnsi="GHEA Grapalat"/>
          <w:sz w:val="22"/>
          <w:szCs w:val="22"/>
        </w:rPr>
        <w:t>.</w:t>
      </w:r>
      <w:r w:rsidR="00E1385B" w:rsidRPr="00FD0C36">
        <w:rPr>
          <w:rFonts w:ascii="GHEA Grapalat" w:hAnsi="GHEA Grapalat"/>
          <w:sz w:val="22"/>
          <w:szCs w:val="22"/>
        </w:rPr>
        <w:tab/>
      </w:r>
      <w:r w:rsidRPr="00FD0C36">
        <w:rPr>
          <w:rFonts w:ascii="GHEA Grapalat" w:hAnsi="GHEA Grapalat"/>
          <w:sz w:val="22"/>
          <w:szCs w:val="22"/>
        </w:rPr>
        <w:t>Участник</w:t>
      </w:r>
      <w:r w:rsidR="000C3F69" w:rsidRPr="00FD0C36">
        <w:rPr>
          <w:rFonts w:ascii="GHEA Grapalat" w:hAnsi="GHEA Grapalat"/>
          <w:sz w:val="22"/>
          <w:szCs w:val="22"/>
        </w:rPr>
        <w:t>,</w:t>
      </w:r>
      <w:r w:rsidRPr="00FD0C36">
        <w:rPr>
          <w:rFonts w:ascii="GHEA Grapalat" w:hAnsi="GHEA Grapalat"/>
          <w:sz w:val="22"/>
          <w:szCs w:val="22"/>
        </w:rPr>
        <w:t xml:space="preserve"> </w:t>
      </w:r>
      <w:r w:rsidR="002C1D72" w:rsidRPr="00FD0C36">
        <w:rPr>
          <w:rFonts w:ascii="GHEA Grapalat" w:hAnsi="GHEA Grapalat"/>
          <w:sz w:val="22"/>
          <w:szCs w:val="22"/>
        </w:rPr>
        <w:t xml:space="preserve">в случае признания </w:t>
      </w:r>
      <w:r w:rsidR="00876D7D" w:rsidRPr="00FD0C36">
        <w:rPr>
          <w:rFonts w:ascii="GHEA Grapalat" w:hAnsi="GHEA Grapalat"/>
          <w:sz w:val="22"/>
          <w:szCs w:val="22"/>
        </w:rPr>
        <w:t>ото</w:t>
      </w:r>
      <w:r w:rsidR="002C1D72" w:rsidRPr="00FD0C36">
        <w:rPr>
          <w:rFonts w:ascii="GHEA Grapalat" w:hAnsi="GHEA Grapalat"/>
          <w:sz w:val="22"/>
          <w:szCs w:val="22"/>
        </w:rPr>
        <w:t>бранным участником</w:t>
      </w:r>
      <w:r w:rsidR="000C3F69" w:rsidRPr="00FD0C36">
        <w:rPr>
          <w:rFonts w:ascii="GHEA Grapalat" w:hAnsi="GHEA Grapalat"/>
          <w:sz w:val="22"/>
          <w:szCs w:val="22"/>
        </w:rPr>
        <w:t>,</w:t>
      </w:r>
      <w:r w:rsidR="002C1D72" w:rsidRPr="00FD0C36">
        <w:rPr>
          <w:rFonts w:ascii="GHEA Grapalat" w:hAnsi="GHEA Grapalat"/>
          <w:sz w:val="22"/>
          <w:szCs w:val="22"/>
        </w:rPr>
        <w:t xml:space="preserve"> в срок</w:t>
      </w:r>
      <w:r w:rsidR="00BB67B5" w:rsidRPr="00FD0C36">
        <w:rPr>
          <w:rFonts w:ascii="GHEA Grapalat" w:hAnsi="GHEA Grapalat"/>
          <w:sz w:val="22"/>
          <w:szCs w:val="22"/>
        </w:rPr>
        <w:t>и</w:t>
      </w:r>
      <w:r w:rsidR="002C1D72" w:rsidRPr="00FD0C36">
        <w:rPr>
          <w:rFonts w:ascii="GHEA Grapalat" w:hAnsi="GHEA Grapalat"/>
          <w:sz w:val="22"/>
          <w:szCs w:val="22"/>
        </w:rPr>
        <w:t xml:space="preserve"> и порядке, установленны</w:t>
      </w:r>
      <w:r w:rsidR="00180D64" w:rsidRPr="00FD0C36">
        <w:rPr>
          <w:rFonts w:ascii="GHEA Grapalat" w:hAnsi="GHEA Grapalat"/>
          <w:sz w:val="22"/>
          <w:szCs w:val="22"/>
        </w:rPr>
        <w:t>ми</w:t>
      </w:r>
      <w:r w:rsidR="002C1D72" w:rsidRPr="00FD0C36">
        <w:rPr>
          <w:rFonts w:ascii="GHEA Grapalat" w:hAnsi="GHEA Grapalat"/>
          <w:sz w:val="22"/>
          <w:szCs w:val="22"/>
        </w:rPr>
        <w:t xml:space="preserve"> статьей 35 </w:t>
      </w:r>
      <w:r w:rsidR="00876D7D" w:rsidRPr="00FD0C36">
        <w:rPr>
          <w:rFonts w:ascii="GHEA Grapalat" w:hAnsi="GHEA Grapalat"/>
          <w:sz w:val="22"/>
          <w:szCs w:val="22"/>
        </w:rPr>
        <w:t>З</w:t>
      </w:r>
      <w:r w:rsidR="002C1D72" w:rsidRPr="00FD0C36">
        <w:rPr>
          <w:rFonts w:ascii="GHEA Grapalat" w:hAnsi="GHEA Grapalat"/>
          <w:sz w:val="22"/>
          <w:szCs w:val="22"/>
        </w:rPr>
        <w:t xml:space="preserve">акона, </w:t>
      </w:r>
      <w:r w:rsidR="00466F7A" w:rsidRPr="00FD0C36">
        <w:rPr>
          <w:rFonts w:ascii="GHEA Grapalat" w:hAnsi="GHEA Grapalat"/>
          <w:sz w:val="22"/>
          <w:szCs w:val="22"/>
        </w:rPr>
        <w:t xml:space="preserve">представляет </w:t>
      </w:r>
      <w:r w:rsidR="002C1D72" w:rsidRPr="00FD0C36">
        <w:rPr>
          <w:rFonts w:ascii="GHEA Grapalat" w:hAnsi="GHEA Grapalat"/>
          <w:sz w:val="22"/>
          <w:szCs w:val="22"/>
        </w:rPr>
        <w:t>обеспеч</w:t>
      </w:r>
      <w:r w:rsidR="00466F7A" w:rsidRPr="00FD0C36">
        <w:rPr>
          <w:rFonts w:ascii="GHEA Grapalat" w:hAnsi="GHEA Grapalat"/>
          <w:sz w:val="22"/>
          <w:szCs w:val="22"/>
        </w:rPr>
        <w:t>ение</w:t>
      </w:r>
      <w:r w:rsidR="002C1D72" w:rsidRPr="00FD0C36">
        <w:rPr>
          <w:rFonts w:ascii="GHEA Grapalat" w:hAnsi="GHEA Grapalat"/>
          <w:sz w:val="22"/>
          <w:szCs w:val="22"/>
        </w:rPr>
        <w:t xml:space="preserve"> квалификаци</w:t>
      </w:r>
      <w:r w:rsidR="00466F7A" w:rsidRPr="00FD0C36">
        <w:rPr>
          <w:rFonts w:ascii="GHEA Grapalat" w:hAnsi="GHEA Grapalat"/>
          <w:sz w:val="22"/>
          <w:szCs w:val="22"/>
        </w:rPr>
        <w:t>и</w:t>
      </w:r>
      <w:r w:rsidR="002C1D72" w:rsidRPr="00FD0C36">
        <w:rPr>
          <w:rFonts w:ascii="GHEA Grapalat" w:hAnsi="GHEA Grapalat"/>
          <w:sz w:val="22"/>
          <w:szCs w:val="22"/>
        </w:rPr>
        <w:t xml:space="preserve"> в размере представленного им ценового предложения</w:t>
      </w:r>
      <w:r w:rsidR="000964F1" w:rsidRPr="00FD0C36">
        <w:rPr>
          <w:rFonts w:ascii="GHEA Grapalat" w:hAnsi="GHEA Grapalat"/>
          <w:sz w:val="22"/>
          <w:szCs w:val="22"/>
        </w:rPr>
        <w:t>.</w:t>
      </w:r>
    </w:p>
    <w:p w14:paraId="5FDCB9B4" w14:textId="77777777" w:rsidR="000A6B75" w:rsidRPr="00FD0C36" w:rsidRDefault="000A6B75"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2.</w:t>
      </w:r>
      <w:r w:rsidR="00DA4643" w:rsidRPr="00FD0C36">
        <w:rPr>
          <w:rFonts w:ascii="GHEA Grapalat" w:hAnsi="GHEA Grapalat"/>
          <w:szCs w:val="22"/>
        </w:rPr>
        <w:t>5</w:t>
      </w:r>
      <w:r w:rsidR="000A15F9" w:rsidRPr="00FD0C36">
        <w:rPr>
          <w:rFonts w:ascii="GHEA Grapalat" w:hAnsi="GHEA Grapalat"/>
          <w:szCs w:val="22"/>
        </w:rPr>
        <w:t>.</w:t>
      </w:r>
      <w:r w:rsidR="00F04AA1" w:rsidRPr="00FD0C36">
        <w:rPr>
          <w:rFonts w:ascii="GHEA Grapalat" w:hAnsi="GHEA Grapalat"/>
          <w:szCs w:val="22"/>
        </w:rPr>
        <w:tab/>
      </w:r>
      <w:r w:rsidRPr="00FD0C36">
        <w:rPr>
          <w:rFonts w:ascii="GHEA Grapalat" w:hAnsi="GHEA Grapalat"/>
          <w:szCs w:val="22"/>
        </w:rPr>
        <w:t>Заключаемый в рамках настоящей процедуры договор может быть осуществлен посредством заключения договора</w:t>
      </w:r>
      <w:r w:rsidR="00CE23B1" w:rsidRPr="00FD0C36">
        <w:rPr>
          <w:rFonts w:ascii="GHEA Grapalat" w:hAnsi="GHEA Grapalat"/>
          <w:szCs w:val="22"/>
        </w:rPr>
        <w:t xml:space="preserve"> субподряда</w:t>
      </w:r>
      <w:r w:rsidRPr="00FD0C36">
        <w:rPr>
          <w:rFonts w:ascii="GHEA Grapalat" w:hAnsi="GHEA Grapalat"/>
          <w:szCs w:val="22"/>
        </w:rPr>
        <w:t xml:space="preserve">. Стороной </w:t>
      </w:r>
      <w:r w:rsidR="00CE23B1" w:rsidRPr="00FD0C36">
        <w:rPr>
          <w:rFonts w:ascii="GHEA Grapalat" w:hAnsi="GHEA Grapalat"/>
          <w:szCs w:val="22"/>
        </w:rPr>
        <w:t>договора субподряда</w:t>
      </w:r>
      <w:r w:rsidRPr="00FD0C36">
        <w:rPr>
          <w:rFonts w:ascii="GHEA Grapalat" w:hAnsi="GHEA Grapalat"/>
          <w:szCs w:val="22"/>
        </w:rPr>
        <w:t xml:space="preserve"> не может являться участник, подавший заявку с целью участия в настоящей процедуре</w:t>
      </w:r>
      <w:r w:rsidR="00796008" w:rsidRPr="00FD0C36">
        <w:rPr>
          <w:rFonts w:ascii="GHEA Grapalat" w:hAnsi="GHEA Grapalat"/>
          <w:szCs w:val="22"/>
        </w:rPr>
        <w:t xml:space="preserve"> </w:t>
      </w:r>
      <w:r w:rsidR="00C366B6" w:rsidRPr="00FD0C36">
        <w:rPr>
          <w:rFonts w:ascii="GHEA Grapalat" w:hAnsi="GHEA Grapalat"/>
          <w:szCs w:val="22"/>
        </w:rPr>
        <w:t>(на один и тот же лот)</w:t>
      </w:r>
      <w:r w:rsidRPr="00FD0C36">
        <w:rPr>
          <w:rFonts w:ascii="GHEA Grapalat" w:hAnsi="GHEA Grapalat"/>
          <w:szCs w:val="22"/>
        </w:rPr>
        <w:t xml:space="preserve">. </w:t>
      </w:r>
    </w:p>
    <w:p w14:paraId="31CD248E" w14:textId="77777777" w:rsidR="009E07EE" w:rsidRPr="00FD0C36" w:rsidRDefault="000A6B75" w:rsidP="001D11DF">
      <w:pPr>
        <w:pStyle w:val="BodyTextIndent2"/>
        <w:widowControl w:val="0"/>
        <w:tabs>
          <w:tab w:val="left" w:pos="1134"/>
        </w:tabs>
        <w:spacing w:line="240" w:lineRule="auto"/>
        <w:ind w:firstLine="567"/>
        <w:rPr>
          <w:rFonts w:ascii="GHEA Grapalat" w:hAnsi="GHEA Grapalat"/>
          <w:sz w:val="22"/>
          <w:szCs w:val="22"/>
        </w:rPr>
      </w:pPr>
      <w:r w:rsidRPr="00FD0C36">
        <w:rPr>
          <w:rFonts w:ascii="GHEA Grapalat" w:hAnsi="GHEA Grapalat"/>
          <w:sz w:val="22"/>
          <w:szCs w:val="22"/>
        </w:rPr>
        <w:t>2.</w:t>
      </w:r>
      <w:r w:rsidR="00C366B6" w:rsidRPr="00FD0C36">
        <w:rPr>
          <w:rFonts w:ascii="GHEA Grapalat" w:hAnsi="GHEA Grapalat"/>
          <w:sz w:val="22"/>
          <w:szCs w:val="22"/>
        </w:rPr>
        <w:t>6</w:t>
      </w:r>
      <w:r w:rsidR="000A15F9" w:rsidRPr="00FD0C36">
        <w:rPr>
          <w:rFonts w:ascii="GHEA Grapalat" w:hAnsi="GHEA Grapalat"/>
          <w:sz w:val="22"/>
          <w:szCs w:val="22"/>
        </w:rPr>
        <w:t>.</w:t>
      </w:r>
      <w:r w:rsidR="00F04AA1" w:rsidRPr="00FD0C36">
        <w:rPr>
          <w:rFonts w:ascii="GHEA Grapalat" w:hAnsi="GHEA Grapalat"/>
          <w:sz w:val="22"/>
          <w:szCs w:val="22"/>
        </w:rPr>
        <w:tab/>
      </w:r>
      <w:r w:rsidRPr="00FD0C36">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26002039" w14:textId="77777777" w:rsidR="000A6B75" w:rsidRPr="00FD0C36" w:rsidRDefault="000A6B75" w:rsidP="001D11DF">
      <w:pPr>
        <w:pStyle w:val="BodyTextIndent2"/>
        <w:widowControl w:val="0"/>
        <w:spacing w:line="240" w:lineRule="auto"/>
        <w:rPr>
          <w:rFonts w:ascii="GHEA Grapalat" w:hAnsi="GHEA Grapalat" w:cs="Sylfaen"/>
          <w:sz w:val="22"/>
          <w:szCs w:val="22"/>
        </w:rPr>
      </w:pPr>
      <w:r w:rsidRPr="00FD0C36">
        <w:rPr>
          <w:rFonts w:ascii="GHEA Grapalat" w:hAnsi="GHEA Grapalat"/>
          <w:sz w:val="22"/>
          <w:szCs w:val="22"/>
        </w:rPr>
        <w:t>В подобном случае:</w:t>
      </w:r>
    </w:p>
    <w:p w14:paraId="6DE0ECDE" w14:textId="77777777" w:rsidR="005A405F" w:rsidRPr="00FD0C36" w:rsidRDefault="00C366B6" w:rsidP="001D11DF">
      <w:pPr>
        <w:pStyle w:val="BodyTextIndent2"/>
        <w:widowControl w:val="0"/>
        <w:tabs>
          <w:tab w:val="left" w:pos="1134"/>
        </w:tabs>
        <w:spacing w:line="240" w:lineRule="auto"/>
        <w:ind w:firstLine="567"/>
        <w:rPr>
          <w:rFonts w:ascii="GHEA Grapalat" w:hAnsi="GHEA Grapalat"/>
          <w:sz w:val="22"/>
          <w:szCs w:val="22"/>
        </w:rPr>
      </w:pPr>
      <w:r w:rsidRPr="00FD0C36">
        <w:rPr>
          <w:rFonts w:ascii="GHEA Grapalat" w:hAnsi="GHEA Grapalat"/>
          <w:sz w:val="22"/>
          <w:szCs w:val="22"/>
        </w:rPr>
        <w:t>1</w:t>
      </w:r>
      <w:r w:rsidR="000A6B75" w:rsidRPr="00FD0C36">
        <w:rPr>
          <w:rFonts w:ascii="GHEA Grapalat" w:hAnsi="GHEA Grapalat"/>
          <w:sz w:val="22"/>
          <w:szCs w:val="22"/>
        </w:rPr>
        <w:t>)</w:t>
      </w:r>
      <w:r w:rsidR="00911F57" w:rsidRPr="00FD0C36">
        <w:rPr>
          <w:rFonts w:ascii="GHEA Grapalat" w:hAnsi="GHEA Grapalat"/>
          <w:sz w:val="22"/>
          <w:szCs w:val="22"/>
        </w:rPr>
        <w:tab/>
      </w:r>
      <w:r w:rsidR="000A6B75" w:rsidRPr="00FD0C36">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FD0C36">
        <w:rPr>
          <w:rFonts w:ascii="GHEA Grapalat" w:hAnsi="GHEA Grapalat"/>
          <w:sz w:val="22"/>
          <w:szCs w:val="22"/>
        </w:rPr>
        <w:t xml:space="preserve"> (на один и тот же лот)</w:t>
      </w:r>
      <w:r w:rsidR="000A6B75" w:rsidRPr="00FD0C36">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8EBE965" w14:textId="77777777" w:rsidR="000A6B75" w:rsidRPr="00FD0C36" w:rsidRDefault="00C366B6" w:rsidP="001D11DF">
      <w:pPr>
        <w:pStyle w:val="BodyTextIndent2"/>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t>2</w:t>
      </w:r>
      <w:r w:rsidR="000A6B75" w:rsidRPr="00FD0C36">
        <w:rPr>
          <w:rFonts w:ascii="GHEA Grapalat" w:hAnsi="GHEA Grapalat"/>
          <w:sz w:val="22"/>
          <w:szCs w:val="22"/>
        </w:rPr>
        <w:t>)</w:t>
      </w:r>
      <w:r w:rsidR="00911F57" w:rsidRPr="00FD0C36">
        <w:rPr>
          <w:rFonts w:ascii="GHEA Grapalat" w:hAnsi="GHEA Grapalat"/>
          <w:sz w:val="22"/>
          <w:szCs w:val="22"/>
        </w:rPr>
        <w:tab/>
      </w:r>
      <w:r w:rsidR="000A6B75" w:rsidRPr="00FD0C36">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D65C57F" w14:textId="77777777" w:rsidR="00AE3715" w:rsidRPr="00FD0C36" w:rsidRDefault="00AE3715" w:rsidP="001D11DF">
      <w:pPr>
        <w:widowControl w:val="0"/>
        <w:jc w:val="center"/>
        <w:rPr>
          <w:rFonts w:ascii="GHEA Grapalat" w:hAnsi="GHEA Grapalat"/>
          <w:b/>
          <w:sz w:val="22"/>
          <w:szCs w:val="22"/>
        </w:rPr>
      </w:pPr>
    </w:p>
    <w:p w14:paraId="0D90DCC7" w14:textId="77777777" w:rsidR="00B9041B" w:rsidRDefault="00B9041B" w:rsidP="001D11DF">
      <w:pPr>
        <w:widowControl w:val="0"/>
        <w:jc w:val="center"/>
        <w:rPr>
          <w:rFonts w:ascii="GHEA Grapalat" w:hAnsi="GHEA Grapalat"/>
          <w:b/>
          <w:sz w:val="22"/>
          <w:szCs w:val="22"/>
        </w:rPr>
      </w:pPr>
    </w:p>
    <w:p w14:paraId="079D1791" w14:textId="77777777" w:rsidR="00B9041B" w:rsidRDefault="00B9041B" w:rsidP="001D11DF">
      <w:pPr>
        <w:widowControl w:val="0"/>
        <w:jc w:val="center"/>
        <w:rPr>
          <w:rFonts w:ascii="GHEA Grapalat" w:hAnsi="GHEA Grapalat"/>
          <w:b/>
          <w:sz w:val="22"/>
          <w:szCs w:val="22"/>
        </w:rPr>
      </w:pPr>
    </w:p>
    <w:p w14:paraId="04567201" w14:textId="0972791E" w:rsidR="00096865" w:rsidRPr="00FD0C36" w:rsidRDefault="00ED2352" w:rsidP="001D11DF">
      <w:pPr>
        <w:widowControl w:val="0"/>
        <w:jc w:val="center"/>
        <w:rPr>
          <w:rFonts w:ascii="GHEA Grapalat" w:hAnsi="GHEA Grapalat" w:cs="Arial"/>
          <w:b/>
          <w:sz w:val="22"/>
          <w:szCs w:val="22"/>
        </w:rPr>
      </w:pPr>
      <w:r w:rsidRPr="00FD0C36">
        <w:rPr>
          <w:rFonts w:ascii="GHEA Grapalat" w:hAnsi="GHEA Grapalat"/>
          <w:b/>
          <w:sz w:val="22"/>
          <w:szCs w:val="22"/>
        </w:rPr>
        <w:lastRenderedPageBreak/>
        <w:t>3.</w:t>
      </w:r>
      <w:r w:rsidR="002B32D6" w:rsidRPr="00FD0C36">
        <w:rPr>
          <w:rFonts w:ascii="GHEA Grapalat" w:hAnsi="GHEA Grapalat"/>
          <w:b/>
          <w:sz w:val="22"/>
          <w:szCs w:val="22"/>
        </w:rPr>
        <w:t xml:space="preserve"> РАЗЪЯСНЕНИЕ ПРИГЛАШЕНИЯ </w:t>
      </w:r>
      <w:r w:rsidRPr="00FD0C36">
        <w:rPr>
          <w:rFonts w:ascii="GHEA Grapalat" w:hAnsi="GHEA Grapalat"/>
          <w:b/>
          <w:sz w:val="22"/>
          <w:szCs w:val="22"/>
        </w:rPr>
        <w:br/>
      </w:r>
      <w:r w:rsidR="002B32D6" w:rsidRPr="00FD0C36">
        <w:rPr>
          <w:rFonts w:ascii="GHEA Grapalat" w:hAnsi="GHEA Grapalat"/>
          <w:b/>
          <w:sz w:val="22"/>
          <w:szCs w:val="22"/>
        </w:rPr>
        <w:t xml:space="preserve">И ПОРЯДОК ВНЕСЕНИЯ ИЗМЕНЕНИЯ В ПРИГЛАШЕНИЕ </w:t>
      </w:r>
    </w:p>
    <w:p w14:paraId="32E11052" w14:textId="77777777" w:rsidR="00B9041B" w:rsidRDefault="00B9041B" w:rsidP="001D11DF">
      <w:pPr>
        <w:widowControl w:val="0"/>
        <w:tabs>
          <w:tab w:val="left" w:pos="1134"/>
        </w:tabs>
        <w:ind w:firstLine="567"/>
        <w:jc w:val="both"/>
        <w:rPr>
          <w:rFonts w:ascii="GHEA Grapalat" w:hAnsi="GHEA Grapalat"/>
          <w:sz w:val="22"/>
          <w:szCs w:val="22"/>
        </w:rPr>
      </w:pPr>
    </w:p>
    <w:p w14:paraId="0360542D" w14:textId="309DDAD6" w:rsidR="00096865"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3.1</w:t>
      </w:r>
      <w:r w:rsidR="000A15F9" w:rsidRPr="00FD0C36">
        <w:rPr>
          <w:rFonts w:ascii="GHEA Grapalat" w:hAnsi="GHEA Grapalat"/>
          <w:sz w:val="22"/>
          <w:szCs w:val="22"/>
        </w:rPr>
        <w:t>.</w:t>
      </w:r>
      <w:r w:rsidR="00ED2352" w:rsidRPr="00FD0C36">
        <w:rPr>
          <w:rFonts w:ascii="GHEA Grapalat" w:hAnsi="GHEA Grapalat"/>
          <w:sz w:val="22"/>
          <w:szCs w:val="22"/>
        </w:rPr>
        <w:tab/>
      </w:r>
      <w:r w:rsidRPr="00FD0C36">
        <w:rPr>
          <w:rFonts w:ascii="GHEA Grapalat" w:hAnsi="GHEA Grapalat"/>
          <w:sz w:val="22"/>
          <w:szCs w:val="22"/>
        </w:rPr>
        <w:t>Согласно статье 29 Закона участник вправе требовать от заказчика разъяснения приглашения.</w:t>
      </w:r>
    </w:p>
    <w:p w14:paraId="218A0496" w14:textId="77777777" w:rsidR="00096865" w:rsidRPr="00FD0C36" w:rsidRDefault="00096865" w:rsidP="001D11DF">
      <w:pPr>
        <w:widowControl w:val="0"/>
        <w:autoSpaceDE w:val="0"/>
        <w:autoSpaceDN w:val="0"/>
        <w:adjustRightInd w:val="0"/>
        <w:ind w:firstLine="567"/>
        <w:jc w:val="both"/>
        <w:rPr>
          <w:rFonts w:ascii="GHEA Grapalat" w:hAnsi="GHEA Grapalat"/>
          <w:sz w:val="22"/>
          <w:szCs w:val="22"/>
        </w:rPr>
      </w:pPr>
      <w:r w:rsidRPr="00FD0C36">
        <w:rPr>
          <w:rFonts w:ascii="GHEA Grapalat" w:hAnsi="GHEA Grapalat"/>
          <w:sz w:val="22"/>
          <w:szCs w:val="22"/>
        </w:rPr>
        <w:t xml:space="preserve">Участник имеет право </w:t>
      </w:r>
      <w:r w:rsidR="0060591F" w:rsidRPr="00FD0C36">
        <w:rPr>
          <w:rFonts w:ascii="GHEA Grapalat" w:hAnsi="GHEA Grapalat"/>
          <w:sz w:val="22"/>
          <w:szCs w:val="22"/>
        </w:rPr>
        <w:t>в письменной форме</w:t>
      </w:r>
      <w:r w:rsidRPr="00FD0C36">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FD0C36">
        <w:rPr>
          <w:rFonts w:ascii="GHEA Grapalat" w:hAnsi="GHEA Grapalat"/>
          <w:sz w:val="22"/>
          <w:szCs w:val="22"/>
        </w:rPr>
        <w:t>в письменной форме</w:t>
      </w:r>
      <w:r w:rsidRPr="00FD0C36">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FD0C36">
        <w:rPr>
          <w:rFonts w:ascii="GHEA Grapalat" w:hAnsi="GHEA Grapalat"/>
          <w:sz w:val="22"/>
          <w:szCs w:val="22"/>
        </w:rPr>
        <w:t xml:space="preserve"> </w:t>
      </w:r>
    </w:p>
    <w:p w14:paraId="46DEB7D9" w14:textId="77777777" w:rsidR="00096865"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3.2.</w:t>
      </w:r>
      <w:r w:rsidR="00ED2352" w:rsidRPr="00FD0C36">
        <w:rPr>
          <w:rFonts w:ascii="GHEA Grapalat" w:hAnsi="GHEA Grapalat"/>
          <w:sz w:val="22"/>
          <w:szCs w:val="22"/>
        </w:rPr>
        <w:tab/>
      </w:r>
      <w:r w:rsidRPr="00FD0C36">
        <w:rPr>
          <w:rFonts w:ascii="GHEA Grapalat" w:hAnsi="GHEA Grapalat"/>
          <w:sz w:val="22"/>
          <w:szCs w:val="22"/>
        </w:rPr>
        <w:t>В день предоставления разъяснения объявление о запросе и о</w:t>
      </w:r>
      <w:r w:rsidR="00775FAF" w:rsidRPr="00FD0C36">
        <w:rPr>
          <w:rFonts w:ascii="Courier New" w:hAnsi="Courier New" w:cs="Courier New"/>
          <w:sz w:val="22"/>
          <w:szCs w:val="22"/>
          <w:lang w:val="en-US"/>
        </w:rPr>
        <w:t> </w:t>
      </w:r>
      <w:r w:rsidRPr="00FD0C36">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FD0C36">
        <w:rPr>
          <w:rFonts w:ascii="Courier New" w:hAnsi="Courier New" w:cs="Courier New"/>
          <w:sz w:val="22"/>
          <w:szCs w:val="22"/>
          <w:lang w:val="en-US"/>
        </w:rPr>
        <w:t> </w:t>
      </w:r>
      <w:r w:rsidRPr="00FD0C36">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693FD300" w14:textId="77777777" w:rsidR="00462E00" w:rsidRPr="00FD0C36" w:rsidRDefault="00096865" w:rsidP="001D11DF">
      <w:pPr>
        <w:widowControl w:val="0"/>
        <w:tabs>
          <w:tab w:val="left" w:pos="1134"/>
        </w:tabs>
        <w:autoSpaceDE w:val="0"/>
        <w:autoSpaceDN w:val="0"/>
        <w:adjustRightInd w:val="0"/>
        <w:ind w:firstLine="567"/>
        <w:jc w:val="both"/>
        <w:rPr>
          <w:rFonts w:ascii="GHEA Grapalat" w:hAnsi="GHEA Grapalat"/>
          <w:sz w:val="22"/>
          <w:szCs w:val="22"/>
        </w:rPr>
      </w:pPr>
      <w:r w:rsidRPr="00FD0C36">
        <w:rPr>
          <w:rFonts w:ascii="GHEA Grapalat" w:hAnsi="GHEA Grapalat"/>
          <w:sz w:val="22"/>
          <w:szCs w:val="22"/>
        </w:rPr>
        <w:t>3.3</w:t>
      </w:r>
      <w:r w:rsidR="000A15F9" w:rsidRPr="00FD0C36">
        <w:rPr>
          <w:rFonts w:ascii="GHEA Grapalat" w:hAnsi="GHEA Grapalat"/>
          <w:sz w:val="22"/>
          <w:szCs w:val="22"/>
        </w:rPr>
        <w:t>.</w:t>
      </w:r>
      <w:r w:rsidR="00ED2352" w:rsidRPr="00FD0C36">
        <w:rPr>
          <w:rFonts w:ascii="GHEA Grapalat" w:hAnsi="GHEA Grapalat"/>
          <w:sz w:val="22"/>
          <w:szCs w:val="22"/>
        </w:rPr>
        <w:tab/>
      </w:r>
      <w:r w:rsidRPr="00FD0C36">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D0C36">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FD0C36">
        <w:rPr>
          <w:rFonts w:ascii="GHEA Grapalat" w:hAnsi="GHEA Grapalat"/>
          <w:sz w:val="22"/>
          <w:szCs w:val="22"/>
        </w:rPr>
        <w:t>у</w:t>
      </w:r>
      <w:r w:rsidR="00791FE4" w:rsidRPr="00FD0C36">
        <w:rPr>
          <w:rFonts w:ascii="GHEA Grapalat" w:hAnsi="GHEA Grapalat"/>
          <w:sz w:val="22"/>
          <w:szCs w:val="22"/>
        </w:rPr>
        <w:t>частником товаров техническим характеристикам, предусмотренным настоящим</w:t>
      </w:r>
      <w:r w:rsidR="00791FE4" w:rsidRPr="00FD0C36">
        <w:rPr>
          <w:rFonts w:ascii="Sylfaen" w:hAnsi="Sylfaen"/>
          <w:sz w:val="22"/>
          <w:szCs w:val="22"/>
          <w:lang w:val="hy-AM"/>
        </w:rPr>
        <w:t xml:space="preserve"> </w:t>
      </w:r>
      <w:r w:rsidR="00791FE4" w:rsidRPr="00FD0C36">
        <w:rPr>
          <w:rFonts w:ascii="GHEA Grapalat" w:hAnsi="GHEA Grapalat"/>
          <w:sz w:val="22"/>
          <w:szCs w:val="22"/>
        </w:rPr>
        <w:t>приглашением</w:t>
      </w:r>
      <w:r w:rsidRPr="00FD0C36">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08E98AA" w14:textId="77777777" w:rsidR="00096865" w:rsidRPr="00FD0C36" w:rsidRDefault="00096865" w:rsidP="001D11DF">
      <w:pPr>
        <w:widowControl w:val="0"/>
        <w:tabs>
          <w:tab w:val="left" w:pos="1134"/>
        </w:tabs>
        <w:autoSpaceDE w:val="0"/>
        <w:autoSpaceDN w:val="0"/>
        <w:adjustRightInd w:val="0"/>
        <w:ind w:firstLine="567"/>
        <w:jc w:val="both"/>
        <w:rPr>
          <w:rFonts w:ascii="GHEA Grapalat" w:hAnsi="GHEA Grapalat"/>
          <w:sz w:val="22"/>
          <w:szCs w:val="22"/>
          <w:lang w:val="hy-AM"/>
        </w:rPr>
      </w:pPr>
      <w:r w:rsidRPr="00FD0C36">
        <w:rPr>
          <w:rFonts w:ascii="GHEA Grapalat" w:hAnsi="GHEA Grapalat"/>
          <w:sz w:val="22"/>
          <w:szCs w:val="22"/>
        </w:rPr>
        <w:t>3.4</w:t>
      </w:r>
      <w:r w:rsidR="000A15F9" w:rsidRPr="00FD0C36">
        <w:rPr>
          <w:rFonts w:ascii="GHEA Grapalat" w:hAnsi="GHEA Grapalat"/>
          <w:sz w:val="22"/>
          <w:szCs w:val="22"/>
        </w:rPr>
        <w:t>.</w:t>
      </w:r>
      <w:r w:rsidR="00ED2352" w:rsidRPr="00FD0C36">
        <w:rPr>
          <w:rFonts w:ascii="GHEA Grapalat" w:hAnsi="GHEA Grapalat"/>
          <w:sz w:val="22"/>
          <w:szCs w:val="22"/>
        </w:rPr>
        <w:tab/>
      </w:r>
      <w:r w:rsidRPr="00FD0C36">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0983A0A8" w14:textId="77777777" w:rsidR="002D7D70" w:rsidRPr="00FD0C36" w:rsidRDefault="002D7D70" w:rsidP="001D11DF">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FD0C36">
        <w:rPr>
          <w:rFonts w:ascii="GHEA Grapalat" w:hAnsi="GHEA Grapalat"/>
          <w:sz w:val="22"/>
          <w:szCs w:val="22"/>
          <w:lang w:val="hy-AM"/>
        </w:rPr>
        <w:t>3.5</w:t>
      </w:r>
      <w:r w:rsidR="00F9791A" w:rsidRPr="00FD0C36">
        <w:rPr>
          <w:rFonts w:ascii="GHEA Grapalat" w:hAnsi="GHEA Grapalat"/>
          <w:sz w:val="22"/>
          <w:szCs w:val="22"/>
        </w:rPr>
        <w:t xml:space="preserve"> </w:t>
      </w:r>
      <w:r w:rsidR="00F9791A" w:rsidRPr="00FD0C36">
        <w:rPr>
          <w:rFonts w:ascii="GHEA Grapalat" w:hAnsi="GHEA Grapalat"/>
          <w:sz w:val="22"/>
          <w:szCs w:val="22"/>
          <w:lang w:val="hy-AM"/>
        </w:rPr>
        <w:t>Кажд</w:t>
      </w:r>
      <w:r w:rsidR="00F9791A" w:rsidRPr="00FD0C36">
        <w:rPr>
          <w:rFonts w:ascii="GHEA Grapalat" w:hAnsi="GHEA Grapalat"/>
          <w:sz w:val="22"/>
          <w:szCs w:val="22"/>
        </w:rPr>
        <w:t>ое лиц</w:t>
      </w:r>
      <w:r w:rsidR="00CA1F39" w:rsidRPr="00FD0C36">
        <w:rPr>
          <w:rFonts w:ascii="GHEA Grapalat" w:hAnsi="GHEA Grapalat"/>
          <w:sz w:val="22"/>
          <w:szCs w:val="22"/>
        </w:rPr>
        <w:t>о</w:t>
      </w:r>
      <w:r w:rsidR="00CA1F39" w:rsidRPr="00FD0C36">
        <w:rPr>
          <w:rFonts w:ascii="GHEA Grapalat" w:hAnsi="GHEA Grapalat"/>
          <w:sz w:val="22"/>
          <w:szCs w:val="22"/>
          <w:lang w:val="hy-AM"/>
        </w:rPr>
        <w:t xml:space="preserve"> без указания имени</w:t>
      </w:r>
      <w:r w:rsidR="00F9791A" w:rsidRPr="00FD0C36">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FD0C36">
        <w:rPr>
          <w:rFonts w:ascii="GHEA Grapalat" w:hAnsi="GHEA Grapalat"/>
          <w:sz w:val="22"/>
          <w:szCs w:val="22"/>
        </w:rPr>
        <w:t xml:space="preserve">имеет право </w:t>
      </w:r>
      <w:r w:rsidR="00F9791A" w:rsidRPr="00FD0C36">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D0C36">
        <w:rPr>
          <w:rFonts w:ascii="GHEA Grapalat" w:hAnsi="GHEA Grapalat"/>
          <w:sz w:val="22"/>
          <w:szCs w:val="22"/>
        </w:rPr>
        <w:t xml:space="preserve"> </w:t>
      </w:r>
      <w:r w:rsidR="00F9791A" w:rsidRPr="00FD0C36">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FD0C36">
        <w:rPr>
          <w:rFonts w:ascii="GHEA Grapalat" w:hAnsi="GHEA Grapalat"/>
          <w:sz w:val="22"/>
          <w:szCs w:val="22"/>
        </w:rPr>
        <w:t>.</w:t>
      </w:r>
      <w:r w:rsidR="00F9791A" w:rsidRPr="00FD0C36">
        <w:rPr>
          <w:rFonts w:ascii="GHEA Grapalat" w:hAnsi="GHEA Grapalat"/>
          <w:sz w:val="22"/>
          <w:szCs w:val="22"/>
          <w:lang w:val="hy-AM"/>
        </w:rPr>
        <w:t xml:space="preserve"> </w:t>
      </w:r>
      <w:r w:rsidR="00750FFF" w:rsidRPr="00FD0C36">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9B6F9EA" w14:textId="77777777" w:rsidR="00096865" w:rsidRPr="00FD0C36" w:rsidRDefault="00096865" w:rsidP="001D11DF">
      <w:pPr>
        <w:widowControl w:val="0"/>
        <w:tabs>
          <w:tab w:val="left" w:pos="1134"/>
        </w:tabs>
        <w:autoSpaceDE w:val="0"/>
        <w:autoSpaceDN w:val="0"/>
        <w:adjustRightInd w:val="0"/>
        <w:ind w:firstLine="567"/>
        <w:jc w:val="both"/>
        <w:rPr>
          <w:rFonts w:ascii="GHEA Grapalat" w:hAnsi="GHEA Grapalat" w:cs="Arial Unicode"/>
          <w:sz w:val="22"/>
          <w:szCs w:val="22"/>
        </w:rPr>
      </w:pPr>
      <w:r w:rsidRPr="00FD0C36">
        <w:rPr>
          <w:rFonts w:ascii="GHEA Grapalat" w:hAnsi="GHEA Grapalat"/>
          <w:sz w:val="22"/>
          <w:szCs w:val="22"/>
        </w:rPr>
        <w:t>3.</w:t>
      </w:r>
      <w:r w:rsidR="00E648D1" w:rsidRPr="00FD0C36">
        <w:rPr>
          <w:rFonts w:ascii="GHEA Grapalat" w:hAnsi="GHEA Grapalat"/>
          <w:sz w:val="22"/>
          <w:szCs w:val="22"/>
          <w:lang w:val="hy-AM"/>
        </w:rPr>
        <w:t>6</w:t>
      </w:r>
      <w:r w:rsidR="000A15F9" w:rsidRPr="00FD0C36">
        <w:rPr>
          <w:rFonts w:ascii="GHEA Grapalat" w:hAnsi="GHEA Grapalat"/>
          <w:sz w:val="22"/>
          <w:szCs w:val="22"/>
        </w:rPr>
        <w:t>.</w:t>
      </w:r>
      <w:r w:rsidR="00ED2352" w:rsidRPr="00FD0C36">
        <w:rPr>
          <w:rFonts w:ascii="GHEA Grapalat" w:hAnsi="GHEA Grapalat"/>
          <w:sz w:val="22"/>
          <w:szCs w:val="22"/>
        </w:rPr>
        <w:tab/>
      </w:r>
      <w:r w:rsidRPr="00FD0C36">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D0C36">
        <w:rPr>
          <w:rFonts w:ascii="Courier New" w:hAnsi="Courier New" w:cs="Courier New"/>
          <w:sz w:val="22"/>
          <w:szCs w:val="22"/>
          <w:lang w:val="en-US"/>
        </w:rPr>
        <w:t> </w:t>
      </w:r>
      <w:r w:rsidRPr="00FD0C36">
        <w:rPr>
          <w:rFonts w:ascii="GHEA Grapalat" w:hAnsi="GHEA Grapalat"/>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1B9E5848" w14:textId="77777777" w:rsidR="00B051BE" w:rsidRPr="00FD0C36" w:rsidRDefault="00B051BE" w:rsidP="001D11DF">
      <w:pPr>
        <w:widowControl w:val="0"/>
        <w:jc w:val="center"/>
        <w:rPr>
          <w:rFonts w:ascii="GHEA Grapalat" w:hAnsi="GHEA Grapalat"/>
          <w:b/>
          <w:sz w:val="22"/>
          <w:szCs w:val="22"/>
        </w:rPr>
      </w:pPr>
    </w:p>
    <w:p w14:paraId="24AD8691" w14:textId="77777777" w:rsidR="00C65202" w:rsidRPr="00FD0C36" w:rsidRDefault="00C65202" w:rsidP="001D11DF">
      <w:pPr>
        <w:widowControl w:val="0"/>
        <w:jc w:val="center"/>
        <w:rPr>
          <w:rFonts w:ascii="GHEA Grapalat" w:hAnsi="GHEA Grapalat"/>
          <w:b/>
          <w:sz w:val="22"/>
          <w:szCs w:val="22"/>
        </w:rPr>
      </w:pPr>
    </w:p>
    <w:p w14:paraId="30103C4C" w14:textId="77777777" w:rsidR="00096865" w:rsidRPr="00FD0C36" w:rsidRDefault="00955A1E" w:rsidP="001D11DF">
      <w:pPr>
        <w:widowControl w:val="0"/>
        <w:jc w:val="center"/>
        <w:rPr>
          <w:rFonts w:ascii="GHEA Grapalat" w:hAnsi="GHEA Grapalat" w:cs="Arial"/>
          <w:b/>
          <w:sz w:val="22"/>
          <w:szCs w:val="22"/>
        </w:rPr>
      </w:pPr>
      <w:r w:rsidRPr="00FD0C36">
        <w:rPr>
          <w:rFonts w:ascii="GHEA Grapalat" w:hAnsi="GHEA Grapalat"/>
          <w:b/>
          <w:sz w:val="22"/>
          <w:szCs w:val="22"/>
        </w:rPr>
        <w:t>4. ПОРЯДОК ПОДАЧИ ЗАЯВКИ</w:t>
      </w:r>
    </w:p>
    <w:p w14:paraId="79E5FE5B" w14:textId="77777777" w:rsidR="00096865"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4.1</w:t>
      </w:r>
      <w:r w:rsidR="00A34DFE" w:rsidRPr="00FD0C36">
        <w:rPr>
          <w:rFonts w:ascii="GHEA Grapalat" w:hAnsi="GHEA Grapalat"/>
          <w:sz w:val="22"/>
          <w:szCs w:val="22"/>
        </w:rPr>
        <w:t>.</w:t>
      </w:r>
      <w:r w:rsidR="009C7913" w:rsidRPr="00FD0C36">
        <w:rPr>
          <w:rFonts w:ascii="GHEA Grapalat" w:hAnsi="GHEA Grapalat"/>
          <w:sz w:val="22"/>
          <w:szCs w:val="22"/>
        </w:rPr>
        <w:tab/>
      </w:r>
      <w:r w:rsidRPr="00FD0C36">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75BE598" w14:textId="77777777" w:rsidR="00486B55" w:rsidRPr="00FD0C36" w:rsidRDefault="00096865" w:rsidP="001D11DF">
      <w:pPr>
        <w:pStyle w:val="BodyTextIndent2"/>
        <w:widowControl w:val="0"/>
        <w:spacing w:line="240" w:lineRule="auto"/>
        <w:ind w:firstLine="567"/>
        <w:rPr>
          <w:rFonts w:ascii="GHEA Grapalat" w:hAnsi="GHEA Grapalat" w:cs="Sylfaen"/>
          <w:sz w:val="22"/>
          <w:szCs w:val="22"/>
        </w:rPr>
      </w:pPr>
      <w:r w:rsidRPr="00FD0C36">
        <w:rPr>
          <w:rFonts w:ascii="GHEA Grapalat" w:hAnsi="GHEA Grapalat"/>
          <w:sz w:val="22"/>
          <w:szCs w:val="22"/>
        </w:rPr>
        <w:t>Участник может подать заявку как для каждого лота, так и для нескольких или всех лотов.</w:t>
      </w:r>
      <w:r w:rsidR="00AA7117" w:rsidRPr="00FD0C36">
        <w:rPr>
          <w:rFonts w:ascii="GHEA Grapalat" w:hAnsi="GHEA Grapalat"/>
          <w:sz w:val="22"/>
          <w:szCs w:val="22"/>
        </w:rPr>
        <w:t xml:space="preserve"> </w:t>
      </w:r>
    </w:p>
    <w:p w14:paraId="6B83A77F" w14:textId="77777777" w:rsidR="00096865" w:rsidRPr="00FD0C36" w:rsidRDefault="000946A3" w:rsidP="001D11DF">
      <w:pPr>
        <w:pStyle w:val="BodyTextIndent2"/>
        <w:widowControl w:val="0"/>
        <w:spacing w:line="240" w:lineRule="auto"/>
        <w:ind w:firstLine="567"/>
        <w:rPr>
          <w:rFonts w:ascii="GHEA Grapalat" w:hAnsi="GHEA Grapalat" w:cs="Sylfaen"/>
          <w:sz w:val="22"/>
          <w:szCs w:val="22"/>
        </w:rPr>
      </w:pPr>
      <w:r w:rsidRPr="00FD0C36">
        <w:rPr>
          <w:rFonts w:ascii="GHEA Grapalat" w:hAnsi="GHEA Grapalat"/>
          <w:sz w:val="22"/>
          <w:szCs w:val="22"/>
        </w:rPr>
        <w:t>Заявка подается до истечения срока, установленного для этого настоящим Приглашением.</w:t>
      </w:r>
    </w:p>
    <w:p w14:paraId="34BDA494" w14:textId="77777777" w:rsidR="00096865" w:rsidRPr="00FD0C36" w:rsidRDefault="000946A3" w:rsidP="001D11DF">
      <w:pPr>
        <w:pStyle w:val="BodyTextIndent2"/>
        <w:widowControl w:val="0"/>
        <w:spacing w:line="240" w:lineRule="auto"/>
        <w:ind w:firstLine="567"/>
        <w:rPr>
          <w:rFonts w:ascii="GHEA Grapalat" w:hAnsi="GHEA Grapalat"/>
          <w:sz w:val="22"/>
          <w:szCs w:val="22"/>
        </w:rPr>
      </w:pPr>
      <w:r w:rsidRPr="00FD0C36">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1E690A" w:rsidRPr="00FD0C36">
        <w:rPr>
          <w:rFonts w:ascii="GHEA Grapalat" w:hAnsi="GHEA Grapalat"/>
          <w:sz w:val="22"/>
          <w:szCs w:val="22"/>
        </w:rPr>
        <w:t>запросе котировок</w:t>
      </w:r>
      <w:r w:rsidRPr="00FD0C36">
        <w:rPr>
          <w:rFonts w:ascii="GHEA Grapalat" w:hAnsi="GHEA Grapalat"/>
          <w:sz w:val="22"/>
          <w:szCs w:val="22"/>
        </w:rPr>
        <w:t>.</w:t>
      </w:r>
    </w:p>
    <w:p w14:paraId="6A5F9BE7" w14:textId="56DD58C8" w:rsidR="00B751BA" w:rsidRPr="00FD0C36" w:rsidRDefault="00BA4929" w:rsidP="001D11DF">
      <w:pPr>
        <w:pStyle w:val="BodyTextIndent2"/>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t>4.2.</w:t>
      </w:r>
      <w:r w:rsidRPr="00FD0C36">
        <w:rPr>
          <w:rFonts w:ascii="GHEA Grapalat" w:hAnsi="GHEA Grapalat"/>
          <w:sz w:val="22"/>
          <w:szCs w:val="22"/>
        </w:rPr>
        <w:tab/>
      </w:r>
      <w:r w:rsidR="00B751BA" w:rsidRPr="00FD0C36">
        <w:rPr>
          <w:rFonts w:ascii="GHEA Grapalat" w:hAnsi="GHEA Grapalat"/>
          <w:sz w:val="22"/>
          <w:szCs w:val="22"/>
        </w:rPr>
        <w:t xml:space="preserve">Заявки на процедуру необходимо подать в комиссию по адресу марз </w:t>
      </w:r>
      <w:r w:rsidR="00B9041B">
        <w:rPr>
          <w:rFonts w:ascii="Calibri" w:hAnsi="Calibri" w:cs="Calibri"/>
          <w:sz w:val="22"/>
          <w:szCs w:val="22"/>
        </w:rPr>
        <w:t>А</w:t>
      </w:r>
      <w:r w:rsidR="00B9041B" w:rsidRPr="00B9041B">
        <w:rPr>
          <w:rFonts w:ascii="Calibri" w:hAnsi="Calibri" w:cs="Calibri"/>
          <w:sz w:val="22"/>
          <w:szCs w:val="22"/>
        </w:rPr>
        <w:t>рарат</w:t>
      </w:r>
      <w:r w:rsidR="00B751BA" w:rsidRPr="00FD0C36">
        <w:rPr>
          <w:rFonts w:ascii="GHEA Grapalat" w:hAnsi="GHEA Grapalat"/>
          <w:sz w:val="22"/>
          <w:szCs w:val="22"/>
        </w:rPr>
        <w:t xml:space="preserve">ский, община </w:t>
      </w:r>
      <w:r w:rsidR="00B9041B">
        <w:rPr>
          <w:rFonts w:ascii="Calibri" w:hAnsi="Calibri" w:cs="Calibri"/>
          <w:sz w:val="22"/>
          <w:szCs w:val="22"/>
        </w:rPr>
        <w:t>А</w:t>
      </w:r>
      <w:r w:rsidR="00B9041B" w:rsidRPr="00B9041B">
        <w:rPr>
          <w:rFonts w:ascii="Calibri" w:hAnsi="Calibri" w:cs="Calibri"/>
          <w:sz w:val="22"/>
          <w:szCs w:val="22"/>
        </w:rPr>
        <w:t>йгезард</w:t>
      </w:r>
      <w:r w:rsidR="0048120D" w:rsidRPr="00FD0C36">
        <w:rPr>
          <w:rFonts w:ascii="GHEA Grapalat" w:hAnsi="GHEA Grapalat"/>
          <w:sz w:val="22"/>
          <w:szCs w:val="22"/>
        </w:rPr>
        <w:t>ская</w:t>
      </w:r>
      <w:r w:rsidR="00B751BA" w:rsidRPr="00FD0C36">
        <w:rPr>
          <w:rFonts w:ascii="GHEA Grapalat" w:hAnsi="GHEA Grapalat"/>
          <w:sz w:val="22"/>
          <w:szCs w:val="22"/>
        </w:rPr>
        <w:t xml:space="preserve">, </w:t>
      </w:r>
      <w:r w:rsidR="00B9041B">
        <w:rPr>
          <w:rFonts w:ascii="Calibri" w:hAnsi="Calibri" w:cs="Calibri"/>
          <w:sz w:val="22"/>
          <w:szCs w:val="22"/>
        </w:rPr>
        <w:t>И</w:t>
      </w:r>
      <w:r w:rsidR="00B9041B" w:rsidRPr="00B9041B">
        <w:rPr>
          <w:rFonts w:ascii="Calibri" w:hAnsi="Calibri" w:cs="Calibri"/>
          <w:sz w:val="22"/>
          <w:szCs w:val="22"/>
        </w:rPr>
        <w:t>саакян</w:t>
      </w:r>
      <w:r w:rsidR="008E114E" w:rsidRPr="00FD0C36">
        <w:rPr>
          <w:rFonts w:ascii="GHEA Grapalat" w:hAnsi="GHEA Grapalat"/>
          <w:sz w:val="22"/>
          <w:szCs w:val="22"/>
        </w:rPr>
        <w:t>ской ул, 1</w:t>
      </w:r>
      <w:r w:rsidR="00B9041B" w:rsidRPr="00B9041B">
        <w:rPr>
          <w:rFonts w:ascii="GHEA Grapalat" w:hAnsi="GHEA Grapalat"/>
          <w:sz w:val="22"/>
          <w:szCs w:val="22"/>
        </w:rPr>
        <w:t>2</w:t>
      </w:r>
      <w:r w:rsidR="008E114E" w:rsidRPr="00FD0C36">
        <w:rPr>
          <w:rFonts w:ascii="GHEA Grapalat" w:hAnsi="GHEA Grapalat"/>
          <w:sz w:val="22"/>
          <w:szCs w:val="22"/>
        </w:rPr>
        <w:t xml:space="preserve"> </w:t>
      </w:r>
      <w:r w:rsidR="0048120D" w:rsidRPr="00FD0C36">
        <w:rPr>
          <w:rFonts w:ascii="GHEA Grapalat" w:hAnsi="GHEA Grapalat"/>
          <w:sz w:val="22"/>
          <w:szCs w:val="22"/>
        </w:rPr>
        <w:t xml:space="preserve"> не позднее</w:t>
      </w:r>
      <w:r w:rsidR="00D1152F" w:rsidRPr="00FD0C36">
        <w:rPr>
          <w:rFonts w:ascii="GHEA Grapalat" w:hAnsi="GHEA Grapalat"/>
          <w:sz w:val="22"/>
          <w:szCs w:val="22"/>
        </w:rPr>
        <w:t>, чем 15</w:t>
      </w:r>
      <w:r w:rsidR="0048120D" w:rsidRPr="00FD0C36">
        <w:rPr>
          <w:rFonts w:ascii="GHEA Grapalat" w:hAnsi="GHEA Grapalat"/>
          <w:sz w:val="22"/>
          <w:szCs w:val="22"/>
        </w:rPr>
        <w:t>:0</w:t>
      </w:r>
      <w:r w:rsidR="00B751BA" w:rsidRPr="00FD0C36">
        <w:rPr>
          <w:rFonts w:ascii="GHEA Grapalat" w:hAnsi="GHEA Grapalat"/>
          <w:sz w:val="22"/>
          <w:szCs w:val="22"/>
        </w:rPr>
        <w:t xml:space="preserve">0 часов 7-го дня с даты опубликования в бюллетене объявления и приглашения на настоящую процедуру. </w:t>
      </w:r>
    </w:p>
    <w:p w14:paraId="70ECDA76" w14:textId="1D46B763" w:rsidR="00BA4929" w:rsidRPr="00FD0C36" w:rsidRDefault="00BA4929" w:rsidP="001D11DF">
      <w:pPr>
        <w:pStyle w:val="BodyTextIndent2"/>
        <w:widowControl w:val="0"/>
        <w:tabs>
          <w:tab w:val="left" w:pos="1134"/>
        </w:tabs>
        <w:spacing w:line="240" w:lineRule="auto"/>
        <w:ind w:firstLine="567"/>
        <w:contextualSpacing/>
        <w:rPr>
          <w:rFonts w:ascii="GHEA Grapalat" w:hAnsi="GHEA Grapalat"/>
          <w:sz w:val="22"/>
          <w:szCs w:val="22"/>
        </w:rPr>
      </w:pPr>
      <w:r w:rsidRPr="00FD0C36">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B9041B">
        <w:rPr>
          <w:rFonts w:ascii="Calibri" w:hAnsi="Calibri" w:cs="Calibri"/>
          <w:sz w:val="22"/>
          <w:szCs w:val="22"/>
        </w:rPr>
        <w:t>А</w:t>
      </w:r>
      <w:r w:rsidR="00B9041B" w:rsidRPr="00B9041B">
        <w:rPr>
          <w:rFonts w:ascii="Calibri" w:hAnsi="Calibri" w:cs="Calibri"/>
          <w:sz w:val="22"/>
          <w:szCs w:val="22"/>
        </w:rPr>
        <w:t>ида</w:t>
      </w:r>
      <w:r w:rsidR="00B751BA" w:rsidRPr="00FD0C36">
        <w:rPr>
          <w:rFonts w:ascii="GHEA Grapalat" w:hAnsi="GHEA Grapalat"/>
          <w:sz w:val="22"/>
          <w:szCs w:val="22"/>
        </w:rPr>
        <w:t xml:space="preserve"> </w:t>
      </w:r>
      <w:r w:rsidR="00B9041B">
        <w:rPr>
          <w:rFonts w:ascii="Calibri" w:hAnsi="Calibri" w:cs="Calibri"/>
          <w:sz w:val="22"/>
          <w:szCs w:val="22"/>
        </w:rPr>
        <w:t>М</w:t>
      </w:r>
      <w:r w:rsidR="00B9041B" w:rsidRPr="00B9041B">
        <w:rPr>
          <w:rFonts w:ascii="Calibri" w:hAnsi="Calibri" w:cs="Calibri"/>
          <w:sz w:val="22"/>
          <w:szCs w:val="22"/>
        </w:rPr>
        <w:t>овсес</w:t>
      </w:r>
      <w:r w:rsidR="00B751BA" w:rsidRPr="00FD0C36">
        <w:rPr>
          <w:rFonts w:ascii="GHEA Grapalat" w:hAnsi="GHEA Grapalat"/>
          <w:sz w:val="22"/>
          <w:szCs w:val="22"/>
        </w:rPr>
        <w:t>ян</w:t>
      </w:r>
      <w:r w:rsidRPr="00FD0C36">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4985D023" w14:textId="77777777" w:rsidR="000239B5" w:rsidRPr="00FD0C36" w:rsidRDefault="000239B5" w:rsidP="001D11DF">
      <w:pPr>
        <w:pStyle w:val="BodyTextIndent2"/>
        <w:widowControl w:val="0"/>
        <w:tabs>
          <w:tab w:val="left" w:pos="1134"/>
        </w:tabs>
        <w:spacing w:line="240" w:lineRule="auto"/>
        <w:ind w:firstLine="567"/>
        <w:rPr>
          <w:rFonts w:ascii="GHEA Grapalat" w:hAnsi="GHEA Grapalat"/>
          <w:sz w:val="22"/>
          <w:szCs w:val="22"/>
        </w:rPr>
      </w:pPr>
    </w:p>
    <w:p w14:paraId="2D8E9E84" w14:textId="77777777" w:rsidR="00B67CCD" w:rsidRPr="00FD0C36" w:rsidRDefault="00B67CCD" w:rsidP="001D11DF">
      <w:pPr>
        <w:pStyle w:val="BodyTextIndent2"/>
        <w:widowControl w:val="0"/>
        <w:tabs>
          <w:tab w:val="left" w:pos="1134"/>
        </w:tabs>
        <w:spacing w:line="240" w:lineRule="auto"/>
        <w:ind w:firstLine="567"/>
        <w:rPr>
          <w:rFonts w:ascii="GHEA Grapalat" w:hAnsi="GHEA Grapalat"/>
          <w:sz w:val="22"/>
          <w:szCs w:val="22"/>
        </w:rPr>
      </w:pPr>
      <w:r w:rsidRPr="00FD0C36">
        <w:rPr>
          <w:rFonts w:ascii="GHEA Grapalat" w:hAnsi="GHEA Grapalat"/>
          <w:sz w:val="22"/>
          <w:szCs w:val="22"/>
        </w:rPr>
        <w:t>4.3.</w:t>
      </w:r>
      <w:r w:rsidR="003065C4" w:rsidRPr="00FD0C36">
        <w:rPr>
          <w:rFonts w:ascii="GHEA Grapalat" w:hAnsi="GHEA Grapalat"/>
          <w:sz w:val="22"/>
          <w:szCs w:val="22"/>
        </w:rPr>
        <w:tab/>
      </w:r>
      <w:r w:rsidRPr="00FD0C36">
        <w:rPr>
          <w:rFonts w:ascii="GHEA Grapalat" w:hAnsi="GHEA Grapalat"/>
          <w:sz w:val="22"/>
          <w:szCs w:val="22"/>
        </w:rPr>
        <w:t>В заявке участник представляет:</w:t>
      </w:r>
    </w:p>
    <w:p w14:paraId="5363F296" w14:textId="77777777" w:rsidR="005F25EF" w:rsidRPr="00FD0C36" w:rsidRDefault="005F25EF" w:rsidP="001D11DF">
      <w:pPr>
        <w:jc w:val="both"/>
        <w:rPr>
          <w:rFonts w:ascii="GHEA Grapalat" w:hAnsi="GHEA Grapalat"/>
          <w:sz w:val="22"/>
          <w:szCs w:val="22"/>
        </w:rPr>
      </w:pPr>
      <w:r w:rsidRPr="00FD0C36">
        <w:rPr>
          <w:rFonts w:ascii="GHEA Grapalat" w:hAnsi="GHEA Grapalat"/>
          <w:sz w:val="22"/>
          <w:szCs w:val="22"/>
        </w:rPr>
        <w:lastRenderedPageBreak/>
        <w:t>1) утвержденное им заявление-объявление, предусмотренное пунктом 2.1 части 2 настоящего приглашения</w:t>
      </w:r>
      <w:r w:rsidR="003C5795" w:rsidRPr="00FD0C36">
        <w:rPr>
          <w:rFonts w:ascii="GHEA Grapalat" w:hAnsi="GHEA Grapalat"/>
          <w:sz w:val="22"/>
          <w:szCs w:val="22"/>
          <w:lang w:val="hy-AM"/>
        </w:rPr>
        <w:t xml:space="preserve"> </w:t>
      </w:r>
      <w:r w:rsidR="003C5795" w:rsidRPr="00FD0C36">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FD0C36">
        <w:rPr>
          <w:rFonts w:ascii="GHEA Grapalat" w:hAnsi="GHEA Grapalat"/>
          <w:sz w:val="22"/>
          <w:szCs w:val="22"/>
        </w:rPr>
        <w:t>, которое включает:</w:t>
      </w:r>
    </w:p>
    <w:p w14:paraId="3C5E4D05" w14:textId="77777777" w:rsidR="005F25EF" w:rsidRPr="00FD0C36" w:rsidRDefault="005F25EF" w:rsidP="001D11DF">
      <w:pPr>
        <w:jc w:val="both"/>
        <w:rPr>
          <w:rFonts w:ascii="GHEA Grapalat" w:hAnsi="GHEA Grapalat"/>
          <w:sz w:val="22"/>
          <w:szCs w:val="22"/>
        </w:rPr>
      </w:pPr>
      <w:r w:rsidRPr="00FD0C36">
        <w:rPr>
          <w:rFonts w:ascii="GHEA Grapalat" w:hAnsi="GHEA Grapalat"/>
          <w:sz w:val="22"/>
          <w:szCs w:val="22"/>
        </w:rPr>
        <w:t xml:space="preserve">   а) </w:t>
      </w:r>
      <w:r w:rsidR="003C5795" w:rsidRPr="00FD0C36">
        <w:rPr>
          <w:rFonts w:ascii="GHEA Grapalat" w:hAnsi="GHEA Grapalat"/>
          <w:sz w:val="22"/>
          <w:szCs w:val="22"/>
        </w:rPr>
        <w:t xml:space="preserve">подтверждение </w:t>
      </w:r>
      <w:r w:rsidRPr="00FD0C36">
        <w:rPr>
          <w:rFonts w:ascii="GHEA Grapalat" w:hAnsi="GHEA Grapalat"/>
          <w:sz w:val="22"/>
          <w:szCs w:val="22"/>
        </w:rPr>
        <w:t>о соответствии своих данных требованиям права на участие, установленным настоящим приглашением;</w:t>
      </w:r>
    </w:p>
    <w:p w14:paraId="08BD7B35" w14:textId="77777777" w:rsidR="00C648DF" w:rsidRPr="00FD0C36" w:rsidRDefault="005F25EF" w:rsidP="001D11DF">
      <w:pPr>
        <w:jc w:val="both"/>
        <w:rPr>
          <w:rFonts w:ascii="GHEA Grapalat" w:hAnsi="GHEA Grapalat"/>
          <w:sz w:val="22"/>
          <w:szCs w:val="22"/>
        </w:rPr>
      </w:pPr>
      <w:r w:rsidRPr="00FD0C36">
        <w:rPr>
          <w:rFonts w:ascii="GHEA Grapalat" w:hAnsi="GHEA Grapalat"/>
          <w:sz w:val="22"/>
          <w:szCs w:val="22"/>
        </w:rPr>
        <w:t xml:space="preserve">   б) </w:t>
      </w:r>
      <w:r w:rsidR="003C5795" w:rsidRPr="00FD0C36">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D0C36">
        <w:rPr>
          <w:rFonts w:ascii="GHEA Grapalat" w:hAnsi="GHEA Grapalat"/>
          <w:sz w:val="22"/>
          <w:szCs w:val="22"/>
        </w:rPr>
        <w:t xml:space="preserve"> в случае признания отобранным участником</w:t>
      </w:r>
      <w:r w:rsidR="0049623A" w:rsidRPr="00FD0C36">
        <w:rPr>
          <w:rFonts w:ascii="GHEA Grapalat" w:hAnsi="GHEA Grapalat"/>
          <w:sz w:val="22"/>
          <w:szCs w:val="22"/>
        </w:rPr>
        <w:t xml:space="preserve">    </w:t>
      </w:r>
    </w:p>
    <w:p w14:paraId="682C512E" w14:textId="77777777" w:rsidR="005F25EF" w:rsidRPr="00FD0C36" w:rsidRDefault="005F25EF" w:rsidP="001D11DF">
      <w:pPr>
        <w:ind w:firstLine="284"/>
        <w:jc w:val="both"/>
        <w:rPr>
          <w:rFonts w:ascii="GHEA Grapalat" w:hAnsi="GHEA Grapalat"/>
          <w:sz w:val="22"/>
          <w:szCs w:val="22"/>
        </w:rPr>
      </w:pPr>
      <w:r w:rsidRPr="00FD0C36">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p>
    <w:p w14:paraId="07334302" w14:textId="77777777" w:rsidR="005F25EF" w:rsidRPr="00FD0C36" w:rsidRDefault="005F25EF" w:rsidP="001D11DF">
      <w:pPr>
        <w:jc w:val="both"/>
        <w:rPr>
          <w:rFonts w:ascii="GHEA Grapalat" w:hAnsi="GHEA Grapalat"/>
          <w:sz w:val="22"/>
          <w:szCs w:val="22"/>
        </w:rPr>
      </w:pPr>
      <w:r w:rsidRPr="00FD0C36">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49E496A" w14:textId="77777777" w:rsidR="00EA0D10" w:rsidRPr="00FD0C36" w:rsidRDefault="001361B2" w:rsidP="001D11DF">
      <w:pPr>
        <w:pStyle w:val="norm"/>
        <w:widowControl w:val="0"/>
        <w:tabs>
          <w:tab w:val="left" w:pos="1134"/>
        </w:tabs>
        <w:spacing w:line="240" w:lineRule="auto"/>
        <w:ind w:firstLine="284"/>
        <w:rPr>
          <w:rFonts w:ascii="GHEA Grapalat" w:hAnsi="GHEA Grapalat"/>
          <w:szCs w:val="22"/>
        </w:rPr>
      </w:pPr>
      <w:r w:rsidRPr="00FD0C36">
        <w:rPr>
          <w:rFonts w:ascii="GHEA Grapalat" w:hAnsi="GHEA Grapalat"/>
          <w:szCs w:val="22"/>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D0C36">
        <w:rPr>
          <w:rFonts w:ascii="GHEA Grapalat" w:hAnsi="GHEA Grapalat"/>
          <w:spacing w:val="-6"/>
          <w:szCs w:val="22"/>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FD0C36">
        <w:rPr>
          <w:rFonts w:ascii="GHEA Grapalat" w:hAnsi="GHEA Grapalat"/>
          <w:szCs w:val="22"/>
        </w:rPr>
        <w:t xml:space="preserve"> решении заключить договор;</w:t>
      </w:r>
      <w:r w:rsidR="005F25EF" w:rsidRPr="00FD0C36">
        <w:rPr>
          <w:rFonts w:ascii="GHEA Grapalat" w:hAnsi="GHEA Grapalat"/>
          <w:szCs w:val="22"/>
        </w:rPr>
        <w:t xml:space="preserve">  </w:t>
      </w:r>
    </w:p>
    <w:p w14:paraId="57734F5B" w14:textId="77777777" w:rsidR="00B67CCD" w:rsidRPr="00FD0C36" w:rsidRDefault="0062795D"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2</w:t>
      </w:r>
      <w:r w:rsidR="0047117B" w:rsidRPr="00FD0C36">
        <w:rPr>
          <w:rFonts w:ascii="GHEA Grapalat" w:hAnsi="GHEA Grapalat"/>
          <w:szCs w:val="22"/>
        </w:rPr>
        <w:t>)</w:t>
      </w:r>
      <w:r w:rsidR="00444026" w:rsidRPr="00FD0C36">
        <w:rPr>
          <w:rFonts w:ascii="GHEA Grapalat" w:hAnsi="GHEA Grapalat"/>
          <w:szCs w:val="22"/>
        </w:rPr>
        <w:tab/>
      </w:r>
      <w:r w:rsidR="0047117B" w:rsidRPr="00FD0C36">
        <w:rPr>
          <w:rFonts w:ascii="GHEA Grapalat" w:hAnsi="GHEA Grapalat"/>
          <w:szCs w:val="22"/>
        </w:rPr>
        <w:t>утвержденное им ценовое предложение;</w:t>
      </w:r>
    </w:p>
    <w:p w14:paraId="7DB84CD1" w14:textId="77777777" w:rsidR="006C3115" w:rsidRPr="00FD0C36" w:rsidRDefault="0062795D"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w:t>
      </w:r>
      <w:r w:rsidR="00E326DD" w:rsidRPr="00FD0C36">
        <w:rPr>
          <w:rFonts w:ascii="GHEA Grapalat" w:hAnsi="GHEA Grapalat"/>
          <w:sz w:val="22"/>
          <w:szCs w:val="22"/>
        </w:rPr>
        <w:t>)</w:t>
      </w:r>
      <w:r w:rsidR="00444026" w:rsidRPr="00FD0C36">
        <w:rPr>
          <w:rFonts w:ascii="GHEA Grapalat" w:hAnsi="GHEA Grapalat"/>
          <w:sz w:val="22"/>
          <w:szCs w:val="22"/>
        </w:rPr>
        <w:tab/>
      </w:r>
      <w:r w:rsidR="00E326DD" w:rsidRPr="00FD0C36">
        <w:rPr>
          <w:rFonts w:ascii="GHEA Grapalat" w:hAnsi="GHEA Grapalat"/>
          <w:sz w:val="22"/>
          <w:szCs w:val="22"/>
        </w:rPr>
        <w:t>обеспечение заявки</w:t>
      </w:r>
      <w:r w:rsidR="0067389F" w:rsidRPr="00FD0C36">
        <w:rPr>
          <w:rFonts w:ascii="GHEA Grapalat" w:hAnsi="GHEA Grapalat"/>
          <w:sz w:val="22"/>
          <w:szCs w:val="22"/>
        </w:rPr>
        <w:t xml:space="preserve">- </w:t>
      </w:r>
      <w:r w:rsidR="00E326DD" w:rsidRPr="00FD0C36">
        <w:rPr>
          <w:rFonts w:ascii="GHEA Grapalat" w:hAnsi="GHEA Grapalat"/>
          <w:sz w:val="22"/>
          <w:szCs w:val="22"/>
        </w:rPr>
        <w:t>в форме наличных денег или банковской гарантии</w:t>
      </w:r>
      <w:r w:rsidR="0067389F" w:rsidRPr="00FD0C36">
        <w:rPr>
          <w:rFonts w:ascii="GHEA Grapalat" w:hAnsi="GHEA Grapalat"/>
          <w:sz w:val="22"/>
          <w:szCs w:val="22"/>
        </w:rPr>
        <w:t xml:space="preserve">. </w:t>
      </w:r>
    </w:p>
    <w:p w14:paraId="2267EA4F" w14:textId="77777777" w:rsidR="005F2C25" w:rsidRPr="00FD0C36" w:rsidRDefault="0062795D"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4)</w:t>
      </w:r>
      <w:r w:rsidR="007014DE" w:rsidRPr="00FD0C36">
        <w:rPr>
          <w:rFonts w:ascii="GHEA Grapalat" w:hAnsi="GHEA Grapalat"/>
          <w:szCs w:val="22"/>
        </w:rPr>
        <w:t xml:space="preserve"> </w:t>
      </w:r>
      <w:r w:rsidR="00BD4B37" w:rsidRPr="00FD0C36">
        <w:rPr>
          <w:rFonts w:ascii="GHEA Grapalat" w:hAnsi="GHEA Grapalat"/>
          <w:szCs w:val="22"/>
        </w:rPr>
        <w:t>п</w:t>
      </w:r>
      <w:r w:rsidR="00F55752" w:rsidRPr="00FD0C36">
        <w:rPr>
          <w:rFonts w:ascii="GHEA Grapalat" w:hAnsi="GHEA Grapalat"/>
          <w:szCs w:val="22"/>
        </w:rPr>
        <w:t>ри закупке строительных работ:</w:t>
      </w:r>
    </w:p>
    <w:p w14:paraId="0794A042" w14:textId="77777777" w:rsidR="004678B4" w:rsidRPr="00FD0C36" w:rsidRDefault="008404E2" w:rsidP="001D11DF">
      <w:pPr>
        <w:ind w:firstLine="567"/>
        <w:jc w:val="both"/>
        <w:rPr>
          <w:rFonts w:ascii="GHEA Grapalat" w:hAnsi="GHEA Grapalat"/>
          <w:sz w:val="22"/>
          <w:szCs w:val="22"/>
        </w:rPr>
      </w:pPr>
      <w:r w:rsidRPr="00FD0C36">
        <w:rPr>
          <w:rFonts w:ascii="GHEA Grapalat" w:hAnsi="GHEA Grapalat"/>
          <w:sz w:val="22"/>
          <w:szCs w:val="22"/>
        </w:rPr>
        <w:t>- у</w:t>
      </w:r>
      <w:r w:rsidR="007A40C1" w:rsidRPr="00FD0C36">
        <w:rPr>
          <w:rFonts w:ascii="GHEA Grapalat" w:hAnsi="GHEA Grapalat"/>
          <w:sz w:val="22"/>
          <w:szCs w:val="22"/>
        </w:rPr>
        <w:t>твержденн</w:t>
      </w:r>
      <w:r w:rsidR="00424E1F" w:rsidRPr="00FD0C36">
        <w:rPr>
          <w:rFonts w:ascii="GHEA Grapalat" w:hAnsi="GHEA Grapalat"/>
          <w:sz w:val="22"/>
          <w:szCs w:val="22"/>
        </w:rPr>
        <w:t>ую</w:t>
      </w:r>
      <w:r w:rsidR="007A40C1" w:rsidRPr="00FD0C36">
        <w:rPr>
          <w:rFonts w:ascii="GHEA Grapalat" w:hAnsi="GHEA Grapalat"/>
          <w:sz w:val="22"/>
          <w:szCs w:val="22"/>
        </w:rPr>
        <w:t xml:space="preserve"> им</w:t>
      </w:r>
      <w:r w:rsidR="00424E1F" w:rsidRPr="00FD0C36">
        <w:rPr>
          <w:rFonts w:ascii="GHEA Grapalat" w:hAnsi="GHEA Grapalat"/>
          <w:sz w:val="22"/>
          <w:szCs w:val="22"/>
        </w:rPr>
        <w:t xml:space="preserve">, заполненную </w:t>
      </w:r>
      <w:r w:rsidR="00EF25F5" w:rsidRPr="00FD0C36">
        <w:rPr>
          <w:rFonts w:ascii="GHEA Grapalat" w:hAnsi="GHEA Grapalat"/>
          <w:sz w:val="22"/>
          <w:szCs w:val="22"/>
        </w:rPr>
        <w:t>объемн</w:t>
      </w:r>
      <w:r w:rsidR="00FD1288" w:rsidRPr="00FD0C36">
        <w:rPr>
          <w:rFonts w:ascii="GHEA Grapalat" w:hAnsi="GHEA Grapalat"/>
          <w:sz w:val="22"/>
          <w:szCs w:val="22"/>
        </w:rPr>
        <w:t>ую</w:t>
      </w:r>
      <w:r w:rsidR="00EF25F5" w:rsidRPr="00FD0C36">
        <w:rPr>
          <w:rFonts w:ascii="GHEA Grapalat" w:hAnsi="GHEA Grapalat"/>
          <w:sz w:val="22"/>
          <w:szCs w:val="22"/>
        </w:rPr>
        <w:t xml:space="preserve"> ведомость-</w:t>
      </w:r>
      <w:r w:rsidR="00F26B08" w:rsidRPr="00FD0C36">
        <w:rPr>
          <w:rFonts w:ascii="GHEA Grapalat" w:hAnsi="GHEA Grapalat"/>
          <w:sz w:val="22"/>
          <w:szCs w:val="22"/>
        </w:rPr>
        <w:t>смет</w:t>
      </w:r>
      <w:r w:rsidR="00424E1F" w:rsidRPr="00FD0C36">
        <w:rPr>
          <w:rFonts w:ascii="GHEA Grapalat" w:hAnsi="GHEA Grapalat"/>
          <w:sz w:val="22"/>
          <w:szCs w:val="22"/>
        </w:rPr>
        <w:t>у</w:t>
      </w:r>
      <w:r w:rsidR="00F26B08" w:rsidRPr="00FD0C36">
        <w:rPr>
          <w:rFonts w:ascii="GHEA Grapalat" w:hAnsi="GHEA Grapalat"/>
          <w:sz w:val="22"/>
          <w:szCs w:val="22"/>
        </w:rPr>
        <w:t xml:space="preserve">, </w:t>
      </w:r>
      <w:r w:rsidR="00F57E8E" w:rsidRPr="00FD0C36">
        <w:rPr>
          <w:rFonts w:ascii="GHEA Grapalat" w:hAnsi="GHEA Grapalat"/>
          <w:sz w:val="22"/>
          <w:szCs w:val="22"/>
        </w:rPr>
        <w:t>с учетом</w:t>
      </w:r>
      <w:r w:rsidR="00311C27" w:rsidRPr="00FD0C36">
        <w:rPr>
          <w:rFonts w:ascii="GHEA Grapalat" w:hAnsi="GHEA Grapalat"/>
          <w:sz w:val="22"/>
          <w:szCs w:val="22"/>
        </w:rPr>
        <w:t xml:space="preserve"> </w:t>
      </w:r>
      <w:r w:rsidR="00424E1F" w:rsidRPr="00FD0C36">
        <w:rPr>
          <w:rFonts w:ascii="GHEA Grapalat" w:hAnsi="GHEA Grapalat"/>
          <w:sz w:val="22"/>
          <w:szCs w:val="22"/>
        </w:rPr>
        <w:t xml:space="preserve">приложенной к данному приглашению объемной </w:t>
      </w:r>
      <w:r w:rsidR="00BA6FB2" w:rsidRPr="00FD0C36">
        <w:rPr>
          <w:rFonts w:ascii="GHEA Grapalat" w:hAnsi="GHEA Grapalat"/>
          <w:sz w:val="22"/>
          <w:szCs w:val="22"/>
        </w:rPr>
        <w:t>спецификации</w:t>
      </w:r>
      <w:r w:rsidR="00424E1F" w:rsidRPr="00FD0C36">
        <w:rPr>
          <w:rFonts w:ascii="GHEA Grapalat" w:hAnsi="GHEA Grapalat"/>
          <w:sz w:val="22"/>
          <w:szCs w:val="22"/>
        </w:rPr>
        <w:t xml:space="preserve"> по разделам работ, с указанием </w:t>
      </w:r>
      <w:r w:rsidR="004678B4" w:rsidRPr="00FD0C36">
        <w:rPr>
          <w:rFonts w:ascii="GHEA Grapalat" w:hAnsi="GHEA Grapalat"/>
          <w:sz w:val="22"/>
          <w:szCs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D0C36">
        <w:rPr>
          <w:rFonts w:ascii="GHEA Grapalat" w:hAnsi="GHEA Grapalat"/>
          <w:sz w:val="22"/>
          <w:szCs w:val="22"/>
        </w:rPr>
        <w:t>спецификации</w:t>
      </w:r>
      <w:r w:rsidR="004678B4" w:rsidRPr="00FD0C36">
        <w:rPr>
          <w:rFonts w:ascii="GHEA Grapalat" w:hAnsi="GHEA Grapalat"/>
          <w:sz w:val="22"/>
          <w:szCs w:val="22"/>
        </w:rPr>
        <w:t>, приложенной к настоящей конкурсной документации. Разделы работ не могут быть искусственно объединены или разъедены.</w:t>
      </w:r>
    </w:p>
    <w:p w14:paraId="6BD4C95C" w14:textId="77777777" w:rsidR="00BA6FB2" w:rsidRPr="00FD0C36" w:rsidRDefault="00BA6FB2" w:rsidP="001D11DF">
      <w:pPr>
        <w:ind w:firstLine="567"/>
        <w:jc w:val="both"/>
        <w:rPr>
          <w:rFonts w:ascii="GHEA Grapalat" w:hAnsi="GHEA Grapalat"/>
          <w:sz w:val="22"/>
          <w:szCs w:val="22"/>
        </w:rPr>
      </w:pPr>
    </w:p>
    <w:p w14:paraId="5D3DAFE7" w14:textId="77777777" w:rsidR="0088370A" w:rsidRPr="00FD0C36" w:rsidRDefault="007014DE"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 xml:space="preserve">- </w:t>
      </w:r>
      <w:r w:rsidR="00AA0E41" w:rsidRPr="00FD0C36">
        <w:rPr>
          <w:rFonts w:ascii="GHEA Grapalat" w:hAnsi="GHEA Grapalat"/>
          <w:szCs w:val="22"/>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FD0C36">
        <w:rPr>
          <w:rFonts w:ascii="GHEA Grapalat" w:hAnsi="GHEA Grapalat"/>
          <w:szCs w:val="22"/>
        </w:rPr>
        <w:t>;</w:t>
      </w:r>
    </w:p>
    <w:p w14:paraId="229216E6" w14:textId="77777777" w:rsidR="000845F6" w:rsidRPr="00FD0C36" w:rsidRDefault="005F25EF"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5</w:t>
      </w:r>
      <w:r w:rsidR="003E3FD0" w:rsidRPr="00FD0C36">
        <w:rPr>
          <w:rFonts w:ascii="GHEA Grapalat" w:hAnsi="GHEA Grapalat"/>
          <w:szCs w:val="22"/>
        </w:rPr>
        <w:t>)</w:t>
      </w:r>
      <w:r w:rsidR="00333B85" w:rsidRPr="00FD0C36">
        <w:rPr>
          <w:rFonts w:ascii="GHEA Grapalat" w:hAnsi="GHEA Grapalat"/>
          <w:szCs w:val="22"/>
        </w:rPr>
        <w:tab/>
      </w:r>
      <w:r w:rsidR="003E3FD0" w:rsidRPr="00FD0C36">
        <w:rPr>
          <w:rFonts w:ascii="GHEA Grapalat" w:hAnsi="GHEA Grapalat"/>
          <w:szCs w:val="22"/>
        </w:rPr>
        <w:t>копию договора</w:t>
      </w:r>
      <w:r w:rsidR="00E8071D" w:rsidRPr="00FD0C36">
        <w:rPr>
          <w:rFonts w:ascii="GHEA Grapalat" w:hAnsi="GHEA Grapalat"/>
          <w:szCs w:val="22"/>
        </w:rPr>
        <w:t xml:space="preserve"> субподряда </w:t>
      </w:r>
      <w:r w:rsidR="003E3FD0" w:rsidRPr="00FD0C36">
        <w:rPr>
          <w:rFonts w:ascii="GHEA Grapalat" w:hAnsi="GHEA Grapalat"/>
          <w:szCs w:val="22"/>
        </w:rPr>
        <w:t xml:space="preserve">и данные лица, являющегося стороной этого договора, если заключаемый договор будет исполняться через </w:t>
      </w:r>
      <w:r w:rsidR="00E8071D" w:rsidRPr="00FD0C36">
        <w:rPr>
          <w:rFonts w:ascii="GHEA Grapalat" w:hAnsi="GHEA Grapalat"/>
          <w:szCs w:val="22"/>
        </w:rPr>
        <w:t>субподряд</w:t>
      </w:r>
      <w:r w:rsidR="003E3FD0" w:rsidRPr="00FD0C36">
        <w:rPr>
          <w:rFonts w:ascii="GHEA Grapalat" w:hAnsi="GHEA Grapalat"/>
          <w:szCs w:val="22"/>
        </w:rPr>
        <w:t>;</w:t>
      </w:r>
    </w:p>
    <w:p w14:paraId="59853132" w14:textId="77777777" w:rsidR="000845F6" w:rsidRPr="00FD0C36" w:rsidRDefault="005F25EF"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6</w:t>
      </w:r>
      <w:r w:rsidR="003E3FD0" w:rsidRPr="00FD0C36">
        <w:rPr>
          <w:rFonts w:ascii="GHEA Grapalat" w:hAnsi="GHEA Grapalat"/>
          <w:szCs w:val="22"/>
        </w:rPr>
        <w:t>)</w:t>
      </w:r>
      <w:r w:rsidR="00333B85" w:rsidRPr="00FD0C36">
        <w:rPr>
          <w:rFonts w:ascii="GHEA Grapalat" w:hAnsi="GHEA Grapalat"/>
          <w:szCs w:val="22"/>
        </w:rPr>
        <w:tab/>
      </w:r>
      <w:r w:rsidR="003E3FD0" w:rsidRPr="00FD0C36">
        <w:rPr>
          <w:rFonts w:ascii="GHEA Grapalat" w:hAnsi="GHEA Grapalat"/>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5BD3B7B" w14:textId="77777777" w:rsidR="00721677" w:rsidRPr="00FD0C36" w:rsidRDefault="00721677" w:rsidP="001D11DF">
      <w:pPr>
        <w:jc w:val="both"/>
        <w:rPr>
          <w:rFonts w:ascii="GHEA Grapalat" w:hAnsi="GHEA Grapalat" w:cs="Sylfaen"/>
          <w:sz w:val="22"/>
          <w:szCs w:val="22"/>
        </w:rPr>
      </w:pPr>
      <w:r w:rsidRPr="00FD0C36">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279FC23D" w14:textId="77777777" w:rsidR="00721677" w:rsidRPr="00FD0C36" w:rsidRDefault="00721677" w:rsidP="001D11DF">
      <w:pPr>
        <w:jc w:val="both"/>
        <w:rPr>
          <w:rFonts w:ascii="GHEA Grapalat" w:hAnsi="GHEA Grapalat" w:cs="Sylfaen"/>
          <w:sz w:val="22"/>
          <w:szCs w:val="22"/>
        </w:rPr>
      </w:pPr>
      <w:r w:rsidRPr="00FD0C36">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FD0C36">
        <w:rPr>
          <w:rFonts w:ascii="GHEA Grapalat" w:hAnsi="GHEA Grapalat" w:cs="Sylfaen"/>
          <w:sz w:val="22"/>
          <w:szCs w:val="22"/>
        </w:rPr>
        <w:t xml:space="preserve"> (на один и тот же лот)</w:t>
      </w:r>
      <w:r w:rsidRPr="00FD0C36">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6EB6EDC" w14:textId="77777777" w:rsidR="00721677" w:rsidRPr="00FD0C36" w:rsidRDefault="00721677" w:rsidP="001D11DF">
      <w:pPr>
        <w:pStyle w:val="norm"/>
        <w:widowControl w:val="0"/>
        <w:spacing w:line="240" w:lineRule="auto"/>
        <w:ind w:firstLine="0"/>
        <w:rPr>
          <w:rFonts w:ascii="GHEA Grapalat" w:hAnsi="GHEA Grapalat" w:cs="Sylfaen"/>
          <w:szCs w:val="22"/>
        </w:rPr>
      </w:pPr>
      <w:r w:rsidRPr="00FD0C36">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108B974" w14:textId="77777777" w:rsidR="00787A1B" w:rsidRPr="00FD0C36" w:rsidRDefault="00787A1B" w:rsidP="001D11DF">
      <w:pPr>
        <w:rPr>
          <w:rFonts w:ascii="GHEA Grapalat" w:hAnsi="GHEA Grapalat"/>
          <w:b/>
          <w:sz w:val="22"/>
          <w:szCs w:val="22"/>
        </w:rPr>
      </w:pPr>
    </w:p>
    <w:p w14:paraId="44DBB74F" w14:textId="77777777" w:rsidR="00B9041B" w:rsidRDefault="00B9041B" w:rsidP="001D11DF">
      <w:pPr>
        <w:widowControl w:val="0"/>
        <w:jc w:val="center"/>
        <w:rPr>
          <w:rFonts w:ascii="GHEA Grapalat" w:hAnsi="GHEA Grapalat"/>
          <w:b/>
          <w:sz w:val="22"/>
          <w:szCs w:val="22"/>
        </w:rPr>
      </w:pPr>
    </w:p>
    <w:p w14:paraId="6DA055C0" w14:textId="77777777" w:rsidR="00B9041B" w:rsidRDefault="00B9041B" w:rsidP="001D11DF">
      <w:pPr>
        <w:widowControl w:val="0"/>
        <w:jc w:val="center"/>
        <w:rPr>
          <w:rFonts w:ascii="GHEA Grapalat" w:hAnsi="GHEA Grapalat"/>
          <w:b/>
          <w:sz w:val="22"/>
          <w:szCs w:val="22"/>
        </w:rPr>
      </w:pPr>
    </w:p>
    <w:p w14:paraId="46BF4E36" w14:textId="3C1430C9" w:rsidR="00A45946" w:rsidRPr="00FD0C36" w:rsidRDefault="00333B85" w:rsidP="001D11DF">
      <w:pPr>
        <w:widowControl w:val="0"/>
        <w:jc w:val="center"/>
        <w:rPr>
          <w:rFonts w:ascii="GHEA Grapalat" w:hAnsi="GHEA Grapalat"/>
          <w:b/>
          <w:sz w:val="22"/>
          <w:szCs w:val="22"/>
        </w:rPr>
      </w:pPr>
      <w:r w:rsidRPr="00FD0C36">
        <w:rPr>
          <w:rFonts w:ascii="GHEA Grapalat" w:hAnsi="GHEA Grapalat"/>
          <w:b/>
          <w:sz w:val="22"/>
          <w:szCs w:val="22"/>
        </w:rPr>
        <w:lastRenderedPageBreak/>
        <w:t>5.</w:t>
      </w:r>
      <w:r w:rsidR="00C8055A" w:rsidRPr="00FD0C36">
        <w:rPr>
          <w:rFonts w:ascii="GHEA Grapalat" w:hAnsi="GHEA Grapalat"/>
          <w:b/>
          <w:sz w:val="22"/>
          <w:szCs w:val="22"/>
        </w:rPr>
        <w:t xml:space="preserve">ЦЕНОВОЕ ПРЕДЛОЖЕНИЕ ЗАЯВКИ </w:t>
      </w:r>
    </w:p>
    <w:p w14:paraId="34285ADD" w14:textId="77777777" w:rsidR="00787A1B" w:rsidRPr="00FD0C36" w:rsidRDefault="00787A1B" w:rsidP="001D11DF">
      <w:pPr>
        <w:widowControl w:val="0"/>
        <w:jc w:val="center"/>
        <w:rPr>
          <w:rFonts w:ascii="GHEA Grapalat" w:hAnsi="GHEA Grapalat" w:cs="Arial"/>
          <w:b/>
          <w:sz w:val="22"/>
          <w:szCs w:val="22"/>
        </w:rPr>
      </w:pPr>
    </w:p>
    <w:p w14:paraId="0B32AF26" w14:textId="77777777" w:rsidR="00A45946" w:rsidRPr="00FD0C36" w:rsidRDefault="00C8055A"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5.1</w:t>
      </w:r>
      <w:r w:rsidR="00A34DFE" w:rsidRPr="00FD0C36">
        <w:rPr>
          <w:rFonts w:ascii="GHEA Grapalat" w:hAnsi="GHEA Grapalat"/>
          <w:sz w:val="22"/>
          <w:szCs w:val="22"/>
        </w:rPr>
        <w:t>.</w:t>
      </w:r>
      <w:r w:rsidR="00333B85" w:rsidRPr="00FD0C36">
        <w:rPr>
          <w:rFonts w:ascii="GHEA Grapalat" w:hAnsi="GHEA Grapalat"/>
          <w:sz w:val="22"/>
          <w:szCs w:val="22"/>
        </w:rPr>
        <w:tab/>
      </w:r>
      <w:r w:rsidRPr="00FD0C36">
        <w:rPr>
          <w:rFonts w:ascii="GHEA Grapalat" w:hAnsi="GHEA Grapalat"/>
          <w:sz w:val="22"/>
          <w:szCs w:val="22"/>
        </w:rPr>
        <w:t xml:space="preserve">Предлагаемая цена помимо стоимости </w:t>
      </w:r>
      <w:r w:rsidR="00BD6E80" w:rsidRPr="00FD0C36">
        <w:rPr>
          <w:rFonts w:ascii="GHEA Grapalat" w:hAnsi="GHEA Grapalat"/>
          <w:sz w:val="22"/>
          <w:szCs w:val="22"/>
        </w:rPr>
        <w:t>работ</w:t>
      </w:r>
      <w:r w:rsidRPr="00FD0C36">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275F6A2" w14:textId="77777777" w:rsidR="00B95FE0" w:rsidRPr="00FD0C36" w:rsidRDefault="00C8055A"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5.2.</w:t>
      </w:r>
      <w:r w:rsidR="00333B85" w:rsidRPr="00FD0C36">
        <w:rPr>
          <w:rFonts w:ascii="GHEA Grapalat" w:hAnsi="GHEA Grapalat"/>
          <w:szCs w:val="22"/>
        </w:rPr>
        <w:tab/>
      </w:r>
      <w:r w:rsidRPr="00FD0C36">
        <w:rPr>
          <w:rFonts w:ascii="GHEA Grapalat" w:hAnsi="GHEA Grapalat"/>
          <w:szCs w:val="22"/>
        </w:rPr>
        <w:t>Участник представляет ценовое предложение в форме расчета, состоящего из обобщенных компонентов</w:t>
      </w:r>
      <w:r w:rsidR="00F7173E" w:rsidRPr="00FD0C36">
        <w:rPr>
          <w:rFonts w:ascii="GHEA Grapalat" w:hAnsi="GHEA Grapalat"/>
          <w:szCs w:val="22"/>
        </w:rPr>
        <w:t xml:space="preserve"> </w:t>
      </w:r>
      <w:r w:rsidR="00443317" w:rsidRPr="00FD0C36">
        <w:rPr>
          <w:rFonts w:ascii="GHEA Grapalat" w:hAnsi="GHEA Grapalat"/>
          <w:szCs w:val="22"/>
        </w:rPr>
        <w:t>-</w:t>
      </w:r>
      <w:r w:rsidRPr="00FD0C36">
        <w:rPr>
          <w:rFonts w:ascii="GHEA Grapalat" w:hAnsi="GHEA Grapalat"/>
          <w:szCs w:val="22"/>
        </w:rPr>
        <w:t xml:space="preserve"> </w:t>
      </w:r>
      <w:r w:rsidR="00443317" w:rsidRPr="00FD0C36">
        <w:rPr>
          <w:rFonts w:ascii="GHEA Grapalat" w:hAnsi="GHEA Grapalat"/>
          <w:szCs w:val="22"/>
        </w:rPr>
        <w:t>стоимость</w:t>
      </w:r>
      <w:r w:rsidR="00F7173E" w:rsidRPr="00FD0C36">
        <w:rPr>
          <w:rFonts w:ascii="GHEA Grapalat" w:hAnsi="GHEA Grapalat"/>
          <w:szCs w:val="22"/>
        </w:rPr>
        <w:t xml:space="preserve"> </w:t>
      </w:r>
      <w:r w:rsidR="004E68E0" w:rsidRPr="00FD0C36">
        <w:rPr>
          <w:rFonts w:ascii="GHEA Grapalat" w:hAnsi="GHEA Grapalat"/>
          <w:szCs w:val="22"/>
        </w:rPr>
        <w:t>(совокупность себестоимости и прогнозируемой прибыли)</w:t>
      </w:r>
      <w:r w:rsidRPr="00FD0C36">
        <w:rPr>
          <w:rFonts w:ascii="GHEA Grapalat" w:hAnsi="GHEA Grapalat"/>
          <w:szCs w:val="22"/>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28376AC" w14:textId="77777777" w:rsidR="00B95FE0" w:rsidRPr="00FD0C36" w:rsidRDefault="00B95FE0" w:rsidP="001D11DF">
      <w:pPr>
        <w:pStyle w:val="norm"/>
        <w:widowControl w:val="0"/>
        <w:spacing w:line="240" w:lineRule="auto"/>
        <w:ind w:firstLine="567"/>
        <w:rPr>
          <w:rFonts w:ascii="GHEA Grapalat" w:hAnsi="GHEA Grapalat" w:cs="Sylfaen"/>
          <w:szCs w:val="22"/>
        </w:rPr>
      </w:pPr>
      <w:r w:rsidRPr="00FD0C36">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386C8BD0" w14:textId="77777777" w:rsidR="00B95FE0" w:rsidRPr="00FD0C36" w:rsidRDefault="00B95FE0"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а.</w:t>
      </w:r>
      <w:r w:rsidR="00333B85" w:rsidRPr="00FD0C36">
        <w:rPr>
          <w:rFonts w:ascii="GHEA Grapalat" w:hAnsi="GHEA Grapalat"/>
          <w:szCs w:val="22"/>
        </w:rPr>
        <w:tab/>
      </w:r>
      <w:r w:rsidRPr="00FD0C36">
        <w:rPr>
          <w:rFonts w:ascii="GHEA Grapalat" w:hAnsi="GHEA Grapalat"/>
          <w:szCs w:val="22"/>
        </w:rPr>
        <w:t>графы "стоимость</w:t>
      </w:r>
      <w:r w:rsidR="00DF3688" w:rsidRPr="00FD0C36">
        <w:rPr>
          <w:rFonts w:ascii="GHEA Grapalat" w:hAnsi="GHEA Grapalat"/>
          <w:szCs w:val="22"/>
        </w:rPr>
        <w:t>"</w:t>
      </w:r>
      <w:r w:rsidR="00830AD3" w:rsidRPr="00FD0C36">
        <w:rPr>
          <w:rFonts w:ascii="GHEA Grapalat" w:hAnsi="GHEA Grapalat"/>
          <w:szCs w:val="22"/>
        </w:rPr>
        <w:t xml:space="preserve"> </w:t>
      </w:r>
      <w:r w:rsidRPr="00FD0C36">
        <w:rPr>
          <w:rFonts w:ascii="GHEA Grapalat" w:hAnsi="GHEA Grapalat"/>
          <w:szCs w:val="22"/>
        </w:rPr>
        <w:t xml:space="preserve">и "налог на добавленную стоимость" </w:t>
      </w:r>
      <w:r w:rsidR="009B550F" w:rsidRPr="00FD0C36">
        <w:rPr>
          <w:rFonts w:ascii="GHEA Grapalat" w:hAnsi="GHEA Grapalat"/>
          <w:szCs w:val="22"/>
        </w:rPr>
        <w:t xml:space="preserve">ценового предложения </w:t>
      </w:r>
      <w:r w:rsidRPr="00FD0C36">
        <w:rPr>
          <w:rFonts w:ascii="GHEA Grapalat" w:hAnsi="GHEA Grapalat"/>
          <w:szCs w:val="22"/>
        </w:rPr>
        <w:t>заполнены только цифрами, а графа "общая цена" — и прописью, и цифрами или только прописью.</w:t>
      </w:r>
    </w:p>
    <w:p w14:paraId="373C709F" w14:textId="77777777" w:rsidR="00B95FE0" w:rsidRPr="00FD0C36" w:rsidRDefault="00B95FE0"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б.</w:t>
      </w:r>
      <w:r w:rsidR="00333B85" w:rsidRPr="00FD0C36">
        <w:rPr>
          <w:rFonts w:ascii="GHEA Grapalat" w:hAnsi="GHEA Grapalat"/>
          <w:szCs w:val="22"/>
        </w:rPr>
        <w:tab/>
      </w:r>
      <w:r w:rsidRPr="00FD0C36">
        <w:rPr>
          <w:rFonts w:ascii="GHEA Grapalat" w:hAnsi="GHEA Grapalat"/>
          <w:szCs w:val="22"/>
        </w:rPr>
        <w:t xml:space="preserve">между суммами, указанными прописью или цифрами в графах </w:t>
      </w:r>
      <w:r w:rsidR="00A60D60" w:rsidRPr="00FD0C36">
        <w:rPr>
          <w:rFonts w:ascii="GHEA Grapalat" w:hAnsi="GHEA Grapalat"/>
          <w:szCs w:val="22"/>
        </w:rPr>
        <w:t>"стоимость"</w:t>
      </w:r>
      <w:r w:rsidR="00F7173E" w:rsidRPr="00FD0C36">
        <w:rPr>
          <w:rFonts w:ascii="GHEA Grapalat" w:hAnsi="GHEA Grapalat"/>
          <w:szCs w:val="22"/>
        </w:rPr>
        <w:t xml:space="preserve"> </w:t>
      </w:r>
      <w:r w:rsidRPr="00FD0C36">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4B9573C" w14:textId="77777777" w:rsidR="00A45946" w:rsidRPr="00FD0C36" w:rsidRDefault="00B95FE0"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в.</w:t>
      </w:r>
      <w:r w:rsidR="00333B85" w:rsidRPr="00FD0C36">
        <w:rPr>
          <w:rFonts w:ascii="GHEA Grapalat" w:hAnsi="GHEA Grapalat"/>
          <w:szCs w:val="22"/>
        </w:rPr>
        <w:tab/>
      </w:r>
      <w:r w:rsidRPr="00FD0C36">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14:paraId="7554599B" w14:textId="77777777" w:rsidR="00B9778A" w:rsidRPr="00FD0C36" w:rsidRDefault="00B9778A"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г.</w:t>
      </w:r>
      <w:r w:rsidRPr="00FD0C36">
        <w:rPr>
          <w:szCs w:val="22"/>
        </w:rPr>
        <w:t xml:space="preserve"> </w:t>
      </w:r>
      <w:r w:rsidRPr="00FD0C36">
        <w:rPr>
          <w:rFonts w:ascii="GHEA Grapalat" w:hAnsi="GHEA Grapalat"/>
          <w:szCs w:val="22"/>
        </w:rPr>
        <w:t>стоимость, налог на добавленную стоимость и общая сумма</w:t>
      </w:r>
      <w:r w:rsidR="00910938" w:rsidRPr="00FD0C36">
        <w:rPr>
          <w:rFonts w:ascii="GHEA Grapalat" w:hAnsi="GHEA Grapalat"/>
          <w:szCs w:val="22"/>
        </w:rPr>
        <w:t xml:space="preserve"> ценового предложения</w:t>
      </w:r>
      <w:r w:rsidRPr="00FD0C36">
        <w:rPr>
          <w:rFonts w:ascii="GHEA Grapalat" w:hAnsi="GHEA Grapalat"/>
          <w:szCs w:val="22"/>
        </w:rPr>
        <w:t xml:space="preserve">, указанные в графах </w:t>
      </w:r>
      <w:r w:rsidR="00207490" w:rsidRPr="00FD0C36">
        <w:rPr>
          <w:rFonts w:ascii="GHEA Grapalat" w:hAnsi="GHEA Grapalat"/>
          <w:szCs w:val="22"/>
        </w:rPr>
        <w:t>прописью</w:t>
      </w:r>
      <w:r w:rsidRPr="00FD0C36">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FD0C36">
        <w:rPr>
          <w:rFonts w:ascii="GHEA Grapalat" w:hAnsi="GHEA Grapalat"/>
          <w:szCs w:val="22"/>
        </w:rPr>
        <w:t xml:space="preserve">, </w:t>
      </w:r>
    </w:p>
    <w:p w14:paraId="3FFE9415" w14:textId="77777777" w:rsidR="00260739" w:rsidRPr="00FD0C36" w:rsidRDefault="00A14685"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д.</w:t>
      </w:r>
      <w:r w:rsidRPr="00FD0C36">
        <w:rPr>
          <w:szCs w:val="22"/>
        </w:rPr>
        <w:t xml:space="preserve"> </w:t>
      </w:r>
      <w:r w:rsidRPr="00FD0C36">
        <w:rPr>
          <w:rFonts w:ascii="GHEA Grapalat" w:hAnsi="GHEA Grapalat"/>
          <w:szCs w:val="22"/>
        </w:rPr>
        <w:t xml:space="preserve">в графах стоимость и налог на добавленную стоимость </w:t>
      </w:r>
      <w:r w:rsidR="008730A8" w:rsidRPr="00FD0C36">
        <w:rPr>
          <w:rFonts w:ascii="GHEA Grapalat" w:hAnsi="GHEA Grapalat"/>
          <w:szCs w:val="22"/>
        </w:rPr>
        <w:t xml:space="preserve">ценового предложения </w:t>
      </w:r>
      <w:r w:rsidRPr="00FD0C36">
        <w:rPr>
          <w:rFonts w:ascii="GHEA Grapalat" w:hAnsi="GHEA Grapalat"/>
          <w:szCs w:val="22"/>
        </w:rPr>
        <w:t xml:space="preserve">суммы заполнены как цифрами, так и </w:t>
      </w:r>
      <w:r w:rsidR="008730A8" w:rsidRPr="00FD0C36">
        <w:rPr>
          <w:rFonts w:ascii="GHEA Grapalat" w:hAnsi="GHEA Grapalat"/>
          <w:szCs w:val="22"/>
        </w:rPr>
        <w:t>прописью</w:t>
      </w:r>
      <w:r w:rsidRPr="00FD0C36">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FD0C36">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483BE60" w14:textId="77777777" w:rsidR="0048059F" w:rsidRPr="00FD0C36" w:rsidRDefault="0048059F"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е.</w:t>
      </w:r>
      <w:r w:rsidRPr="00FD0C36">
        <w:rPr>
          <w:szCs w:val="22"/>
        </w:rPr>
        <w:t xml:space="preserve"> </w:t>
      </w:r>
      <w:r w:rsidRPr="00FD0C36">
        <w:rPr>
          <w:rFonts w:ascii="GHEA Grapalat" w:hAnsi="GHEA Grapalat"/>
          <w:szCs w:val="22"/>
        </w:rPr>
        <w:t>в суммах, заполненных буквами в графах ценового пред</w:t>
      </w:r>
      <w:r w:rsidR="00413595" w:rsidRPr="00FD0C36">
        <w:rPr>
          <w:rFonts w:ascii="GHEA Grapalat" w:hAnsi="GHEA Grapalat"/>
          <w:szCs w:val="22"/>
        </w:rPr>
        <w:t>ложения, лумы указаны в цифрах.</w:t>
      </w:r>
    </w:p>
    <w:p w14:paraId="6D2B2D0F" w14:textId="77777777" w:rsidR="00A45946" w:rsidRPr="00FD0C36" w:rsidRDefault="00C8055A"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5.3</w:t>
      </w:r>
      <w:r w:rsidR="00A34DFE" w:rsidRPr="00FD0C36">
        <w:rPr>
          <w:rFonts w:ascii="GHEA Grapalat" w:hAnsi="GHEA Grapalat"/>
          <w:szCs w:val="22"/>
        </w:rPr>
        <w:t>.</w:t>
      </w:r>
      <w:r w:rsidR="00333B85" w:rsidRPr="00FD0C36">
        <w:rPr>
          <w:rFonts w:ascii="GHEA Grapalat" w:hAnsi="GHEA Grapalat"/>
          <w:szCs w:val="22"/>
        </w:rPr>
        <w:tab/>
      </w:r>
      <w:r w:rsidRPr="00FD0C36">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FD0C36">
        <w:rPr>
          <w:rFonts w:ascii="GHEA Grapalat" w:hAnsi="GHEA Grapalat"/>
          <w:szCs w:val="22"/>
        </w:rPr>
        <w:t>,</w:t>
      </w:r>
      <w:r w:rsidRPr="00FD0C36">
        <w:rPr>
          <w:rFonts w:ascii="GHEA Grapalat" w:hAnsi="GHEA Grapalat"/>
          <w:szCs w:val="22"/>
        </w:rPr>
        <w:t xml:space="preserve"> также размер прибыли участника не может быть ограничен приглашением.</w:t>
      </w:r>
    </w:p>
    <w:p w14:paraId="2C6C7D87" w14:textId="77777777" w:rsidR="00873D42" w:rsidRPr="00FD0C36" w:rsidRDefault="00873D42" w:rsidP="001D11DF">
      <w:pPr>
        <w:jc w:val="center"/>
        <w:rPr>
          <w:rFonts w:ascii="GHEA Grapalat" w:hAnsi="GHEA Grapalat"/>
          <w:b/>
          <w:sz w:val="22"/>
          <w:szCs w:val="22"/>
        </w:rPr>
      </w:pPr>
    </w:p>
    <w:p w14:paraId="59187F3B" w14:textId="77777777" w:rsidR="00096865" w:rsidRPr="00FD0C36" w:rsidRDefault="00220C7C" w:rsidP="001D11DF">
      <w:pPr>
        <w:jc w:val="center"/>
        <w:rPr>
          <w:rFonts w:ascii="GHEA Grapalat" w:hAnsi="GHEA Grapalat"/>
          <w:b/>
          <w:sz w:val="22"/>
          <w:szCs w:val="22"/>
        </w:rPr>
      </w:pPr>
      <w:r w:rsidRPr="00FD0C36">
        <w:rPr>
          <w:rFonts w:ascii="GHEA Grapalat" w:hAnsi="GHEA Grapalat"/>
          <w:b/>
          <w:sz w:val="22"/>
          <w:szCs w:val="22"/>
        </w:rPr>
        <w:t xml:space="preserve">6. СРОК ДЕЙСТВИЯ ЗАЯВКИ, </w:t>
      </w:r>
      <w:r w:rsidR="00294F67" w:rsidRPr="00FD0C36">
        <w:rPr>
          <w:rFonts w:ascii="GHEA Grapalat" w:hAnsi="GHEA Grapalat"/>
          <w:b/>
          <w:sz w:val="22"/>
          <w:szCs w:val="22"/>
        </w:rPr>
        <w:br/>
      </w:r>
      <w:r w:rsidRPr="00FD0C36">
        <w:rPr>
          <w:rFonts w:ascii="GHEA Grapalat" w:hAnsi="GHEA Grapalat"/>
          <w:b/>
          <w:sz w:val="22"/>
          <w:szCs w:val="22"/>
        </w:rPr>
        <w:t>ПОРЯДОК ВНЕСЕНИЯ ИЗМЕНЕНИЙ В ЗАЯВКИ</w:t>
      </w:r>
      <w:r w:rsidR="002626F7" w:rsidRPr="00FD0C36">
        <w:rPr>
          <w:rFonts w:ascii="GHEA Grapalat" w:hAnsi="GHEA Grapalat"/>
          <w:b/>
          <w:sz w:val="22"/>
          <w:szCs w:val="22"/>
        </w:rPr>
        <w:t xml:space="preserve"> </w:t>
      </w:r>
      <w:r w:rsidR="00955A1E" w:rsidRPr="00FD0C36">
        <w:rPr>
          <w:rFonts w:ascii="GHEA Grapalat" w:hAnsi="GHEA Grapalat"/>
          <w:b/>
          <w:sz w:val="22"/>
          <w:szCs w:val="22"/>
        </w:rPr>
        <w:t>И ИХ ОТЗЫВА</w:t>
      </w:r>
    </w:p>
    <w:p w14:paraId="1BD5D673" w14:textId="77777777" w:rsidR="00873D42" w:rsidRPr="00FD0C36" w:rsidRDefault="00873D42" w:rsidP="001D11DF">
      <w:pPr>
        <w:jc w:val="center"/>
        <w:rPr>
          <w:rFonts w:ascii="GHEA Grapalat" w:hAnsi="GHEA Grapalat"/>
          <w:b/>
          <w:sz w:val="22"/>
          <w:szCs w:val="22"/>
        </w:rPr>
      </w:pPr>
    </w:p>
    <w:p w14:paraId="7590AF59" w14:textId="77777777" w:rsidR="00096865" w:rsidRPr="00FD0C36" w:rsidRDefault="00220C7C" w:rsidP="001D11DF">
      <w:pPr>
        <w:pStyle w:val="BodyTextIndent"/>
        <w:widowControl w:val="0"/>
        <w:tabs>
          <w:tab w:val="left" w:pos="1134"/>
        </w:tabs>
        <w:spacing w:line="240" w:lineRule="auto"/>
        <w:ind w:firstLine="567"/>
        <w:rPr>
          <w:rFonts w:ascii="GHEA Grapalat" w:hAnsi="GHEA Grapalat"/>
          <w:i w:val="0"/>
          <w:sz w:val="22"/>
          <w:szCs w:val="22"/>
        </w:rPr>
      </w:pPr>
      <w:r w:rsidRPr="00FD0C36">
        <w:rPr>
          <w:rFonts w:ascii="GHEA Grapalat" w:hAnsi="GHEA Grapalat"/>
          <w:i w:val="0"/>
          <w:sz w:val="22"/>
          <w:szCs w:val="22"/>
        </w:rPr>
        <w:t>6.1</w:t>
      </w:r>
      <w:r w:rsidR="00A34DFE" w:rsidRPr="00FD0C36">
        <w:rPr>
          <w:rFonts w:ascii="GHEA Grapalat" w:hAnsi="GHEA Grapalat"/>
          <w:i w:val="0"/>
          <w:sz w:val="22"/>
          <w:szCs w:val="22"/>
        </w:rPr>
        <w:t>.</w:t>
      </w:r>
      <w:r w:rsidR="00294F67" w:rsidRPr="00FD0C36">
        <w:rPr>
          <w:rFonts w:ascii="GHEA Grapalat" w:hAnsi="GHEA Grapalat"/>
          <w:i w:val="0"/>
          <w:sz w:val="22"/>
          <w:szCs w:val="22"/>
        </w:rPr>
        <w:tab/>
      </w:r>
      <w:r w:rsidRPr="00FD0C36">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AA3E4AA" w14:textId="77777777" w:rsidR="00096865" w:rsidRPr="00FD0C36" w:rsidRDefault="00220C7C" w:rsidP="001D11DF">
      <w:pPr>
        <w:pStyle w:val="BodyTextIndent"/>
        <w:widowControl w:val="0"/>
        <w:tabs>
          <w:tab w:val="left" w:pos="1134"/>
        </w:tabs>
        <w:spacing w:line="240" w:lineRule="auto"/>
        <w:ind w:firstLine="567"/>
        <w:rPr>
          <w:rFonts w:ascii="GHEA Grapalat" w:hAnsi="GHEA Grapalat" w:cs="Sylfaen"/>
          <w:i w:val="0"/>
          <w:sz w:val="22"/>
          <w:szCs w:val="22"/>
        </w:rPr>
      </w:pPr>
      <w:r w:rsidRPr="00FD0C36">
        <w:rPr>
          <w:rFonts w:ascii="GHEA Grapalat" w:hAnsi="GHEA Grapalat"/>
          <w:i w:val="0"/>
          <w:sz w:val="22"/>
          <w:szCs w:val="22"/>
        </w:rPr>
        <w:t>6.2</w:t>
      </w:r>
      <w:r w:rsidR="00A34DFE" w:rsidRPr="00FD0C36">
        <w:rPr>
          <w:rFonts w:ascii="GHEA Grapalat" w:hAnsi="GHEA Grapalat"/>
          <w:i w:val="0"/>
          <w:sz w:val="22"/>
          <w:szCs w:val="22"/>
        </w:rPr>
        <w:t>.</w:t>
      </w:r>
      <w:r w:rsidR="008E6E51" w:rsidRPr="00FD0C36">
        <w:rPr>
          <w:rFonts w:ascii="GHEA Grapalat" w:hAnsi="GHEA Grapalat"/>
          <w:i w:val="0"/>
          <w:sz w:val="22"/>
          <w:szCs w:val="22"/>
        </w:rPr>
        <w:tab/>
      </w:r>
      <w:r w:rsidRPr="00FD0C36">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C882700" w14:textId="77777777" w:rsidR="00FA0E41" w:rsidRPr="00FD0C36" w:rsidRDefault="00FA0E41" w:rsidP="001D11DF">
      <w:pPr>
        <w:widowControl w:val="0"/>
        <w:ind w:firstLine="567"/>
        <w:jc w:val="center"/>
        <w:rPr>
          <w:rFonts w:ascii="GHEA Grapalat" w:hAnsi="GHEA Grapalat"/>
          <w:b/>
          <w:sz w:val="22"/>
          <w:szCs w:val="22"/>
        </w:rPr>
      </w:pPr>
    </w:p>
    <w:p w14:paraId="5E4CEB49" w14:textId="77777777" w:rsidR="00096865" w:rsidRPr="00FD0C36" w:rsidRDefault="000D701E" w:rsidP="001D11DF">
      <w:pPr>
        <w:widowControl w:val="0"/>
        <w:jc w:val="center"/>
        <w:rPr>
          <w:rFonts w:ascii="GHEA Grapalat" w:hAnsi="GHEA Grapalat"/>
          <w:b/>
          <w:sz w:val="22"/>
          <w:szCs w:val="22"/>
        </w:rPr>
      </w:pPr>
      <w:r w:rsidRPr="00FD0C36">
        <w:rPr>
          <w:rFonts w:ascii="GHEA Grapalat" w:hAnsi="GHEA Grapalat"/>
          <w:b/>
          <w:sz w:val="22"/>
          <w:szCs w:val="22"/>
        </w:rPr>
        <w:t xml:space="preserve">7. ОБЕСПЕЧЕНИЕ ЗАЯВКИ </w:t>
      </w:r>
    </w:p>
    <w:p w14:paraId="47EB49E1" w14:textId="77777777" w:rsidR="007A3EE6" w:rsidRPr="00FD0C36" w:rsidRDefault="0028319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7.1.</w:t>
      </w:r>
      <w:r w:rsidR="00A34DFE" w:rsidRPr="00FD0C36">
        <w:rPr>
          <w:rFonts w:ascii="GHEA Grapalat" w:hAnsi="GHEA Grapalat"/>
          <w:sz w:val="22"/>
          <w:szCs w:val="22"/>
        </w:rPr>
        <w:tab/>
      </w:r>
      <w:r w:rsidRPr="00FD0C36">
        <w:rPr>
          <w:rFonts w:ascii="GHEA Grapalat" w:hAnsi="GHEA Grapalat"/>
          <w:sz w:val="22"/>
          <w:szCs w:val="22"/>
        </w:rPr>
        <w:t>Участник заявкой в порядке, установленном настоящим Приглашением, представляет обеспечение заявки</w:t>
      </w:r>
      <w:r w:rsidR="00681F45" w:rsidRPr="00FD0C36">
        <w:rPr>
          <w:rFonts w:ascii="GHEA Grapalat" w:hAnsi="GHEA Grapalat"/>
          <w:sz w:val="22"/>
          <w:szCs w:val="22"/>
        </w:rPr>
        <w:t>.</w:t>
      </w:r>
    </w:p>
    <w:p w14:paraId="287E07F8" w14:textId="77777777" w:rsidR="00903898" w:rsidRPr="00FD0C36" w:rsidRDefault="00771C0F" w:rsidP="001D11DF">
      <w:pPr>
        <w:widowControl w:val="0"/>
        <w:ind w:firstLine="567"/>
        <w:jc w:val="both"/>
        <w:rPr>
          <w:rFonts w:ascii="GHEA Grapalat" w:hAnsi="GHEA Grapalat" w:cs="Sylfaen"/>
          <w:sz w:val="22"/>
          <w:szCs w:val="22"/>
        </w:rPr>
      </w:pPr>
      <w:r w:rsidRPr="00FD0C36">
        <w:rPr>
          <w:rFonts w:ascii="GHEA Grapalat" w:hAnsi="GHEA Grapalat"/>
          <w:sz w:val="22"/>
          <w:szCs w:val="22"/>
        </w:rPr>
        <w:t>Обеспечение заявки представляется в виде банковской гарантии</w:t>
      </w:r>
      <w:r w:rsidR="008463FB" w:rsidRPr="00FD0C36">
        <w:rPr>
          <w:rFonts w:ascii="GHEA Grapalat" w:hAnsi="GHEA Grapalat"/>
          <w:sz w:val="22"/>
          <w:szCs w:val="22"/>
        </w:rPr>
        <w:t xml:space="preserve"> (Приложение 3)</w:t>
      </w:r>
      <w:r w:rsidRPr="00FD0C36">
        <w:rPr>
          <w:rFonts w:ascii="GHEA Grapalat" w:hAnsi="GHEA Grapalat"/>
          <w:sz w:val="22"/>
          <w:szCs w:val="22"/>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60476A9" w14:textId="77777777" w:rsidR="001578D4" w:rsidRPr="00FD0C36" w:rsidRDefault="001578D4" w:rsidP="001D11DF">
      <w:pPr>
        <w:widowControl w:val="0"/>
        <w:ind w:firstLine="567"/>
        <w:jc w:val="both"/>
        <w:rPr>
          <w:rFonts w:ascii="GHEA Grapalat" w:hAnsi="GHEA Grapalat" w:cs="Sylfaen"/>
          <w:sz w:val="22"/>
          <w:szCs w:val="22"/>
        </w:rPr>
      </w:pPr>
      <w:r w:rsidRPr="00FD0C36">
        <w:rPr>
          <w:rFonts w:ascii="GHEA Grapalat" w:hAnsi="GHEA Grapalat"/>
          <w:sz w:val="22"/>
          <w:szCs w:val="22"/>
        </w:rPr>
        <w:lastRenderedPageBreak/>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14:paraId="7448E265" w14:textId="77777777" w:rsidR="00C35487" w:rsidRPr="00FD0C36" w:rsidRDefault="00283198" w:rsidP="001D11DF">
      <w:pPr>
        <w:widowControl w:val="0"/>
        <w:tabs>
          <w:tab w:val="left" w:pos="1134"/>
        </w:tabs>
        <w:ind w:firstLine="567"/>
        <w:jc w:val="both"/>
        <w:rPr>
          <w:sz w:val="22"/>
          <w:szCs w:val="22"/>
        </w:rPr>
      </w:pPr>
      <w:r w:rsidRPr="00FD0C36">
        <w:rPr>
          <w:rFonts w:ascii="GHEA Grapalat" w:hAnsi="GHEA Grapalat"/>
          <w:sz w:val="22"/>
          <w:szCs w:val="22"/>
        </w:rPr>
        <w:t>7.2.</w:t>
      </w:r>
      <w:r w:rsidR="003A6791" w:rsidRPr="00FD0C36">
        <w:rPr>
          <w:rFonts w:ascii="GHEA Grapalat" w:hAnsi="GHEA Grapalat"/>
          <w:sz w:val="22"/>
          <w:szCs w:val="22"/>
        </w:rPr>
        <w:tab/>
      </w:r>
    </w:p>
    <w:p w14:paraId="2B2234F4" w14:textId="77777777" w:rsidR="00F20DA5" w:rsidRPr="00FD0C36" w:rsidRDefault="0028319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7.3.</w:t>
      </w:r>
      <w:r w:rsidR="00E70FC4" w:rsidRPr="00FD0C36">
        <w:rPr>
          <w:rFonts w:ascii="GHEA Grapalat" w:hAnsi="GHEA Grapalat"/>
          <w:sz w:val="22"/>
          <w:szCs w:val="22"/>
        </w:rPr>
        <w:tab/>
      </w:r>
      <w:r w:rsidRPr="00FD0C36">
        <w:rPr>
          <w:rFonts w:ascii="GHEA Grapalat" w:hAnsi="GHEA Grapalat"/>
          <w:sz w:val="22"/>
          <w:szCs w:val="22"/>
        </w:rPr>
        <w:t>Участник выплачивает обеспечение заявки, если он:</w:t>
      </w:r>
    </w:p>
    <w:p w14:paraId="5A563CA5" w14:textId="77777777"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00E70FC4" w:rsidRPr="00FD0C36">
        <w:rPr>
          <w:rFonts w:ascii="GHEA Grapalat" w:hAnsi="GHEA Grapalat"/>
          <w:sz w:val="22"/>
          <w:szCs w:val="22"/>
        </w:rPr>
        <w:tab/>
      </w:r>
      <w:r w:rsidRPr="00FD0C36">
        <w:rPr>
          <w:rFonts w:ascii="GHEA Grapalat" w:hAnsi="GHEA Grapalat"/>
          <w:sz w:val="22"/>
          <w:szCs w:val="22"/>
        </w:rPr>
        <w:t>объявлен отобранным участником, но отказывается от заключения договора либо лишается права на его заключение;</w:t>
      </w:r>
    </w:p>
    <w:p w14:paraId="39617523" w14:textId="77777777"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E70FC4" w:rsidRPr="00FD0C36">
        <w:rPr>
          <w:rFonts w:ascii="GHEA Grapalat" w:hAnsi="GHEA Grapalat"/>
          <w:sz w:val="22"/>
          <w:szCs w:val="22"/>
        </w:rPr>
        <w:tab/>
      </w:r>
      <w:r w:rsidRPr="00FD0C36">
        <w:rPr>
          <w:rFonts w:ascii="GHEA Grapalat" w:hAnsi="GHEA Grapalat"/>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AD78878" w14:textId="77777777"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w:t>
      </w:r>
      <w:r w:rsidR="00E70FC4" w:rsidRPr="00FD0C36">
        <w:rPr>
          <w:rFonts w:ascii="GHEA Grapalat" w:hAnsi="GHEA Grapalat"/>
          <w:sz w:val="22"/>
          <w:szCs w:val="22"/>
        </w:rPr>
        <w:tab/>
      </w:r>
      <w:r w:rsidRPr="00FD0C36">
        <w:rPr>
          <w:rFonts w:ascii="GHEA Grapalat" w:hAnsi="GHEA Grapalat"/>
          <w:sz w:val="22"/>
          <w:szCs w:val="22"/>
        </w:rPr>
        <w:t>после вскрытия заявок отказался от дальнейшего</w:t>
      </w:r>
      <w:r w:rsidR="00681F45" w:rsidRPr="00FD0C36">
        <w:rPr>
          <w:rFonts w:ascii="GHEA Grapalat" w:hAnsi="GHEA Grapalat"/>
          <w:sz w:val="22"/>
          <w:szCs w:val="22"/>
        </w:rPr>
        <w:t xml:space="preserve"> участия в настоящей процедуре.</w:t>
      </w:r>
    </w:p>
    <w:p w14:paraId="699B4BBE" w14:textId="77777777" w:rsidR="00A42E71" w:rsidRPr="00FD0C36" w:rsidRDefault="0028319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7.4.</w:t>
      </w:r>
      <w:r w:rsidR="00E70FC4" w:rsidRPr="00FD0C36">
        <w:rPr>
          <w:rFonts w:ascii="GHEA Grapalat" w:hAnsi="GHEA Grapalat"/>
          <w:sz w:val="22"/>
          <w:szCs w:val="22"/>
        </w:rPr>
        <w:tab/>
      </w:r>
      <w:r w:rsidRPr="00FD0C36">
        <w:rPr>
          <w:rFonts w:ascii="GHEA Grapalat" w:hAnsi="GHEA Grapalat"/>
          <w:sz w:val="22"/>
          <w:szCs w:val="22"/>
        </w:rPr>
        <w:t>Обеспечение заявки должно быть действительно в течение 90</w:t>
      </w:r>
      <w:r w:rsidR="008E3C53" w:rsidRPr="00FD0C36">
        <w:rPr>
          <w:rFonts w:ascii="Courier New" w:hAnsi="Courier New" w:cs="Courier New"/>
          <w:sz w:val="22"/>
          <w:szCs w:val="22"/>
        </w:rPr>
        <w:t> </w:t>
      </w:r>
      <w:r w:rsidRPr="00FD0C36">
        <w:rPr>
          <w:rFonts w:ascii="GHEA Grapalat" w:hAnsi="GHEA Grapalat"/>
          <w:sz w:val="22"/>
          <w:szCs w:val="22"/>
        </w:rPr>
        <w:t xml:space="preserve">(девяноста) </w:t>
      </w:r>
      <w:r w:rsidR="00F80761" w:rsidRPr="00FD0C36">
        <w:rPr>
          <w:rFonts w:ascii="GHEA Grapalat" w:hAnsi="GHEA Grapalat"/>
          <w:sz w:val="22"/>
          <w:szCs w:val="22"/>
        </w:rPr>
        <w:t xml:space="preserve">рабочих </w:t>
      </w:r>
      <w:r w:rsidRPr="00FD0C36">
        <w:rPr>
          <w:rFonts w:ascii="GHEA Grapalat" w:hAnsi="GHEA Grapalat"/>
          <w:sz w:val="22"/>
          <w:szCs w:val="22"/>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FD0C36">
        <w:rPr>
          <w:rFonts w:ascii="GHEA Grapalat" w:hAnsi="GHEA Grapalat"/>
          <w:sz w:val="22"/>
          <w:szCs w:val="22"/>
        </w:rPr>
        <w:t>части 1 настоящего Приглашения.</w:t>
      </w:r>
    </w:p>
    <w:p w14:paraId="05B5A473" w14:textId="77777777" w:rsidR="002626F7" w:rsidRPr="00FD0C36" w:rsidRDefault="002626F7" w:rsidP="001D11DF">
      <w:pPr>
        <w:rPr>
          <w:rFonts w:ascii="GHEA Grapalat" w:hAnsi="GHEA Grapalat" w:cs="Sylfaen"/>
          <w:sz w:val="22"/>
          <w:szCs w:val="22"/>
        </w:rPr>
      </w:pPr>
    </w:p>
    <w:p w14:paraId="24727CE3" w14:textId="77777777" w:rsidR="00096865" w:rsidRPr="00FD0C36" w:rsidRDefault="00E70FC4" w:rsidP="001D11DF">
      <w:pPr>
        <w:widowControl w:val="0"/>
        <w:jc w:val="center"/>
        <w:rPr>
          <w:rFonts w:ascii="GHEA Grapalat" w:hAnsi="GHEA Grapalat"/>
          <w:b/>
          <w:sz w:val="22"/>
          <w:szCs w:val="22"/>
        </w:rPr>
      </w:pPr>
      <w:r w:rsidRPr="00FD0C36">
        <w:rPr>
          <w:rFonts w:ascii="GHEA Grapalat" w:hAnsi="GHEA Grapalat"/>
          <w:b/>
          <w:sz w:val="22"/>
          <w:szCs w:val="22"/>
        </w:rPr>
        <w:t xml:space="preserve">8.ВСКРЫТИЕ, ОЦЕНКА ЗАЯВОК И </w:t>
      </w:r>
      <w:r w:rsidR="008E3C53" w:rsidRPr="00FD0C36">
        <w:rPr>
          <w:rFonts w:ascii="GHEA Grapalat" w:hAnsi="GHEA Grapalat"/>
          <w:b/>
          <w:sz w:val="22"/>
          <w:szCs w:val="22"/>
        </w:rPr>
        <w:br/>
      </w:r>
      <w:r w:rsidR="00807178" w:rsidRPr="00FD0C36">
        <w:rPr>
          <w:rFonts w:ascii="GHEA Grapalat" w:hAnsi="GHEA Grapalat"/>
          <w:b/>
          <w:sz w:val="22"/>
          <w:szCs w:val="22"/>
        </w:rPr>
        <w:t xml:space="preserve">ПОДВЕДЕНИЕ ИТОГОВ </w:t>
      </w:r>
    </w:p>
    <w:p w14:paraId="572DD147" w14:textId="77777777" w:rsidR="000E21F2" w:rsidRPr="00FD0C36" w:rsidRDefault="00FD2748" w:rsidP="001D11DF">
      <w:pPr>
        <w:pStyle w:val="BodyTextIndent2"/>
        <w:widowControl w:val="0"/>
        <w:tabs>
          <w:tab w:val="left" w:pos="1134"/>
        </w:tabs>
        <w:spacing w:line="240" w:lineRule="auto"/>
        <w:ind w:firstLine="567"/>
        <w:rPr>
          <w:rFonts w:ascii="GHEA Grapalat" w:hAnsi="GHEA Grapalat"/>
          <w:sz w:val="22"/>
          <w:szCs w:val="22"/>
        </w:rPr>
      </w:pPr>
      <w:r w:rsidRPr="00FD0C36">
        <w:rPr>
          <w:rFonts w:ascii="GHEA Grapalat" w:hAnsi="GHEA Grapalat"/>
          <w:sz w:val="22"/>
          <w:szCs w:val="22"/>
        </w:rPr>
        <w:t>8.1</w:t>
      </w:r>
      <w:r w:rsidR="00D07367" w:rsidRPr="00FD0C36">
        <w:rPr>
          <w:rFonts w:ascii="GHEA Grapalat" w:hAnsi="GHEA Grapalat"/>
          <w:sz w:val="22"/>
          <w:szCs w:val="22"/>
        </w:rPr>
        <w:t>.</w:t>
      </w:r>
      <w:r w:rsidR="00D07367" w:rsidRPr="00FD0C36">
        <w:rPr>
          <w:rFonts w:ascii="GHEA Grapalat" w:hAnsi="GHEA Grapalat"/>
          <w:sz w:val="22"/>
          <w:szCs w:val="22"/>
        </w:rPr>
        <w:tab/>
      </w:r>
      <w:r w:rsidR="000E21F2" w:rsidRPr="00FD0C36">
        <w:rPr>
          <w:rFonts w:ascii="GHEA Grapalat" w:hAnsi="GHEA Grapalat"/>
          <w:sz w:val="22"/>
          <w:szCs w:val="22"/>
        </w:rPr>
        <w:t xml:space="preserve">Вскрытие заявок произойдет на заседании комиссии по вскрытию заявок на </w:t>
      </w:r>
      <w:r w:rsidR="00F72794" w:rsidRPr="00FD0C36">
        <w:rPr>
          <w:rFonts w:ascii="GHEA Grapalat" w:hAnsi="GHEA Grapalat"/>
          <w:sz w:val="22"/>
          <w:szCs w:val="22"/>
        </w:rPr>
        <w:t>7</w:t>
      </w:r>
      <w:r w:rsidR="000E21F2" w:rsidRPr="00FD0C36">
        <w:rPr>
          <w:rFonts w:ascii="GHEA Grapalat" w:hAnsi="GHEA Grapalat"/>
          <w:sz w:val="22"/>
          <w:szCs w:val="22"/>
        </w:rPr>
        <w:t xml:space="preserve">-ый день в </w:t>
      </w:r>
      <w:r w:rsidR="00D1152F" w:rsidRPr="00FD0C36">
        <w:rPr>
          <w:rFonts w:ascii="GHEA Grapalat" w:hAnsi="GHEA Grapalat"/>
          <w:sz w:val="22"/>
          <w:szCs w:val="22"/>
        </w:rPr>
        <w:t>15</w:t>
      </w:r>
      <w:r w:rsidR="00F72794" w:rsidRPr="00FD0C36">
        <w:rPr>
          <w:rFonts w:ascii="GHEA Grapalat" w:hAnsi="GHEA Grapalat"/>
          <w:sz w:val="22"/>
          <w:szCs w:val="22"/>
        </w:rPr>
        <w:t>:00</w:t>
      </w:r>
      <w:r w:rsidR="000E21F2" w:rsidRPr="00FD0C36">
        <w:rPr>
          <w:rFonts w:ascii="GHEA Grapalat" w:hAnsi="GHEA Grapalat"/>
          <w:sz w:val="22"/>
          <w:szCs w:val="22"/>
        </w:rPr>
        <w:t xml:space="preserve"> со дня опубликования в бюллетене объявления и приглашения на настоящую процедуру.</w:t>
      </w:r>
    </w:p>
    <w:p w14:paraId="13C26F35" w14:textId="77777777" w:rsidR="000E21F2" w:rsidRPr="00FD0C36" w:rsidRDefault="000E21F2" w:rsidP="001D11DF">
      <w:pPr>
        <w:widowControl w:val="0"/>
        <w:ind w:firstLine="567"/>
        <w:jc w:val="both"/>
        <w:rPr>
          <w:rFonts w:ascii="GHEA Grapalat" w:hAnsi="GHEA Grapalat"/>
          <w:sz w:val="22"/>
          <w:szCs w:val="22"/>
        </w:rPr>
      </w:pPr>
      <w:r w:rsidRPr="00FD0C36">
        <w:rPr>
          <w:rFonts w:ascii="GHEA Grapalat" w:hAnsi="GHEA Grapalat"/>
          <w:sz w:val="22"/>
          <w:szCs w:val="22"/>
        </w:rPr>
        <w:t>На заседании по вскрытию</w:t>
      </w:r>
      <w:r w:rsidR="004411C1" w:rsidRPr="00FD0C36">
        <w:rPr>
          <w:rFonts w:ascii="GHEA Grapalat" w:hAnsi="GHEA Grapalat"/>
          <w:sz w:val="22"/>
          <w:szCs w:val="22"/>
        </w:rPr>
        <w:t xml:space="preserve"> и оценке</w:t>
      </w:r>
      <w:r w:rsidRPr="00FD0C36">
        <w:rPr>
          <w:rFonts w:ascii="GHEA Grapalat" w:hAnsi="GHEA Grapalat"/>
          <w:sz w:val="22"/>
          <w:szCs w:val="22"/>
        </w:rPr>
        <w:t xml:space="preserve"> заявок:</w:t>
      </w:r>
    </w:p>
    <w:p w14:paraId="2530F2A3" w14:textId="77777777" w:rsidR="000E21F2" w:rsidRPr="00FD0C36" w:rsidRDefault="000E21F2" w:rsidP="001D11DF">
      <w:pPr>
        <w:widowControl w:val="0"/>
        <w:ind w:firstLine="284"/>
        <w:jc w:val="both"/>
        <w:rPr>
          <w:rFonts w:ascii="GHEA Grapalat" w:hAnsi="GHEA Grapalat"/>
          <w:sz w:val="22"/>
          <w:szCs w:val="22"/>
        </w:rPr>
      </w:pPr>
      <w:r w:rsidRPr="00FD0C36">
        <w:rPr>
          <w:rFonts w:ascii="GHEA Grapalat" w:hAnsi="GHEA Grapalat"/>
          <w:sz w:val="22"/>
          <w:szCs w:val="22"/>
        </w:rPr>
        <w:t xml:space="preserve"> 1)</w:t>
      </w:r>
      <w:r w:rsidRPr="00FD0C36">
        <w:rPr>
          <w:rFonts w:ascii="GHEA Grapalat" w:hAnsi="GHEA Grapalat"/>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61D91B66" w14:textId="77777777" w:rsidR="000E21F2" w:rsidRPr="00FD0C36" w:rsidRDefault="000E21F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w:t>
      </w:r>
      <w:r w:rsidRPr="00FD0C36">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0FCFD22" w14:textId="77777777" w:rsidR="000E21F2" w:rsidRPr="00FD0C36" w:rsidRDefault="000E21F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а.</w:t>
      </w:r>
      <w:r w:rsidRPr="00FD0C36">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487DC76" w14:textId="77777777" w:rsidR="000E21F2" w:rsidRPr="00FD0C36" w:rsidRDefault="000E21F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б.</w:t>
      </w:r>
      <w:r w:rsidRPr="00FD0C36">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4B219646" w14:textId="77777777" w:rsidR="000E21F2" w:rsidRPr="00FD0C36" w:rsidRDefault="000E21F2"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w:t>
      </w:r>
      <w:r w:rsidRPr="00FD0C36">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28EDB7C" w14:textId="77777777" w:rsidR="009A796C" w:rsidRPr="00FD0C36" w:rsidRDefault="00FD2748" w:rsidP="001D11DF">
      <w:pPr>
        <w:pStyle w:val="BodyTextIndent2"/>
        <w:widowControl w:val="0"/>
        <w:tabs>
          <w:tab w:val="left" w:pos="1134"/>
        </w:tabs>
        <w:spacing w:line="240" w:lineRule="auto"/>
        <w:ind w:firstLine="567"/>
        <w:rPr>
          <w:rFonts w:ascii="GHEA Grapalat" w:hAnsi="GHEA Grapalat"/>
          <w:sz w:val="22"/>
          <w:szCs w:val="22"/>
        </w:rPr>
      </w:pPr>
      <w:r w:rsidRPr="00FD0C36">
        <w:rPr>
          <w:rFonts w:ascii="GHEA Grapalat" w:hAnsi="GHEA Grapalat"/>
          <w:sz w:val="22"/>
          <w:szCs w:val="22"/>
        </w:rPr>
        <w:t>8.2.</w:t>
      </w:r>
      <w:r w:rsidR="00D07367" w:rsidRPr="00FD0C36">
        <w:rPr>
          <w:rFonts w:ascii="GHEA Grapalat" w:hAnsi="GHEA Grapalat"/>
          <w:sz w:val="22"/>
          <w:szCs w:val="22"/>
        </w:rPr>
        <w:tab/>
      </w:r>
      <w:r w:rsidRPr="00FD0C36">
        <w:rPr>
          <w:rFonts w:ascii="GHEA Grapalat" w:hAnsi="GHEA Grapalat"/>
          <w:sz w:val="22"/>
          <w:szCs w:val="22"/>
        </w:rPr>
        <w:t xml:space="preserve">Заявки оцениваются в порядке, установленном настоящим приглашением. </w:t>
      </w:r>
    </w:p>
    <w:p w14:paraId="1D871F02" w14:textId="77777777" w:rsidR="002A665D" w:rsidRPr="00FD0C36" w:rsidRDefault="00CF34DE" w:rsidP="001D11DF">
      <w:pPr>
        <w:widowControl w:val="0"/>
        <w:ind w:firstLine="567"/>
        <w:jc w:val="both"/>
        <w:rPr>
          <w:sz w:val="22"/>
          <w:szCs w:val="22"/>
        </w:rPr>
      </w:pPr>
      <w:r w:rsidRPr="00FD0C36">
        <w:rPr>
          <w:rFonts w:ascii="GHEA Grapalat" w:hAnsi="GHEA Grapalat"/>
          <w:sz w:val="22"/>
          <w:szCs w:val="22"/>
        </w:rPr>
        <w:t>Е</w:t>
      </w:r>
      <w:r w:rsidR="00CA7C54" w:rsidRPr="00FD0C36">
        <w:rPr>
          <w:rFonts w:ascii="GHEA Grapalat" w:hAnsi="GHEA Grapalat"/>
          <w:sz w:val="22"/>
          <w:szCs w:val="22"/>
        </w:rPr>
        <w:t xml:space="preserve">сли количество лотов </w:t>
      </w:r>
      <w:r w:rsidR="00D42D33" w:rsidRPr="00FD0C36">
        <w:rPr>
          <w:rFonts w:ascii="GHEA Grapalat" w:hAnsi="GHEA Grapalat"/>
          <w:sz w:val="22"/>
          <w:szCs w:val="22"/>
        </w:rPr>
        <w:t xml:space="preserve">в </w:t>
      </w:r>
      <w:r w:rsidR="00CA7C54" w:rsidRPr="00FD0C36">
        <w:rPr>
          <w:rFonts w:ascii="GHEA Grapalat" w:hAnsi="GHEA Grapalat"/>
          <w:sz w:val="22"/>
          <w:szCs w:val="22"/>
        </w:rPr>
        <w:t>процедур</w:t>
      </w:r>
      <w:r w:rsidR="00D42D33" w:rsidRPr="00FD0C36">
        <w:rPr>
          <w:rFonts w:ascii="GHEA Grapalat" w:hAnsi="GHEA Grapalat"/>
          <w:sz w:val="22"/>
          <w:szCs w:val="22"/>
        </w:rPr>
        <w:t>е</w:t>
      </w:r>
      <w:r w:rsidR="00CA7C54" w:rsidRPr="00FD0C36">
        <w:rPr>
          <w:rFonts w:ascii="GHEA Grapalat" w:hAnsi="GHEA Grapalat"/>
          <w:sz w:val="22"/>
          <w:szCs w:val="22"/>
        </w:rPr>
        <w:t xml:space="preserve"> закупок не превышает семдесять пять</w:t>
      </w:r>
      <w:r w:rsidRPr="00FD0C36">
        <w:rPr>
          <w:rFonts w:ascii="GHEA Grapalat" w:hAnsi="GHEA Grapalat"/>
          <w:sz w:val="22"/>
          <w:szCs w:val="22"/>
        </w:rPr>
        <w:t xml:space="preserve"> лотов</w:t>
      </w:r>
      <w:r w:rsidR="00CA7C54" w:rsidRPr="00FD0C36">
        <w:rPr>
          <w:rFonts w:ascii="GHEA Grapalat" w:hAnsi="GHEA Grapalat"/>
          <w:sz w:val="22"/>
          <w:szCs w:val="22"/>
        </w:rPr>
        <w:t xml:space="preserve">- оценка </w:t>
      </w:r>
      <w:r w:rsidR="009A796C" w:rsidRPr="00FD0C36">
        <w:rPr>
          <w:rFonts w:ascii="GHEA Grapalat" w:hAnsi="GHEA Grapalat"/>
          <w:sz w:val="22"/>
          <w:szCs w:val="22"/>
        </w:rPr>
        <w:t xml:space="preserve">заявок осуществляется в течение </w:t>
      </w:r>
      <w:r w:rsidR="00CA7C54" w:rsidRPr="00FD0C36">
        <w:rPr>
          <w:rFonts w:ascii="GHEA Grapalat" w:hAnsi="GHEA Grapalat"/>
          <w:sz w:val="22"/>
          <w:szCs w:val="22"/>
        </w:rPr>
        <w:t xml:space="preserve">десяти </w:t>
      </w:r>
      <w:r w:rsidR="009A796C" w:rsidRPr="00FD0C36">
        <w:rPr>
          <w:rFonts w:ascii="GHEA Grapalat" w:hAnsi="GHEA Grapalat"/>
          <w:sz w:val="22"/>
          <w:szCs w:val="22"/>
        </w:rPr>
        <w:t>рабочих дней со дня истечения окончательного срока их подачи, а</w:t>
      </w:r>
      <w:r w:rsidR="00CA7C54" w:rsidRPr="00FD0C36">
        <w:rPr>
          <w:rFonts w:ascii="GHEA Grapalat" w:hAnsi="GHEA Grapalat"/>
          <w:sz w:val="22"/>
          <w:szCs w:val="22"/>
        </w:rPr>
        <w:t xml:space="preserve"> при превышении-</w:t>
      </w:r>
      <w:r w:rsidR="009A796C" w:rsidRPr="00FD0C36">
        <w:rPr>
          <w:rFonts w:ascii="GHEA Grapalat" w:hAnsi="GHEA Grapalat"/>
          <w:sz w:val="22"/>
          <w:szCs w:val="22"/>
        </w:rPr>
        <w:t xml:space="preserve"> в течение </w:t>
      </w:r>
      <w:r w:rsidR="00CA7C54" w:rsidRPr="00FD0C36">
        <w:rPr>
          <w:rFonts w:ascii="GHEA Grapalat" w:hAnsi="GHEA Grapalat"/>
          <w:sz w:val="22"/>
          <w:szCs w:val="22"/>
        </w:rPr>
        <w:t xml:space="preserve">пятнадцати </w:t>
      </w:r>
      <w:r w:rsidR="009A796C" w:rsidRPr="00FD0C36">
        <w:rPr>
          <w:rFonts w:ascii="GHEA Grapalat" w:hAnsi="GHEA Grapalat"/>
          <w:sz w:val="22"/>
          <w:szCs w:val="22"/>
        </w:rPr>
        <w:t>рабочих дней.</w:t>
      </w:r>
    </w:p>
    <w:p w14:paraId="63BD45F9" w14:textId="77777777" w:rsidR="00ED6836" w:rsidRPr="00FD0C36" w:rsidRDefault="00745561" w:rsidP="001D11DF">
      <w:pPr>
        <w:widowControl w:val="0"/>
        <w:ind w:firstLine="567"/>
        <w:jc w:val="both"/>
        <w:rPr>
          <w:rFonts w:ascii="GHEA Grapalat" w:hAnsi="GHEA Grapalat" w:cs="Sylfaen"/>
          <w:sz w:val="22"/>
          <w:szCs w:val="22"/>
        </w:rPr>
      </w:pPr>
      <w:r w:rsidRPr="00FD0C36">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D0C36">
        <w:rPr>
          <w:rFonts w:ascii="GHEA Grapalat" w:hAnsi="GHEA Grapalat"/>
          <w:sz w:val="22"/>
          <w:szCs w:val="22"/>
        </w:rPr>
        <w:t xml:space="preserve"> и оценке </w:t>
      </w:r>
      <w:r w:rsidRPr="00FD0C36">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FD0C36">
        <w:rPr>
          <w:rFonts w:ascii="GHEA Grapalat" w:hAnsi="GHEA Grapalat"/>
          <w:sz w:val="22"/>
          <w:szCs w:val="22"/>
        </w:rPr>
        <w:t>.</w:t>
      </w:r>
    </w:p>
    <w:p w14:paraId="6F324EC6" w14:textId="77777777" w:rsidR="00B514E8" w:rsidRPr="00FD0C36" w:rsidRDefault="00FD2748" w:rsidP="001D11DF">
      <w:pPr>
        <w:pStyle w:val="BodyTextIndent2"/>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t>8.</w:t>
      </w:r>
      <w:r w:rsidR="00BD1509" w:rsidRPr="00FD0C36">
        <w:rPr>
          <w:rFonts w:ascii="GHEA Grapalat" w:hAnsi="GHEA Grapalat"/>
          <w:sz w:val="22"/>
          <w:szCs w:val="22"/>
        </w:rPr>
        <w:t>3</w:t>
      </w:r>
      <w:r w:rsidR="00D07367" w:rsidRPr="00FD0C36">
        <w:rPr>
          <w:rFonts w:ascii="GHEA Grapalat" w:hAnsi="GHEA Grapalat"/>
          <w:sz w:val="22"/>
          <w:szCs w:val="22"/>
        </w:rPr>
        <w:t>.</w:t>
      </w:r>
      <w:r w:rsidR="00D07367" w:rsidRPr="00FD0C36">
        <w:rPr>
          <w:rFonts w:ascii="GHEA Grapalat" w:hAnsi="GHEA Grapalat"/>
          <w:sz w:val="22"/>
          <w:szCs w:val="22"/>
        </w:rPr>
        <w:tab/>
      </w:r>
      <w:r w:rsidR="00D22CBB" w:rsidRPr="00FD0C36">
        <w:rPr>
          <w:rFonts w:ascii="GHEA Grapalat" w:hAnsi="GHEA Grapalat"/>
          <w:sz w:val="22"/>
          <w:szCs w:val="22"/>
        </w:rPr>
        <w:t>Отобранный у</w:t>
      </w:r>
      <w:r w:rsidRPr="00FD0C36">
        <w:rPr>
          <w:rFonts w:ascii="GHEA Grapalat" w:hAnsi="GHEA Grapalat"/>
          <w:sz w:val="22"/>
          <w:szCs w:val="22"/>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D0C36">
        <w:rPr>
          <w:rFonts w:ascii="GHEA Grapalat" w:hAnsi="GHEA Grapalat"/>
          <w:sz w:val="22"/>
          <w:szCs w:val="22"/>
        </w:rPr>
        <w:t>отобранного</w:t>
      </w:r>
      <w:r w:rsidR="0066621D" w:rsidRPr="00FD0C36">
        <w:rPr>
          <w:rFonts w:ascii="GHEA Grapalat" w:hAnsi="GHEA Grapalat"/>
          <w:sz w:val="22"/>
          <w:szCs w:val="22"/>
        </w:rPr>
        <w:t xml:space="preserve"> участника</w:t>
      </w:r>
      <w:r w:rsidR="009A0BDF" w:rsidRPr="00FD0C36">
        <w:rPr>
          <w:rFonts w:ascii="GHEA Grapalat" w:hAnsi="GHEA Grapalat"/>
          <w:sz w:val="22"/>
          <w:szCs w:val="22"/>
        </w:rPr>
        <w:t xml:space="preserve"> и </w:t>
      </w:r>
      <w:r w:rsidRPr="00FD0C36">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FD0C36">
        <w:rPr>
          <w:rFonts w:ascii="GHEA Grapalat" w:hAnsi="GHEA Grapalat"/>
          <w:sz w:val="22"/>
          <w:szCs w:val="22"/>
        </w:rPr>
        <w:t>.</w:t>
      </w:r>
    </w:p>
    <w:p w14:paraId="780502A7" w14:textId="77777777" w:rsidR="00096865" w:rsidRPr="00FD0C36" w:rsidRDefault="00FD2748" w:rsidP="001D11DF">
      <w:pPr>
        <w:pStyle w:val="BodyTextIndent"/>
        <w:widowControl w:val="0"/>
        <w:tabs>
          <w:tab w:val="left" w:pos="1134"/>
        </w:tabs>
        <w:spacing w:line="240" w:lineRule="auto"/>
        <w:ind w:firstLine="567"/>
        <w:rPr>
          <w:rFonts w:ascii="GHEA Grapalat" w:hAnsi="GHEA Grapalat" w:cs="Sylfaen"/>
          <w:i w:val="0"/>
          <w:sz w:val="32"/>
          <w:szCs w:val="24"/>
        </w:rPr>
      </w:pPr>
      <w:r w:rsidRPr="00FD0C36">
        <w:rPr>
          <w:rFonts w:ascii="GHEA Grapalat" w:hAnsi="GHEA Grapalat"/>
          <w:i w:val="0"/>
          <w:sz w:val="22"/>
          <w:szCs w:val="22"/>
        </w:rPr>
        <w:t>8.</w:t>
      </w:r>
      <w:r w:rsidR="00023B6C" w:rsidRPr="00FD0C36">
        <w:rPr>
          <w:rFonts w:ascii="GHEA Grapalat" w:hAnsi="GHEA Grapalat"/>
          <w:i w:val="0"/>
          <w:sz w:val="22"/>
          <w:szCs w:val="22"/>
        </w:rPr>
        <w:t>4</w:t>
      </w:r>
      <w:r w:rsidR="00644850" w:rsidRPr="00FD0C36">
        <w:rPr>
          <w:rFonts w:ascii="GHEA Grapalat" w:hAnsi="GHEA Grapalat"/>
          <w:i w:val="0"/>
          <w:sz w:val="22"/>
          <w:szCs w:val="22"/>
        </w:rPr>
        <w:t>.</w:t>
      </w:r>
      <w:r w:rsidR="00644850" w:rsidRPr="00FD0C36">
        <w:rPr>
          <w:rFonts w:ascii="GHEA Grapalat" w:hAnsi="GHEA Grapalat"/>
          <w:i w:val="0"/>
          <w:sz w:val="22"/>
          <w:szCs w:val="22"/>
        </w:rPr>
        <w:tab/>
      </w:r>
      <w:r w:rsidRPr="00FD0C36">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F72794" w:rsidRPr="00FD0C36">
        <w:rPr>
          <w:rFonts w:ascii="GHEA Grapalat" w:hAnsi="GHEA Grapalat" w:cs="Arial"/>
          <w:i w:val="0"/>
          <w:sz w:val="24"/>
          <w:shd w:val="clear" w:color="auto" w:fill="FFFFFF"/>
        </w:rPr>
        <w:t>Центральным банком Армении в день открытия заявок</w:t>
      </w:r>
      <w:r w:rsidR="00A01157" w:rsidRPr="00FD0C36">
        <w:rPr>
          <w:rFonts w:ascii="GHEA Grapalat" w:hAnsi="GHEA Grapalat"/>
          <w:i w:val="0"/>
          <w:sz w:val="22"/>
          <w:szCs w:val="22"/>
        </w:rPr>
        <w:t>.</w:t>
      </w:r>
    </w:p>
    <w:p w14:paraId="7343C344" w14:textId="77777777" w:rsidR="00096865" w:rsidRPr="00FD0C36" w:rsidRDefault="00FD2748" w:rsidP="001D11DF">
      <w:pPr>
        <w:pStyle w:val="BodyTextIndent"/>
        <w:widowControl w:val="0"/>
        <w:tabs>
          <w:tab w:val="left" w:pos="1134"/>
        </w:tabs>
        <w:spacing w:line="240" w:lineRule="auto"/>
        <w:ind w:firstLine="567"/>
        <w:rPr>
          <w:rFonts w:ascii="GHEA Grapalat" w:hAnsi="GHEA Grapalat" w:cs="Sylfaen"/>
          <w:i w:val="0"/>
          <w:sz w:val="22"/>
          <w:szCs w:val="22"/>
        </w:rPr>
      </w:pPr>
      <w:r w:rsidRPr="00FD0C36">
        <w:rPr>
          <w:rFonts w:ascii="GHEA Grapalat" w:hAnsi="GHEA Grapalat"/>
          <w:i w:val="0"/>
          <w:sz w:val="22"/>
          <w:szCs w:val="22"/>
        </w:rPr>
        <w:lastRenderedPageBreak/>
        <w:t>8.</w:t>
      </w:r>
      <w:r w:rsidR="007939CF" w:rsidRPr="00FD0C36">
        <w:rPr>
          <w:rFonts w:ascii="GHEA Grapalat" w:hAnsi="GHEA Grapalat"/>
          <w:i w:val="0"/>
          <w:sz w:val="22"/>
          <w:szCs w:val="22"/>
        </w:rPr>
        <w:t>5</w:t>
      </w:r>
      <w:r w:rsidRPr="00FD0C36">
        <w:rPr>
          <w:rFonts w:ascii="GHEA Grapalat" w:hAnsi="GHEA Grapalat"/>
          <w:i w:val="0"/>
          <w:sz w:val="22"/>
          <w:szCs w:val="22"/>
        </w:rPr>
        <w:t>.</w:t>
      </w:r>
      <w:r w:rsidR="00644850" w:rsidRPr="00FD0C36">
        <w:rPr>
          <w:rFonts w:ascii="GHEA Grapalat" w:hAnsi="GHEA Grapalat"/>
          <w:i w:val="0"/>
          <w:sz w:val="22"/>
          <w:szCs w:val="22"/>
        </w:rPr>
        <w:tab/>
      </w:r>
      <w:r w:rsidRPr="00FD0C36">
        <w:rPr>
          <w:rFonts w:ascii="GHEA Grapalat" w:hAnsi="GHEA Grapalat"/>
          <w:i w:val="0"/>
          <w:sz w:val="22"/>
          <w:szCs w:val="22"/>
        </w:rPr>
        <w:t>Переговоры между комиссией, заказчиком и участниками запрещаются, за исключением случаев,</w:t>
      </w:r>
    </w:p>
    <w:p w14:paraId="09A6F8A0" w14:textId="77777777" w:rsidR="00096865" w:rsidRPr="00FD0C36" w:rsidRDefault="00096865" w:rsidP="001D11DF">
      <w:pPr>
        <w:pStyle w:val="BodyTextIndent"/>
        <w:widowControl w:val="0"/>
        <w:tabs>
          <w:tab w:val="left" w:pos="1134"/>
        </w:tabs>
        <w:spacing w:line="240" w:lineRule="auto"/>
        <w:ind w:firstLine="567"/>
        <w:rPr>
          <w:rFonts w:ascii="GHEA Grapalat" w:hAnsi="GHEA Grapalat" w:cs="Sylfaen"/>
          <w:i w:val="0"/>
          <w:sz w:val="22"/>
          <w:szCs w:val="22"/>
        </w:rPr>
      </w:pPr>
      <w:r w:rsidRPr="00FD0C36">
        <w:rPr>
          <w:rFonts w:ascii="GHEA Grapalat" w:hAnsi="GHEA Grapalat"/>
          <w:i w:val="0"/>
          <w:sz w:val="22"/>
          <w:szCs w:val="22"/>
        </w:rPr>
        <w:t>1)</w:t>
      </w:r>
      <w:r w:rsidR="00644850" w:rsidRPr="00FD0C36">
        <w:rPr>
          <w:rFonts w:ascii="GHEA Grapalat" w:hAnsi="GHEA Grapalat"/>
          <w:i w:val="0"/>
          <w:sz w:val="22"/>
          <w:szCs w:val="22"/>
        </w:rPr>
        <w:tab/>
      </w:r>
      <w:r w:rsidRPr="00FD0C36">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D0C36">
        <w:rPr>
          <w:rFonts w:ascii="Courier New" w:hAnsi="Courier New" w:cs="Courier New"/>
          <w:i w:val="0"/>
          <w:sz w:val="22"/>
          <w:szCs w:val="22"/>
          <w:lang w:val="en-US"/>
        </w:rPr>
        <w:t> </w:t>
      </w:r>
      <w:r w:rsidRPr="00FD0C36">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w:t>
      </w:r>
      <w:r w:rsidR="00AA7117" w:rsidRPr="00FD0C36">
        <w:rPr>
          <w:rFonts w:ascii="GHEA Grapalat" w:hAnsi="GHEA Grapalat"/>
          <w:i w:val="0"/>
          <w:sz w:val="22"/>
          <w:szCs w:val="22"/>
        </w:rPr>
        <w:t xml:space="preserve"> </w:t>
      </w:r>
      <w:r w:rsidRPr="00FD0C36">
        <w:rPr>
          <w:rFonts w:ascii="GHEA Grapalat" w:hAnsi="GHEA Grapalat"/>
          <w:i w:val="0"/>
          <w:sz w:val="22"/>
          <w:szCs w:val="22"/>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659CBB69" w14:textId="77777777" w:rsidR="00096865" w:rsidRPr="00FD0C36" w:rsidDel="00992C40" w:rsidRDefault="00096865" w:rsidP="001D11DF">
      <w:pPr>
        <w:pStyle w:val="BodyTextIndent2"/>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t>2)</w:t>
      </w:r>
      <w:r w:rsidR="00644850" w:rsidRPr="00FD0C36">
        <w:rPr>
          <w:rFonts w:ascii="GHEA Grapalat" w:hAnsi="GHEA Grapalat"/>
          <w:sz w:val="22"/>
          <w:szCs w:val="22"/>
        </w:rPr>
        <w:tab/>
      </w:r>
      <w:r w:rsidRPr="00FD0C36">
        <w:rPr>
          <w:rFonts w:ascii="GHEA Grapalat" w:hAnsi="GHEA Grapalat"/>
          <w:sz w:val="22"/>
          <w:szCs w:val="22"/>
        </w:rPr>
        <w:t>иных случаев, предусмотренных Законом.</w:t>
      </w:r>
    </w:p>
    <w:p w14:paraId="48CE8835" w14:textId="77777777" w:rsidR="009B6D58" w:rsidRPr="00FD0C36" w:rsidRDefault="00FD274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8.</w:t>
      </w:r>
      <w:r w:rsidR="002E30B8" w:rsidRPr="00FD0C36">
        <w:rPr>
          <w:rFonts w:ascii="GHEA Grapalat" w:hAnsi="GHEA Grapalat"/>
          <w:szCs w:val="22"/>
        </w:rPr>
        <w:t>6</w:t>
      </w:r>
      <w:r w:rsidRPr="00FD0C36">
        <w:rPr>
          <w:rFonts w:ascii="GHEA Grapalat" w:hAnsi="GHEA Grapalat"/>
          <w:szCs w:val="22"/>
        </w:rPr>
        <w:t>.</w:t>
      </w:r>
      <w:r w:rsidR="00644850" w:rsidRPr="00FD0C36">
        <w:rPr>
          <w:rFonts w:ascii="GHEA Grapalat" w:hAnsi="GHEA Grapalat"/>
          <w:szCs w:val="22"/>
        </w:rPr>
        <w:tab/>
      </w:r>
      <w:r w:rsidRPr="00FD0C36">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D0C36">
        <w:rPr>
          <w:rFonts w:ascii="GHEA Grapalat" w:hAnsi="GHEA Grapalat"/>
          <w:szCs w:val="22"/>
        </w:rPr>
        <w:t>отобранного</w:t>
      </w:r>
      <w:r w:rsidR="00970000" w:rsidRPr="00FD0C36">
        <w:rPr>
          <w:rFonts w:ascii="GHEA Grapalat" w:hAnsi="GHEA Grapalat"/>
          <w:szCs w:val="22"/>
        </w:rPr>
        <w:t xml:space="preserve"> участника</w:t>
      </w:r>
      <w:r w:rsidR="00A00A1F" w:rsidRPr="00FD0C36">
        <w:rPr>
          <w:rFonts w:ascii="GHEA Grapalat" w:hAnsi="GHEA Grapalat"/>
          <w:szCs w:val="22"/>
        </w:rPr>
        <w:t xml:space="preserve"> и </w:t>
      </w:r>
      <w:r w:rsidRPr="00FD0C36">
        <w:rPr>
          <w:rFonts w:ascii="GHEA Grapalat" w:hAnsi="GHEA Grapalat"/>
          <w:szCs w:val="22"/>
        </w:rPr>
        <w:t xml:space="preserve">участников, </w:t>
      </w:r>
      <w:r w:rsidR="00A00A1F" w:rsidRPr="00FD0C36">
        <w:rPr>
          <w:rFonts w:ascii="GHEA Grapalat" w:hAnsi="GHEA Grapalat"/>
          <w:szCs w:val="22"/>
        </w:rPr>
        <w:t xml:space="preserve"> занявших </w:t>
      </w:r>
      <w:r w:rsidRPr="00FD0C36">
        <w:rPr>
          <w:rFonts w:ascii="GHEA Grapalat" w:hAnsi="GHEA Grapalat"/>
          <w:szCs w:val="22"/>
        </w:rPr>
        <w:t xml:space="preserve">последующие места. </w:t>
      </w:r>
      <w:r w:rsidR="00F5168A" w:rsidRPr="00FD0C36">
        <w:rPr>
          <w:rFonts w:ascii="GHEA Grapalat" w:hAnsi="GHEA Grapalat"/>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FD0C36">
        <w:rPr>
          <w:rFonts w:ascii="GHEA Grapalat" w:hAnsi="GHEA Grapalat"/>
          <w:szCs w:val="22"/>
        </w:rPr>
        <w:t>приглашения</w:t>
      </w:r>
      <w:r w:rsidR="005A3D17" w:rsidRPr="00FD0C36">
        <w:rPr>
          <w:rFonts w:ascii="GHEA Grapalat" w:hAnsi="GHEA Grapalat"/>
          <w:szCs w:val="22"/>
        </w:rPr>
        <w:t>.</w:t>
      </w:r>
      <w:r w:rsidR="00D877C5" w:rsidRPr="00FD0C36">
        <w:rPr>
          <w:rFonts w:ascii="GHEA Grapalat" w:hAnsi="GHEA Grapalat"/>
          <w:szCs w:val="22"/>
        </w:rPr>
        <w:t xml:space="preserve"> </w:t>
      </w:r>
      <w:r w:rsidRPr="00FD0C36">
        <w:rPr>
          <w:rFonts w:ascii="GHEA Grapalat" w:hAnsi="GHEA Grapalat"/>
          <w:szCs w:val="22"/>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D0C36">
        <w:rPr>
          <w:rFonts w:ascii="GHEA Grapalat" w:hAnsi="GHEA Grapalat"/>
          <w:szCs w:val="22"/>
        </w:rPr>
        <w:t>ании части 6 статьи 15 Закона:</w:t>
      </w:r>
    </w:p>
    <w:p w14:paraId="364C23A9" w14:textId="77777777" w:rsidR="009B6D58" w:rsidRPr="00FD0C36" w:rsidRDefault="009B6D5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а.</w:t>
      </w:r>
      <w:r w:rsidR="00186559" w:rsidRPr="00FD0C36">
        <w:rPr>
          <w:rFonts w:ascii="GHEA Grapalat" w:hAnsi="GHEA Grapalat"/>
          <w:szCs w:val="22"/>
        </w:rPr>
        <w:tab/>
      </w:r>
      <w:r w:rsidRPr="00FD0C36">
        <w:rPr>
          <w:rFonts w:ascii="GHEA Grapalat" w:hAnsi="GHEA Grapalat"/>
          <w:szCs w:val="22"/>
        </w:rPr>
        <w:t>для определения</w:t>
      </w:r>
      <w:r w:rsidR="005F09CE" w:rsidRPr="00FD0C36">
        <w:rPr>
          <w:rFonts w:ascii="GHEA Grapalat" w:hAnsi="GHEA Grapalat"/>
          <w:szCs w:val="22"/>
        </w:rPr>
        <w:t xml:space="preserve"> отобранного</w:t>
      </w:r>
      <w:r w:rsidR="000C6E1C" w:rsidRPr="00FD0C36">
        <w:rPr>
          <w:rFonts w:ascii="GHEA Grapalat" w:hAnsi="GHEA Grapalat"/>
          <w:szCs w:val="22"/>
        </w:rPr>
        <w:t xml:space="preserve"> участника</w:t>
      </w:r>
      <w:r w:rsidR="005F09CE" w:rsidRPr="00FD0C36">
        <w:rPr>
          <w:rFonts w:ascii="GHEA Grapalat" w:hAnsi="GHEA Grapalat"/>
          <w:szCs w:val="22"/>
        </w:rPr>
        <w:t xml:space="preserve"> и</w:t>
      </w:r>
      <w:r w:rsidRPr="00FD0C36">
        <w:rPr>
          <w:rFonts w:ascii="GHEA Grapalat" w:hAnsi="GHEA Grapalat"/>
          <w:szCs w:val="22"/>
        </w:rPr>
        <w:t xml:space="preserve"> участников, занявших последующие места, с</w:t>
      </w:r>
      <w:r w:rsidR="00A50C53" w:rsidRPr="00FD0C36">
        <w:rPr>
          <w:rFonts w:ascii="Courier New" w:hAnsi="Courier New" w:cs="Courier New"/>
          <w:szCs w:val="22"/>
          <w:lang w:val="en-US"/>
        </w:rPr>
        <w:t> </w:t>
      </w:r>
      <w:r w:rsidRPr="00FD0C36">
        <w:rPr>
          <w:rFonts w:ascii="GHEA Grapalat" w:hAnsi="GHEA Grapalat"/>
          <w:szCs w:val="22"/>
        </w:rPr>
        <w:t>целью сокращения предложенных на заседании комиссии цен, со всеми участниками,</w:t>
      </w:r>
      <w:r w:rsidR="00AA7117" w:rsidRPr="00FD0C36">
        <w:rPr>
          <w:rFonts w:ascii="GHEA Grapalat" w:hAnsi="GHEA Grapalat"/>
          <w:szCs w:val="22"/>
        </w:rPr>
        <w:t xml:space="preserve"> </w:t>
      </w:r>
      <w:r w:rsidRPr="00FD0C36">
        <w:rPr>
          <w:rFonts w:ascii="GHEA Grapalat" w:hAnsi="GHEA Grapalat"/>
          <w:szCs w:val="22"/>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2200CC09" w14:textId="77777777" w:rsidR="009B6D58" w:rsidRPr="00FD0C36" w:rsidRDefault="009B6D5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б.</w:t>
      </w:r>
      <w:r w:rsidR="00186559" w:rsidRPr="00FD0C36">
        <w:rPr>
          <w:rFonts w:ascii="GHEA Grapalat" w:hAnsi="GHEA Grapalat"/>
          <w:szCs w:val="22"/>
        </w:rPr>
        <w:tab/>
      </w:r>
      <w:r w:rsidRPr="00FD0C36">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0A7854" w:rsidRPr="00FD0C36">
        <w:rPr>
          <w:rFonts w:ascii="GHEA Grapalat" w:hAnsi="GHEA Grapalat"/>
          <w:szCs w:val="22"/>
        </w:rPr>
        <w:t>в электронной форме</w:t>
      </w:r>
      <w:r w:rsidRPr="00FD0C36">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13A02D3E" w14:textId="77777777" w:rsidR="009B6D58" w:rsidRPr="00FD0C36" w:rsidRDefault="009B6D5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в.</w:t>
      </w:r>
      <w:r w:rsidR="00186559" w:rsidRPr="00FD0C36">
        <w:rPr>
          <w:rFonts w:ascii="GHEA Grapalat" w:hAnsi="GHEA Grapalat"/>
          <w:szCs w:val="22"/>
        </w:rPr>
        <w:tab/>
      </w:r>
      <w:r w:rsidRPr="00FD0C36">
        <w:rPr>
          <w:rFonts w:ascii="GHEA Grapalat" w:hAnsi="GHEA Grapalat"/>
          <w:szCs w:val="22"/>
        </w:rPr>
        <w:t xml:space="preserve">переговоры проводятся не раннее чем на второй и не позднее чем на </w:t>
      </w:r>
      <w:r w:rsidR="00996FDC" w:rsidRPr="00FD0C36">
        <w:rPr>
          <w:rFonts w:ascii="GHEA Grapalat" w:hAnsi="GHEA Grapalat"/>
          <w:szCs w:val="22"/>
        </w:rPr>
        <w:t xml:space="preserve">пятый </w:t>
      </w:r>
      <w:r w:rsidRPr="00FD0C36">
        <w:rPr>
          <w:rFonts w:ascii="GHEA Grapalat" w:hAnsi="GHEA Grapalat"/>
          <w:szCs w:val="22"/>
        </w:rPr>
        <w:t>рабочий день со дня отправки извещения</w:t>
      </w:r>
      <w:r w:rsidR="00A50C53" w:rsidRPr="00FD0C36">
        <w:rPr>
          <w:rFonts w:ascii="GHEA Grapalat" w:hAnsi="GHEA Grapalat"/>
          <w:szCs w:val="22"/>
        </w:rPr>
        <w:t>,</w:t>
      </w:r>
    </w:p>
    <w:p w14:paraId="02F4714E" w14:textId="77777777" w:rsidR="009B6D58" w:rsidRPr="00FD0C36" w:rsidRDefault="009B6D5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г.</w:t>
      </w:r>
      <w:r w:rsidR="00186559" w:rsidRPr="00FD0C36">
        <w:rPr>
          <w:rFonts w:ascii="GHEA Grapalat" w:hAnsi="GHEA Grapalat"/>
          <w:szCs w:val="22"/>
        </w:rPr>
        <w:tab/>
      </w:r>
      <w:r w:rsidRPr="00FD0C36">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6AB5F47" w14:textId="77777777" w:rsidR="009B6D58" w:rsidRPr="00FD0C36" w:rsidRDefault="009B6D5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д.</w:t>
      </w:r>
      <w:r w:rsidR="00186559" w:rsidRPr="00FD0C36">
        <w:rPr>
          <w:rFonts w:ascii="GHEA Grapalat" w:hAnsi="GHEA Grapalat"/>
          <w:szCs w:val="22"/>
        </w:rPr>
        <w:tab/>
      </w:r>
      <w:r w:rsidRPr="00FD0C36">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FD0C36">
        <w:rPr>
          <w:rFonts w:ascii="GHEA Grapalat" w:hAnsi="GHEA Grapalat"/>
          <w:szCs w:val="22"/>
        </w:rPr>
        <w:t xml:space="preserve">присутствующим на переговорах </w:t>
      </w:r>
      <w:r w:rsidRPr="00FD0C36">
        <w:rPr>
          <w:rFonts w:ascii="GHEA Grapalat" w:hAnsi="GHEA Grapalat"/>
          <w:szCs w:val="22"/>
        </w:rPr>
        <w:t>участниками</w:t>
      </w:r>
      <w:r w:rsidR="001D129F" w:rsidRPr="00FD0C36">
        <w:rPr>
          <w:rFonts w:ascii="GHEA Grapalat" w:hAnsi="GHEA Grapalat"/>
          <w:szCs w:val="22"/>
        </w:rPr>
        <w:t xml:space="preserve"> </w:t>
      </w:r>
      <w:r w:rsidRPr="00FD0C36">
        <w:rPr>
          <w:rFonts w:ascii="GHEA Grapalat" w:hAnsi="GHEA Grapalat"/>
          <w:szCs w:val="22"/>
        </w:rPr>
        <w:t xml:space="preserve">ценам, </w:t>
      </w:r>
      <w:r w:rsidR="00927888" w:rsidRPr="00FD0C36">
        <w:rPr>
          <w:rFonts w:ascii="GHEA Grapalat" w:hAnsi="GHEA Grapalat"/>
          <w:szCs w:val="22"/>
        </w:rPr>
        <w:t xml:space="preserve">которые </w:t>
      </w:r>
      <w:r w:rsidRPr="00FD0C36">
        <w:rPr>
          <w:rFonts w:ascii="GHEA Grapalat" w:hAnsi="GHEA Grapalat"/>
          <w:szCs w:val="22"/>
        </w:rPr>
        <w:t xml:space="preserve">не </w:t>
      </w:r>
      <w:r w:rsidR="00927888" w:rsidRPr="00FD0C36">
        <w:rPr>
          <w:rFonts w:ascii="GHEA Grapalat" w:hAnsi="GHEA Grapalat"/>
          <w:szCs w:val="22"/>
        </w:rPr>
        <w:t>превышают цену, установленную  заявкой на закупку</w:t>
      </w:r>
      <w:r w:rsidRPr="00FD0C36">
        <w:rPr>
          <w:rFonts w:ascii="GHEA Grapalat" w:hAnsi="GHEA Grapalat"/>
          <w:szCs w:val="22"/>
        </w:rPr>
        <w:t>, определяются и объявляются</w:t>
      </w:r>
      <w:r w:rsidR="00A134CC" w:rsidRPr="00FD0C36">
        <w:rPr>
          <w:rFonts w:ascii="GHEA Grapalat" w:hAnsi="GHEA Grapalat"/>
          <w:szCs w:val="22"/>
        </w:rPr>
        <w:t xml:space="preserve"> отобранный участник и</w:t>
      </w:r>
      <w:r w:rsidRPr="00FD0C36">
        <w:rPr>
          <w:rFonts w:ascii="GHEA Grapalat" w:hAnsi="GHEA Grapalat"/>
          <w:szCs w:val="22"/>
        </w:rPr>
        <w:t xml:space="preserve"> участники, занявшие последующие места,</w:t>
      </w:r>
    </w:p>
    <w:p w14:paraId="27730B80" w14:textId="77777777" w:rsidR="008F2148" w:rsidRPr="00FD0C36" w:rsidRDefault="009B6D58"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е.</w:t>
      </w:r>
      <w:r w:rsidR="00C37724" w:rsidRPr="00FD0C36">
        <w:rPr>
          <w:rFonts w:ascii="GHEA Grapalat" w:hAnsi="GHEA Grapalat"/>
          <w:szCs w:val="22"/>
        </w:rPr>
        <w:tab/>
      </w:r>
      <w:r w:rsidRPr="00FD0C36">
        <w:rPr>
          <w:rFonts w:ascii="GHEA Grapalat" w:hAnsi="GHEA Grapalat"/>
          <w:szCs w:val="22"/>
        </w:rPr>
        <w:t xml:space="preserve">если на момент истечения установленного для переговоров окончательного срока представленные </w:t>
      </w:r>
      <w:r w:rsidR="009639FF" w:rsidRPr="00FD0C36">
        <w:rPr>
          <w:rFonts w:ascii="GHEA Grapalat" w:hAnsi="GHEA Grapalat"/>
          <w:szCs w:val="22"/>
        </w:rPr>
        <w:t xml:space="preserve">присутствующим на переговорах </w:t>
      </w:r>
      <w:r w:rsidRPr="00FD0C36">
        <w:rPr>
          <w:rFonts w:ascii="GHEA Grapalat" w:hAnsi="GHEA Grapalat"/>
          <w:szCs w:val="22"/>
        </w:rPr>
        <w:t>участниками цены превышают цену, установленную заявкой на закупку,</w:t>
      </w:r>
      <w:r w:rsidR="008F2148" w:rsidRPr="00FD0C36">
        <w:rPr>
          <w:rFonts w:ascii="GHEA Grapalat" w:hAnsi="GHEA Grapalat"/>
          <w:szCs w:val="22"/>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038CFCDA" w14:textId="77777777" w:rsidR="00235D56" w:rsidRPr="00FD0C36" w:rsidRDefault="008F2148"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w:t>
      </w:r>
      <w:r w:rsidRPr="00FD0C36">
        <w:rPr>
          <w:szCs w:val="22"/>
        </w:rPr>
        <w:t xml:space="preserve"> </w:t>
      </w:r>
      <w:r w:rsidRPr="00FD0C36">
        <w:rPr>
          <w:rFonts w:ascii="GHEA Grapalat" w:hAnsi="GHEA Grapalat"/>
          <w:szCs w:val="22"/>
        </w:rPr>
        <w:t xml:space="preserve">по характеристикам одного и того же предмета закупки в данном календарном году уже была организована </w:t>
      </w:r>
      <w:r w:rsidR="00144E38" w:rsidRPr="00FD0C36">
        <w:rPr>
          <w:rFonts w:ascii="GHEA Grapalat" w:hAnsi="GHEA Grapalat"/>
          <w:szCs w:val="22"/>
        </w:rPr>
        <w:t xml:space="preserve">как минимум одна </w:t>
      </w:r>
      <w:r w:rsidRPr="00FD0C36">
        <w:rPr>
          <w:rFonts w:ascii="GHEA Grapalat" w:hAnsi="GHEA Grapalat"/>
          <w:szCs w:val="22"/>
        </w:rPr>
        <w:t xml:space="preserve">конкурентная процедура закупки, которая была объявлена несостоявшейся </w:t>
      </w:r>
      <w:r w:rsidR="00E23F8C" w:rsidRPr="00FD0C36">
        <w:rPr>
          <w:rFonts w:ascii="GHEA Grapalat" w:hAnsi="GHEA Grapalat"/>
          <w:szCs w:val="22"/>
        </w:rPr>
        <w:t>на основании</w:t>
      </w:r>
      <w:r w:rsidR="00144E38" w:rsidRPr="00FD0C36">
        <w:rPr>
          <w:rFonts w:ascii="GHEA Grapalat" w:hAnsi="GHEA Grapalat"/>
          <w:szCs w:val="22"/>
        </w:rPr>
        <w:t xml:space="preserve"> того, что</w:t>
      </w:r>
      <w:r w:rsidRPr="00FD0C36">
        <w:rPr>
          <w:rFonts w:ascii="GHEA Grapalat" w:hAnsi="GHEA Grapalat"/>
          <w:szCs w:val="22"/>
        </w:rPr>
        <w:t xml:space="preserve"> представленны</w:t>
      </w:r>
      <w:r w:rsidR="00144E38" w:rsidRPr="00FD0C36">
        <w:rPr>
          <w:rFonts w:ascii="GHEA Grapalat" w:hAnsi="GHEA Grapalat"/>
          <w:szCs w:val="22"/>
        </w:rPr>
        <w:t>е</w:t>
      </w:r>
      <w:r w:rsidRPr="00FD0C36">
        <w:rPr>
          <w:rFonts w:ascii="GHEA Grapalat" w:hAnsi="GHEA Grapalat"/>
          <w:szCs w:val="22"/>
        </w:rPr>
        <w:t xml:space="preserve"> участниками цен</w:t>
      </w:r>
      <w:r w:rsidR="00144E38" w:rsidRPr="00FD0C36">
        <w:rPr>
          <w:rFonts w:ascii="GHEA Grapalat" w:hAnsi="GHEA Grapalat"/>
          <w:szCs w:val="22"/>
        </w:rPr>
        <w:t>ы</w:t>
      </w:r>
      <w:r w:rsidRPr="00FD0C36">
        <w:rPr>
          <w:rFonts w:ascii="GHEA Grapalat" w:hAnsi="GHEA Grapalat"/>
          <w:szCs w:val="22"/>
        </w:rPr>
        <w:t xml:space="preserve"> пре</w:t>
      </w:r>
      <w:r w:rsidR="00144E38" w:rsidRPr="00FD0C36">
        <w:rPr>
          <w:rFonts w:ascii="GHEA Grapalat" w:hAnsi="GHEA Grapalat"/>
          <w:szCs w:val="22"/>
        </w:rPr>
        <w:t>вышают цену, установленную</w:t>
      </w:r>
      <w:r w:rsidRPr="00FD0C36">
        <w:rPr>
          <w:rFonts w:ascii="GHEA Grapalat" w:hAnsi="GHEA Grapalat"/>
          <w:szCs w:val="22"/>
        </w:rPr>
        <w:t xml:space="preserve"> заявкой на закупку</w:t>
      </w:r>
      <w:r w:rsidR="00235D56" w:rsidRPr="00FD0C36">
        <w:rPr>
          <w:rFonts w:ascii="GHEA Grapalat" w:hAnsi="GHEA Grapalat"/>
          <w:szCs w:val="22"/>
        </w:rPr>
        <w:t>,</w:t>
      </w:r>
    </w:p>
    <w:p w14:paraId="52CCF862" w14:textId="77777777" w:rsidR="008F2148" w:rsidRPr="00FD0C36" w:rsidRDefault="00235D56"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w:t>
      </w:r>
      <w:r w:rsidRPr="00FD0C36">
        <w:rPr>
          <w:szCs w:val="22"/>
        </w:rPr>
        <w:t xml:space="preserve"> </w:t>
      </w:r>
      <w:r w:rsidR="00B11432" w:rsidRPr="00FD0C36">
        <w:rPr>
          <w:rFonts w:ascii="GHEA Grapalat" w:hAnsi="GHEA Grapalat"/>
          <w:szCs w:val="22"/>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FD0C36">
        <w:rPr>
          <w:rFonts w:ascii="GHEA Grapalat" w:hAnsi="GHEA Grapalat"/>
          <w:szCs w:val="22"/>
        </w:rPr>
        <w:t xml:space="preserve"> цены, превышающей</w:t>
      </w:r>
      <w:r w:rsidR="00B11432" w:rsidRPr="00FD0C36">
        <w:rPr>
          <w:rFonts w:ascii="GHEA Grapalat" w:hAnsi="GHEA Grapalat"/>
          <w:szCs w:val="22"/>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FD0C36">
        <w:rPr>
          <w:rFonts w:ascii="GHEA Grapalat" w:hAnsi="GHEA Grapalat"/>
          <w:szCs w:val="22"/>
        </w:rPr>
        <w:t>работ</w:t>
      </w:r>
      <w:r w:rsidR="00B11432" w:rsidRPr="00FD0C36">
        <w:rPr>
          <w:rFonts w:ascii="GHEA Grapalat" w:hAnsi="GHEA Grapalat"/>
          <w:szCs w:val="22"/>
        </w:rPr>
        <w:t xml:space="preserve"> на период со дня заключения договора до дня заключения соглашения. </w:t>
      </w:r>
      <w:r w:rsidRPr="00FD0C36">
        <w:rPr>
          <w:rFonts w:ascii="GHEA Grapalat" w:hAnsi="GHEA Grapalat"/>
          <w:szCs w:val="22"/>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FD0C36">
        <w:rPr>
          <w:rFonts w:ascii="GHEA Grapalat" w:hAnsi="GHEA Grapalat"/>
          <w:szCs w:val="22"/>
        </w:rPr>
        <w:t xml:space="preserve"> договора, </w:t>
      </w:r>
      <w:r w:rsidR="007D4E09" w:rsidRPr="00FD0C36">
        <w:rPr>
          <w:rFonts w:ascii="GHEA Grapalat" w:hAnsi="GHEA Grapalat"/>
          <w:szCs w:val="22"/>
        </w:rPr>
        <w:t>дополнительные финансовые средства</w:t>
      </w:r>
      <w:r w:rsidR="00EC09B0" w:rsidRPr="00FD0C36">
        <w:rPr>
          <w:rFonts w:ascii="GHEA Grapalat" w:hAnsi="GHEA Grapalat"/>
          <w:szCs w:val="22"/>
        </w:rPr>
        <w:t xml:space="preserve"> не предусматриваются.</w:t>
      </w:r>
    </w:p>
    <w:p w14:paraId="1C61A27E" w14:textId="77777777" w:rsidR="00B514E8" w:rsidRPr="00FD0C36" w:rsidRDefault="003572EA"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lastRenderedPageBreak/>
        <w:t>ж.</w:t>
      </w:r>
      <w:r w:rsidR="00DF44E3" w:rsidRPr="00FD0C36">
        <w:rPr>
          <w:rFonts w:ascii="GHEA Grapalat" w:hAnsi="GHEA Grapalat"/>
          <w:szCs w:val="22"/>
        </w:rPr>
        <w:t xml:space="preserve"> </w:t>
      </w:r>
      <w:r w:rsidR="00C34AFD" w:rsidRPr="00FD0C36">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D0C36">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FD0C36">
        <w:rPr>
          <w:rFonts w:ascii="GHEA Grapalat" w:hAnsi="GHEA Grapalat"/>
          <w:szCs w:val="22"/>
        </w:rPr>
        <w:t>, за исключением случая, предусмотренного абзацем ,, е " настоящего подпункта</w:t>
      </w:r>
      <w:r w:rsidR="009B6D58" w:rsidRPr="00FD0C36">
        <w:rPr>
          <w:rFonts w:ascii="GHEA Grapalat" w:hAnsi="GHEA Grapalat"/>
          <w:szCs w:val="22"/>
        </w:rPr>
        <w:t>.</w:t>
      </w:r>
      <w:r w:rsidR="00FD2748" w:rsidRPr="00FD0C36">
        <w:rPr>
          <w:rFonts w:ascii="GHEA Grapalat" w:hAnsi="GHEA Grapalat"/>
          <w:szCs w:val="22"/>
        </w:rPr>
        <w:t>8.</w:t>
      </w:r>
      <w:r w:rsidR="00FD6933" w:rsidRPr="00FD0C36">
        <w:rPr>
          <w:rFonts w:ascii="GHEA Grapalat" w:hAnsi="GHEA Grapalat"/>
          <w:szCs w:val="22"/>
        </w:rPr>
        <w:t>7</w:t>
      </w:r>
      <w:r w:rsidR="00FD2748" w:rsidRPr="00FD0C36">
        <w:rPr>
          <w:rFonts w:ascii="GHEA Grapalat" w:hAnsi="GHEA Grapalat"/>
          <w:szCs w:val="22"/>
        </w:rPr>
        <w:t>.</w:t>
      </w:r>
      <w:r w:rsidR="00C37724" w:rsidRPr="00FD0C36">
        <w:rPr>
          <w:rFonts w:ascii="GHEA Grapalat" w:hAnsi="GHEA Grapalat"/>
          <w:szCs w:val="22"/>
        </w:rPr>
        <w:tab/>
      </w:r>
      <w:r w:rsidR="00FD2748" w:rsidRPr="00FD0C36">
        <w:rPr>
          <w:rFonts w:ascii="GHEA Grapalat" w:hAnsi="GHEA Grapalat"/>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D0C36">
        <w:rPr>
          <w:rFonts w:ascii="GHEA Grapalat" w:hAnsi="GHEA Grapalat"/>
          <w:szCs w:val="22"/>
        </w:rPr>
        <w:t xml:space="preserve">включенные в заявку </w:t>
      </w:r>
      <w:r w:rsidR="00FD2748" w:rsidRPr="00FD0C36">
        <w:rPr>
          <w:rFonts w:ascii="GHEA Grapalat" w:hAnsi="GHEA Grapalat"/>
          <w:szCs w:val="22"/>
        </w:rPr>
        <w:t>документ</w:t>
      </w:r>
      <w:r w:rsidR="00F7541A" w:rsidRPr="00FD0C36">
        <w:rPr>
          <w:rFonts w:ascii="GHEA Grapalat" w:hAnsi="GHEA Grapalat"/>
          <w:szCs w:val="22"/>
        </w:rPr>
        <w:t>ы</w:t>
      </w:r>
      <w:r w:rsidR="00FD2748" w:rsidRPr="00FD0C36">
        <w:rPr>
          <w:rFonts w:ascii="GHEA Grapalat" w:hAnsi="GHEA Grapalat"/>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FD0C36">
        <w:rPr>
          <w:rFonts w:ascii="GHEA Grapalat" w:hAnsi="GHEA Grapalat"/>
          <w:szCs w:val="22"/>
        </w:rPr>
        <w:t> </w:t>
      </w:r>
      <w:r w:rsidR="00FD2748" w:rsidRPr="00FD0C36">
        <w:rPr>
          <w:rFonts w:ascii="GHEA Grapalat" w:hAnsi="GHEA Grapalat"/>
          <w:szCs w:val="22"/>
        </w:rPr>
        <w:t>препятствуя нормальному функционированию комиссии.</w:t>
      </w:r>
    </w:p>
    <w:p w14:paraId="68A37BE9" w14:textId="77777777" w:rsidR="00AD2081" w:rsidRPr="00FD0C36" w:rsidRDefault="00A150A9"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8.</w:t>
      </w:r>
      <w:r w:rsidR="00D800E8" w:rsidRPr="00FD0C36">
        <w:rPr>
          <w:rFonts w:ascii="GHEA Grapalat" w:hAnsi="GHEA Grapalat"/>
          <w:szCs w:val="22"/>
        </w:rPr>
        <w:t>7</w:t>
      </w:r>
      <w:r w:rsidRPr="00FD0C36">
        <w:rPr>
          <w:rFonts w:ascii="GHEA Grapalat" w:hAnsi="GHEA Grapalat"/>
          <w:szCs w:val="22"/>
        </w:rPr>
        <w:t>.</w:t>
      </w:r>
      <w:r w:rsidR="00213830" w:rsidRPr="00FD0C36">
        <w:rPr>
          <w:rFonts w:ascii="GHEA Grapalat" w:hAnsi="GHEA Grapalat"/>
          <w:szCs w:val="22"/>
        </w:rPr>
        <w:tab/>
      </w:r>
      <w:r w:rsidRPr="00FD0C36">
        <w:rPr>
          <w:rFonts w:ascii="GHEA Grapalat" w:hAnsi="GHEA Grapalat"/>
          <w:szCs w:val="22"/>
        </w:rPr>
        <w:t xml:space="preserve">Если в результате оценки, проведенной в ходе заседания по вскрытию </w:t>
      </w:r>
      <w:r w:rsidR="00F00565" w:rsidRPr="00FD0C36">
        <w:rPr>
          <w:rFonts w:ascii="GHEA Grapalat" w:hAnsi="GHEA Grapalat"/>
          <w:szCs w:val="22"/>
        </w:rPr>
        <w:t xml:space="preserve">и оценке </w:t>
      </w:r>
      <w:r w:rsidRPr="00FD0C36">
        <w:rPr>
          <w:rFonts w:ascii="GHEA Grapalat" w:hAnsi="GHEA Grapalat"/>
          <w:szCs w:val="22"/>
        </w:rPr>
        <w:t>заявок, в заявке участника фиксируются несоответствия требованиям приглашения,</w:t>
      </w:r>
      <w:r w:rsidR="0011340E" w:rsidRPr="00FD0C36">
        <w:rPr>
          <w:rFonts w:ascii="GHEA Grapalat" w:hAnsi="GHEA Grapalat"/>
          <w:szCs w:val="22"/>
        </w:rPr>
        <w:t xml:space="preserve"> </w:t>
      </w:r>
      <w:r w:rsidR="00595177" w:rsidRPr="00FD0C36">
        <w:rPr>
          <w:rFonts w:ascii="GHEA Grapalat" w:hAnsi="GHEA Grapalat"/>
          <w:szCs w:val="22"/>
        </w:rPr>
        <w:t>то</w:t>
      </w:r>
      <w:r w:rsidRPr="00FD0C36">
        <w:rPr>
          <w:rFonts w:ascii="GHEA Grapalat" w:hAnsi="GHEA Grapalat"/>
          <w:szCs w:val="22"/>
        </w:rPr>
        <w:t xml:space="preserve"> секретарь комиссии в тот же день</w:t>
      </w:r>
      <w:r w:rsidR="007A34A6" w:rsidRPr="00FD0C36">
        <w:rPr>
          <w:rFonts w:ascii="GHEA Grapalat" w:hAnsi="GHEA Grapalat"/>
          <w:szCs w:val="22"/>
        </w:rPr>
        <w:t xml:space="preserve"> </w:t>
      </w:r>
      <w:r w:rsidR="00595177" w:rsidRPr="00FD0C36">
        <w:rPr>
          <w:rFonts w:ascii="GHEA Grapalat" w:hAnsi="GHEA Grapalat"/>
          <w:szCs w:val="22"/>
        </w:rPr>
        <w:t>в электронной форме</w:t>
      </w:r>
      <w:r w:rsidR="007A34A6" w:rsidRPr="00FD0C36">
        <w:rPr>
          <w:rFonts w:ascii="GHEA Grapalat" w:hAnsi="GHEA Grapalat"/>
          <w:szCs w:val="22"/>
        </w:rPr>
        <w:t xml:space="preserve"> </w:t>
      </w:r>
      <w:r w:rsidRPr="00FD0C36">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62D58610" w14:textId="77777777" w:rsidR="003B3E74" w:rsidRPr="00FD0C36" w:rsidRDefault="006A202F"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В</w:t>
      </w:r>
      <w:r w:rsidR="00AD2081" w:rsidRPr="00FD0C36">
        <w:rPr>
          <w:rFonts w:ascii="GHEA Grapalat" w:hAnsi="GHEA Grapalat"/>
          <w:szCs w:val="22"/>
        </w:rPr>
        <w:t xml:space="preserve"> случае обоснованного решения на основании пункта 67 </w:t>
      </w:r>
      <w:r w:rsidR="0033740E" w:rsidRPr="00FD0C36">
        <w:rPr>
          <w:rFonts w:ascii="GHEA Grapalat" w:hAnsi="GHEA Grapalat"/>
          <w:szCs w:val="22"/>
        </w:rPr>
        <w:t>П</w:t>
      </w:r>
      <w:r w:rsidR="00AD2081" w:rsidRPr="00FD0C36">
        <w:rPr>
          <w:rFonts w:ascii="GHEA Grapalat" w:hAnsi="GHEA Grapalat"/>
          <w:szCs w:val="22"/>
        </w:rPr>
        <w:t xml:space="preserve">орядка </w:t>
      </w:r>
      <w:r w:rsidRPr="00FD0C36">
        <w:rPr>
          <w:rFonts w:ascii="GHEA Grapalat" w:hAnsi="GHEA Grapalat"/>
          <w:szCs w:val="22"/>
        </w:rPr>
        <w:t xml:space="preserve">Оценочная комиссия </w:t>
      </w:r>
      <w:r w:rsidR="00CD1E50" w:rsidRPr="00FD0C36">
        <w:rPr>
          <w:rFonts w:ascii="GHEA Grapalat" w:hAnsi="GHEA Grapalat"/>
          <w:szCs w:val="22"/>
        </w:rPr>
        <w:t xml:space="preserve">посредством </w:t>
      </w:r>
      <w:r w:rsidR="00A150D1" w:rsidRPr="00FD0C36">
        <w:rPr>
          <w:rFonts w:ascii="GHEA Grapalat" w:hAnsi="GHEA Grapalat"/>
          <w:szCs w:val="22"/>
        </w:rPr>
        <w:t>К</w:t>
      </w:r>
      <w:r w:rsidR="00CD1E50" w:rsidRPr="00FD0C36">
        <w:rPr>
          <w:rFonts w:ascii="GHEA Grapalat" w:hAnsi="GHEA Grapalat"/>
          <w:szCs w:val="22"/>
        </w:rPr>
        <w:t xml:space="preserve">омитета государственных доходов РА </w:t>
      </w:r>
      <w:r w:rsidRPr="00FD0C36">
        <w:rPr>
          <w:rFonts w:ascii="GHEA Grapalat" w:hAnsi="GHEA Grapalat"/>
          <w:szCs w:val="22"/>
        </w:rPr>
        <w:t xml:space="preserve">может </w:t>
      </w:r>
      <w:r w:rsidR="00AD2081" w:rsidRPr="00FD0C36">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D0C36">
        <w:rPr>
          <w:rFonts w:ascii="GHEA Grapalat" w:hAnsi="GHEA Grapalat"/>
          <w:szCs w:val="22"/>
        </w:rPr>
        <w:t>З</w:t>
      </w:r>
      <w:r w:rsidR="00AD2081" w:rsidRPr="00FD0C36">
        <w:rPr>
          <w:rFonts w:ascii="GHEA Grapalat" w:hAnsi="GHEA Grapalat"/>
          <w:szCs w:val="22"/>
        </w:rPr>
        <w:t>акона</w:t>
      </w:r>
      <w:r w:rsidR="00F215E2" w:rsidRPr="00FD0C36">
        <w:rPr>
          <w:rFonts w:ascii="GHEA Grapalat" w:hAnsi="GHEA Grapalat"/>
          <w:szCs w:val="22"/>
        </w:rPr>
        <w:t xml:space="preserve">. </w:t>
      </w:r>
      <w:r w:rsidR="00AD2081" w:rsidRPr="00FD0C36">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D0C36">
        <w:rPr>
          <w:rFonts w:ascii="GHEA Grapalat" w:hAnsi="GHEA Grapalat" w:cs="Sylfaen"/>
          <w:szCs w:val="22"/>
        </w:rPr>
        <w:t>(число, месяц, год)</w:t>
      </w:r>
      <w:r w:rsidR="00AD2081" w:rsidRPr="00FD0C36">
        <w:rPr>
          <w:rFonts w:ascii="GHEA Grapalat" w:hAnsi="GHEA Grapalat" w:cs="Sylfaen"/>
          <w:szCs w:val="22"/>
        </w:rPr>
        <w:t xml:space="preserve"> представления заявки</w:t>
      </w:r>
      <w:r w:rsidR="00855622" w:rsidRPr="00FD0C36">
        <w:rPr>
          <w:rFonts w:ascii="GHEA Grapalat" w:hAnsi="GHEA Grapalat" w:cs="Sylfaen"/>
          <w:szCs w:val="22"/>
        </w:rPr>
        <w:t>.</w:t>
      </w:r>
      <w:r w:rsidR="003B3E74" w:rsidRPr="00FD0C36">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D0C36">
        <w:rPr>
          <w:rFonts w:ascii="GHEA Grapalat" w:hAnsi="GHEA Grapalat" w:cs="Sylfaen"/>
          <w:szCs w:val="22"/>
        </w:rPr>
        <w:t>с</w:t>
      </w:r>
      <w:r w:rsidR="003B3E74" w:rsidRPr="00FD0C36">
        <w:rPr>
          <w:rFonts w:ascii="GHEA Grapalat" w:hAnsi="GHEA Grapalat" w:cs="Sylfaen"/>
          <w:szCs w:val="22"/>
        </w:rPr>
        <w:t xml:space="preserve"> оригинала информаци</w:t>
      </w:r>
      <w:r w:rsidR="00914B4A" w:rsidRPr="00FD0C36">
        <w:rPr>
          <w:rFonts w:ascii="GHEA Grapalat" w:hAnsi="GHEA Grapalat" w:cs="Sylfaen"/>
          <w:szCs w:val="22"/>
        </w:rPr>
        <w:t>я</w:t>
      </w:r>
      <w:r w:rsidR="003B3E74" w:rsidRPr="00FD0C36">
        <w:rPr>
          <w:rFonts w:ascii="GHEA Grapalat" w:hAnsi="GHEA Grapalat" w:cs="Sylfaen"/>
          <w:szCs w:val="22"/>
        </w:rPr>
        <w:t>, полученн</w:t>
      </w:r>
      <w:r w:rsidR="00914B4A" w:rsidRPr="00FD0C36">
        <w:rPr>
          <w:rFonts w:ascii="GHEA Grapalat" w:hAnsi="GHEA Grapalat" w:cs="Sylfaen"/>
          <w:szCs w:val="22"/>
        </w:rPr>
        <w:t xml:space="preserve">ая </w:t>
      </w:r>
      <w:r w:rsidR="00584166" w:rsidRPr="00FD0C36">
        <w:rPr>
          <w:rFonts w:ascii="GHEA Grapalat" w:hAnsi="GHEA Grapalat" w:cs="Sylfaen"/>
          <w:szCs w:val="22"/>
        </w:rPr>
        <w:t>из</w:t>
      </w:r>
      <w:r w:rsidR="003B3E74" w:rsidRPr="00FD0C36">
        <w:rPr>
          <w:rFonts w:ascii="GHEA Grapalat" w:hAnsi="GHEA Grapalat" w:cs="Sylfaen"/>
          <w:szCs w:val="22"/>
        </w:rPr>
        <w:t xml:space="preserve"> </w:t>
      </w:r>
      <w:r w:rsidR="00914B4A" w:rsidRPr="00FD0C36">
        <w:rPr>
          <w:rFonts w:ascii="GHEA Grapalat" w:hAnsi="GHEA Grapalat" w:cs="Sylfaen"/>
          <w:szCs w:val="22"/>
        </w:rPr>
        <w:t>К</w:t>
      </w:r>
      <w:r w:rsidR="003B3E74" w:rsidRPr="00FD0C36">
        <w:rPr>
          <w:rFonts w:ascii="GHEA Grapalat" w:hAnsi="GHEA Grapalat" w:cs="Sylfaen"/>
          <w:szCs w:val="22"/>
        </w:rPr>
        <w:t>омитета.</w:t>
      </w:r>
      <w:r w:rsidR="006A3C8A" w:rsidRPr="00FD0C36">
        <w:rPr>
          <w:szCs w:val="22"/>
        </w:rPr>
        <w:t xml:space="preserve"> </w:t>
      </w:r>
      <w:r w:rsidR="006A3C8A" w:rsidRPr="00FD0C36">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FD0C36">
        <w:rPr>
          <w:rFonts w:ascii="GHEA Grapalat" w:hAnsi="GHEA Grapalat" w:cs="Sylfaen"/>
          <w:szCs w:val="22"/>
        </w:rPr>
        <w:t>.</w:t>
      </w:r>
    </w:p>
    <w:p w14:paraId="34850DA6" w14:textId="77777777" w:rsidR="00C27BA4" w:rsidRPr="00FD0C36" w:rsidRDefault="00A150A9" w:rsidP="001D11DF">
      <w:pPr>
        <w:pStyle w:val="norm"/>
        <w:widowControl w:val="0"/>
        <w:tabs>
          <w:tab w:val="left" w:pos="1276"/>
        </w:tabs>
        <w:spacing w:line="240" w:lineRule="auto"/>
        <w:ind w:firstLine="567"/>
        <w:rPr>
          <w:rFonts w:ascii="GHEA Grapalat" w:hAnsi="GHEA Grapalat"/>
          <w:szCs w:val="22"/>
        </w:rPr>
      </w:pPr>
      <w:r w:rsidRPr="00FD0C36">
        <w:rPr>
          <w:rFonts w:ascii="GHEA Grapalat" w:hAnsi="GHEA Grapalat"/>
          <w:szCs w:val="22"/>
        </w:rPr>
        <w:t>8.</w:t>
      </w:r>
      <w:r w:rsidR="00682F00" w:rsidRPr="00FD0C36">
        <w:rPr>
          <w:rFonts w:ascii="GHEA Grapalat" w:hAnsi="GHEA Grapalat"/>
          <w:szCs w:val="22"/>
        </w:rPr>
        <w:t>8</w:t>
      </w:r>
      <w:r w:rsidRPr="00FD0C36">
        <w:rPr>
          <w:rFonts w:ascii="GHEA Grapalat" w:hAnsi="GHEA Grapalat"/>
          <w:szCs w:val="22"/>
        </w:rPr>
        <w:t>.</w:t>
      </w:r>
      <w:r w:rsidR="00213830" w:rsidRPr="00FD0C36">
        <w:rPr>
          <w:rFonts w:ascii="GHEA Grapalat" w:hAnsi="GHEA Grapalat"/>
          <w:szCs w:val="22"/>
        </w:rPr>
        <w:tab/>
      </w:r>
      <w:r w:rsidRPr="00FD0C36">
        <w:rPr>
          <w:rFonts w:ascii="GHEA Grapalat" w:hAnsi="GHEA Grapalat"/>
          <w:szCs w:val="22"/>
        </w:rPr>
        <w:t>Если участник исправляет зафиксированное несоответствие в срок, установленный пунктом 8.</w:t>
      </w:r>
      <w:r w:rsidR="00682F00" w:rsidRPr="00FD0C36">
        <w:rPr>
          <w:rFonts w:ascii="GHEA Grapalat" w:hAnsi="GHEA Grapalat"/>
          <w:szCs w:val="22"/>
        </w:rPr>
        <w:t>7</w:t>
      </w:r>
      <w:r w:rsidRPr="00FD0C36">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FD0C36">
        <w:rPr>
          <w:rFonts w:ascii="GHEA Grapalat" w:hAnsi="GHEA Grapalat"/>
          <w:szCs w:val="22"/>
        </w:rPr>
        <w:t xml:space="preserve"> данного участника</w:t>
      </w:r>
      <w:r w:rsidRPr="00FD0C36">
        <w:rPr>
          <w:rFonts w:ascii="GHEA Grapalat" w:hAnsi="GHEA Grapalat"/>
          <w:szCs w:val="22"/>
        </w:rPr>
        <w:t xml:space="preserve"> оценивается неуд</w:t>
      </w:r>
      <w:r w:rsidR="00A50C53" w:rsidRPr="00FD0C36">
        <w:rPr>
          <w:rFonts w:ascii="GHEA Grapalat" w:hAnsi="GHEA Grapalat"/>
          <w:szCs w:val="22"/>
        </w:rPr>
        <w:t>овлетворительно и отклоняется</w:t>
      </w:r>
      <w:r w:rsidR="005D7FA6" w:rsidRPr="00FD0C36">
        <w:rPr>
          <w:rFonts w:ascii="GHEA Grapalat" w:hAnsi="GHEA Grapalat"/>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FD0C36">
        <w:rPr>
          <w:rFonts w:ascii="GHEA Grapalat" w:hAnsi="GHEA Grapalat"/>
          <w:szCs w:val="22"/>
        </w:rPr>
        <w:t>.</w:t>
      </w:r>
    </w:p>
    <w:p w14:paraId="6F695A1D" w14:textId="77777777" w:rsidR="00C27BA4" w:rsidRPr="00FD0C36" w:rsidRDefault="00C27BA4" w:rsidP="001D11DF">
      <w:pPr>
        <w:pStyle w:val="norm"/>
        <w:widowControl w:val="0"/>
        <w:tabs>
          <w:tab w:val="left" w:pos="1276"/>
        </w:tabs>
        <w:spacing w:line="240" w:lineRule="auto"/>
        <w:ind w:firstLine="567"/>
        <w:rPr>
          <w:rFonts w:ascii="GHEA Grapalat" w:hAnsi="GHEA Grapalat" w:cs="Sylfaen"/>
          <w:szCs w:val="22"/>
        </w:rPr>
      </w:pPr>
      <w:r w:rsidRPr="00FD0C36">
        <w:rPr>
          <w:rFonts w:ascii="GHEA Grapalat" w:hAnsi="GHEA Grapalat" w:cs="Sylfaen"/>
          <w:szCs w:val="22"/>
        </w:rPr>
        <w:t xml:space="preserve">Если в результате оценки заявок несоответствие было зафиксировано в результате информации, полученной из </w:t>
      </w:r>
      <w:r w:rsidR="00146FC5" w:rsidRPr="00FD0C36">
        <w:rPr>
          <w:rFonts w:ascii="GHEA Grapalat" w:hAnsi="GHEA Grapalat" w:cs="Sylfaen"/>
          <w:szCs w:val="22"/>
        </w:rPr>
        <w:t>К</w:t>
      </w:r>
      <w:r w:rsidRPr="00FD0C36">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FD0C36">
        <w:rPr>
          <w:rFonts w:ascii="GHEA Grapalat" w:hAnsi="GHEA Grapalat" w:cs="Sylfaen"/>
          <w:szCs w:val="22"/>
        </w:rPr>
        <w:t xml:space="preserve">воспроизведенный </w:t>
      </w:r>
      <w:r w:rsidRPr="00FD0C36">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FD0C36">
        <w:rPr>
          <w:rFonts w:ascii="GHEA Grapalat" w:hAnsi="GHEA Grapalat" w:cs="Sylfaen"/>
          <w:szCs w:val="22"/>
        </w:rPr>
        <w:t>.</w:t>
      </w:r>
    </w:p>
    <w:p w14:paraId="37B30F4F" w14:textId="77777777" w:rsidR="005E0E50" w:rsidRPr="00FD0C36" w:rsidRDefault="00A150A9" w:rsidP="001D11DF">
      <w:pPr>
        <w:pStyle w:val="BodyTextIndent2"/>
        <w:widowControl w:val="0"/>
        <w:tabs>
          <w:tab w:val="left" w:pos="1276"/>
        </w:tabs>
        <w:spacing w:line="240" w:lineRule="auto"/>
        <w:ind w:firstLine="567"/>
        <w:rPr>
          <w:rFonts w:ascii="GHEA Grapalat" w:hAnsi="GHEA Grapalat" w:cs="Sylfaen"/>
          <w:sz w:val="22"/>
          <w:szCs w:val="22"/>
        </w:rPr>
      </w:pPr>
      <w:r w:rsidRPr="00FD0C36">
        <w:rPr>
          <w:rFonts w:ascii="GHEA Grapalat" w:hAnsi="GHEA Grapalat"/>
          <w:sz w:val="22"/>
          <w:szCs w:val="22"/>
        </w:rPr>
        <w:t>8.</w:t>
      </w:r>
      <w:r w:rsidR="009E57F9" w:rsidRPr="00FD0C36">
        <w:rPr>
          <w:rFonts w:ascii="GHEA Grapalat" w:hAnsi="GHEA Grapalat"/>
          <w:sz w:val="22"/>
          <w:szCs w:val="22"/>
        </w:rPr>
        <w:t>9</w:t>
      </w:r>
      <w:r w:rsidRPr="00FD0C36">
        <w:rPr>
          <w:rFonts w:ascii="GHEA Grapalat" w:hAnsi="GHEA Grapalat"/>
          <w:sz w:val="22"/>
          <w:szCs w:val="22"/>
        </w:rPr>
        <w:t>.</w:t>
      </w:r>
      <w:r w:rsidR="00213830" w:rsidRPr="00FD0C36">
        <w:rPr>
          <w:rFonts w:ascii="GHEA Grapalat" w:hAnsi="GHEA Grapalat"/>
          <w:sz w:val="22"/>
          <w:szCs w:val="22"/>
        </w:rPr>
        <w:tab/>
      </w:r>
      <w:r w:rsidRPr="00FD0C36">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6B5F1E71" w14:textId="77777777" w:rsidR="00EA58C8" w:rsidRPr="00FD0C36" w:rsidRDefault="00A150A9" w:rsidP="001D11DF">
      <w:pPr>
        <w:pStyle w:val="BodyTextIndent2"/>
        <w:widowControl w:val="0"/>
        <w:tabs>
          <w:tab w:val="left" w:pos="1276"/>
        </w:tabs>
        <w:spacing w:line="240" w:lineRule="auto"/>
        <w:ind w:firstLine="567"/>
        <w:rPr>
          <w:rFonts w:ascii="GHEA Grapalat" w:hAnsi="GHEA Grapalat" w:cs="Sylfaen"/>
          <w:sz w:val="22"/>
          <w:szCs w:val="22"/>
        </w:rPr>
      </w:pPr>
      <w:r w:rsidRPr="00FD0C36">
        <w:rPr>
          <w:rFonts w:ascii="GHEA Grapalat" w:hAnsi="GHEA Grapalat"/>
          <w:sz w:val="22"/>
          <w:szCs w:val="22"/>
        </w:rPr>
        <w:t>8.</w:t>
      </w:r>
      <w:r w:rsidR="00DC1D04" w:rsidRPr="00FD0C36">
        <w:rPr>
          <w:rFonts w:ascii="GHEA Grapalat" w:hAnsi="GHEA Grapalat"/>
          <w:sz w:val="22"/>
          <w:szCs w:val="22"/>
        </w:rPr>
        <w:t>10</w:t>
      </w:r>
      <w:r w:rsidR="004409B1" w:rsidRPr="00FD0C36">
        <w:rPr>
          <w:rFonts w:ascii="GHEA Grapalat" w:hAnsi="GHEA Grapalat"/>
          <w:sz w:val="22"/>
          <w:szCs w:val="22"/>
        </w:rPr>
        <w:t>.</w:t>
      </w:r>
      <w:r w:rsidR="004409B1" w:rsidRPr="00FD0C36">
        <w:rPr>
          <w:rFonts w:ascii="GHEA Grapalat" w:hAnsi="GHEA Grapalat"/>
          <w:sz w:val="22"/>
          <w:szCs w:val="22"/>
        </w:rPr>
        <w:tab/>
      </w:r>
      <w:r w:rsidRPr="00FD0C36">
        <w:rPr>
          <w:rFonts w:ascii="GHEA Grapalat" w:hAnsi="GHEA Grapalat"/>
          <w:sz w:val="22"/>
          <w:szCs w:val="22"/>
        </w:rPr>
        <w:t>После вскрытия</w:t>
      </w:r>
      <w:r w:rsidR="00895E05" w:rsidRPr="00FD0C36">
        <w:rPr>
          <w:rFonts w:ascii="GHEA Grapalat" w:hAnsi="GHEA Grapalat"/>
          <w:sz w:val="22"/>
          <w:szCs w:val="22"/>
        </w:rPr>
        <w:t xml:space="preserve"> и оценки</w:t>
      </w:r>
      <w:r w:rsidRPr="00FD0C36">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FD0C36">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D0C36">
        <w:rPr>
          <w:rFonts w:ascii="GHEA Grapalat" w:hAnsi="GHEA Grapalat"/>
          <w:sz w:val="22"/>
          <w:szCs w:val="22"/>
        </w:rPr>
        <w:t>.</w:t>
      </w:r>
    </w:p>
    <w:p w14:paraId="3B1FBF99" w14:textId="77777777" w:rsidR="00E65F37" w:rsidRPr="00FD0C36" w:rsidRDefault="00A150A9" w:rsidP="001D11DF">
      <w:pPr>
        <w:pStyle w:val="BodyTextIndent2"/>
        <w:widowControl w:val="0"/>
        <w:tabs>
          <w:tab w:val="left" w:pos="1276"/>
        </w:tabs>
        <w:spacing w:line="240" w:lineRule="auto"/>
        <w:ind w:firstLine="567"/>
        <w:rPr>
          <w:rFonts w:ascii="GHEA Grapalat" w:hAnsi="GHEA Grapalat" w:cs="Sylfaen"/>
          <w:sz w:val="22"/>
          <w:szCs w:val="22"/>
        </w:rPr>
      </w:pPr>
      <w:r w:rsidRPr="00FD0C36">
        <w:rPr>
          <w:rFonts w:ascii="GHEA Grapalat" w:hAnsi="GHEA Grapalat"/>
          <w:sz w:val="22"/>
          <w:szCs w:val="22"/>
        </w:rPr>
        <w:t>8.1</w:t>
      </w:r>
      <w:r w:rsidR="00624EC1" w:rsidRPr="00FD0C36">
        <w:rPr>
          <w:rFonts w:ascii="GHEA Grapalat" w:hAnsi="GHEA Grapalat"/>
          <w:sz w:val="22"/>
          <w:szCs w:val="22"/>
        </w:rPr>
        <w:t>1</w:t>
      </w:r>
      <w:r w:rsidRPr="00FD0C36">
        <w:rPr>
          <w:rFonts w:ascii="GHEA Grapalat" w:hAnsi="GHEA Grapalat"/>
          <w:sz w:val="22"/>
          <w:szCs w:val="22"/>
        </w:rPr>
        <w:t>.</w:t>
      </w:r>
      <w:r w:rsidR="004409B1" w:rsidRPr="00FD0C36">
        <w:rPr>
          <w:rFonts w:ascii="GHEA Grapalat" w:hAnsi="GHEA Grapalat"/>
          <w:sz w:val="22"/>
          <w:szCs w:val="22"/>
        </w:rPr>
        <w:tab/>
      </w:r>
      <w:r w:rsidRPr="00FD0C36">
        <w:rPr>
          <w:rFonts w:ascii="GHEA Grapalat" w:hAnsi="GHEA Grapalat"/>
          <w:sz w:val="22"/>
          <w:szCs w:val="22"/>
        </w:rPr>
        <w:t>Не позднее чем на следующий рабочий день после завершения заседания по вскрытию</w:t>
      </w:r>
      <w:r w:rsidR="001E4A24" w:rsidRPr="00FD0C36">
        <w:rPr>
          <w:rFonts w:ascii="GHEA Grapalat" w:hAnsi="GHEA Grapalat"/>
          <w:sz w:val="22"/>
          <w:szCs w:val="22"/>
        </w:rPr>
        <w:t xml:space="preserve"> и оценке</w:t>
      </w:r>
      <w:r w:rsidRPr="00FD0C36">
        <w:rPr>
          <w:rFonts w:ascii="GHEA Grapalat" w:hAnsi="GHEA Grapalat"/>
          <w:sz w:val="22"/>
          <w:szCs w:val="22"/>
        </w:rPr>
        <w:t xml:space="preserve"> заявок секретарь комиссии: </w:t>
      </w:r>
    </w:p>
    <w:p w14:paraId="4C0635CF" w14:textId="77777777" w:rsidR="00A24827" w:rsidRPr="00FD0C36" w:rsidRDefault="00A24827" w:rsidP="001D11DF">
      <w:pPr>
        <w:pStyle w:val="BodyTextIndent2"/>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t>1)</w:t>
      </w:r>
      <w:r w:rsidR="00DC64B5" w:rsidRPr="00FD0C36">
        <w:rPr>
          <w:rFonts w:ascii="GHEA Grapalat" w:hAnsi="GHEA Grapalat"/>
          <w:sz w:val="22"/>
          <w:szCs w:val="22"/>
        </w:rPr>
        <w:tab/>
      </w:r>
      <w:r w:rsidRPr="00FD0C36">
        <w:rPr>
          <w:rFonts w:ascii="GHEA Grapalat" w:hAnsi="GHEA Grapalat"/>
          <w:sz w:val="22"/>
          <w:szCs w:val="22"/>
        </w:rPr>
        <w:t>опубликовывает в бюллетене воспроизведенный (отсканированный) с</w:t>
      </w:r>
      <w:r w:rsidR="00DC64B5" w:rsidRPr="00FD0C36">
        <w:rPr>
          <w:rFonts w:ascii="Courier New" w:hAnsi="Courier New" w:cs="Courier New"/>
          <w:sz w:val="22"/>
          <w:szCs w:val="22"/>
          <w:lang w:val="en-US"/>
        </w:rPr>
        <w:t> </w:t>
      </w:r>
      <w:r w:rsidRPr="00FD0C36">
        <w:rPr>
          <w:rFonts w:ascii="GHEA Grapalat" w:hAnsi="GHEA Grapalat"/>
          <w:sz w:val="22"/>
          <w:szCs w:val="22"/>
        </w:rPr>
        <w:t>оригинала вариант протокола заседания по вскрытию заявок</w:t>
      </w:r>
      <w:r w:rsidR="001E4A24" w:rsidRPr="00FD0C36">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FD0C36">
        <w:rPr>
          <w:sz w:val="22"/>
          <w:szCs w:val="22"/>
        </w:rPr>
        <w:t xml:space="preserve"> </w:t>
      </w:r>
      <w:r w:rsidR="001E4A24" w:rsidRPr="00FD0C36">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254B2F40" w14:textId="77777777" w:rsidR="008B73CD" w:rsidRPr="00FD0C36" w:rsidRDefault="008B73CD" w:rsidP="001D11DF">
      <w:pPr>
        <w:pStyle w:val="BodyTextIndent2"/>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t>2)</w:t>
      </w:r>
      <w:r w:rsidR="00DC64B5" w:rsidRPr="00FD0C36">
        <w:rPr>
          <w:rFonts w:ascii="GHEA Grapalat" w:hAnsi="GHEA Grapalat"/>
          <w:sz w:val="22"/>
          <w:szCs w:val="22"/>
        </w:rPr>
        <w:tab/>
      </w:r>
      <w:r w:rsidRPr="00FD0C36">
        <w:rPr>
          <w:rFonts w:ascii="GHEA Grapalat" w:hAnsi="GHEA Grapalat"/>
          <w:sz w:val="22"/>
          <w:szCs w:val="22"/>
        </w:rPr>
        <w:t>опубликовывает в бюллетене воспроизведенные (отсканированные) с</w:t>
      </w:r>
      <w:r w:rsidR="00DC64B5" w:rsidRPr="00FD0C36">
        <w:rPr>
          <w:rFonts w:ascii="Courier New" w:hAnsi="Courier New" w:cs="Courier New"/>
          <w:sz w:val="22"/>
          <w:szCs w:val="22"/>
          <w:lang w:val="en-US"/>
        </w:rPr>
        <w:t> </w:t>
      </w:r>
      <w:r w:rsidRPr="00FD0C36">
        <w:rPr>
          <w:rFonts w:ascii="GHEA Grapalat" w:hAnsi="GHEA Grapalat"/>
          <w:sz w:val="22"/>
          <w:szCs w:val="22"/>
        </w:rPr>
        <w:t xml:space="preserve">подписанных им и </w:t>
      </w:r>
      <w:r w:rsidRPr="00FD0C36">
        <w:rPr>
          <w:rFonts w:ascii="GHEA Grapalat" w:hAnsi="GHEA Grapalat"/>
          <w:sz w:val="22"/>
          <w:szCs w:val="22"/>
        </w:rPr>
        <w:lastRenderedPageBreak/>
        <w:t>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D0C36">
        <w:rPr>
          <w:rFonts w:ascii="GHEA Grapalat" w:hAnsi="GHEA Grapalat"/>
          <w:sz w:val="22"/>
          <w:szCs w:val="22"/>
        </w:rPr>
        <w:t xml:space="preserve"> и оценке</w:t>
      </w:r>
      <w:r w:rsidRPr="00FD0C36">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060770D" w14:textId="77777777" w:rsidR="00E64D24" w:rsidRPr="00FD0C36" w:rsidRDefault="008769B4"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w:t>
      </w:r>
      <w:r w:rsidR="005B6DCF" w:rsidRPr="00FD0C36">
        <w:rPr>
          <w:rFonts w:ascii="GHEA Grapalat" w:hAnsi="GHEA Grapalat"/>
          <w:sz w:val="22"/>
          <w:szCs w:val="22"/>
          <w:lang w:val="hy-AM"/>
        </w:rPr>
        <w:t>1</w:t>
      </w:r>
      <w:r w:rsidR="00036C98" w:rsidRPr="00FD0C36">
        <w:rPr>
          <w:rFonts w:ascii="GHEA Grapalat" w:hAnsi="GHEA Grapalat"/>
          <w:sz w:val="22"/>
          <w:szCs w:val="22"/>
        </w:rPr>
        <w:t>2</w:t>
      </w:r>
      <w:r w:rsidR="00493CC7" w:rsidRPr="00FD0C36">
        <w:rPr>
          <w:rFonts w:ascii="GHEA Grapalat" w:hAnsi="GHEA Grapalat"/>
          <w:sz w:val="22"/>
          <w:szCs w:val="22"/>
        </w:rPr>
        <w:t>.</w:t>
      </w:r>
      <w:r w:rsidR="00493CC7" w:rsidRPr="00FD0C36">
        <w:rPr>
          <w:rFonts w:ascii="GHEA Grapalat" w:hAnsi="GHEA Grapalat"/>
          <w:sz w:val="22"/>
          <w:szCs w:val="22"/>
        </w:rPr>
        <w:tab/>
      </w:r>
      <w:r w:rsidRPr="00FD0C36">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D0C36">
        <w:rPr>
          <w:rFonts w:ascii="GHEA Grapalat" w:hAnsi="GHEA Grapalat"/>
          <w:sz w:val="22"/>
          <w:szCs w:val="22"/>
        </w:rPr>
        <w:t xml:space="preserve"> их</w:t>
      </w:r>
      <w:r w:rsidRPr="00FD0C36">
        <w:rPr>
          <w:rFonts w:ascii="GHEA Grapalat" w:hAnsi="GHEA Grapalat"/>
          <w:sz w:val="22"/>
          <w:szCs w:val="22"/>
        </w:rPr>
        <w:t xml:space="preserve"> получения </w:t>
      </w:r>
      <w:r w:rsidR="00C42879" w:rsidRPr="00FD0C36">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FD0C36">
        <w:rPr>
          <w:rFonts w:ascii="GHEA Grapalat" w:hAnsi="GHEA Grapalat"/>
          <w:sz w:val="22"/>
          <w:szCs w:val="22"/>
        </w:rPr>
        <w:t xml:space="preserve">. При этом если </w:t>
      </w:r>
      <w:r w:rsidR="00F763EC" w:rsidRPr="00FD0C36">
        <w:rPr>
          <w:rFonts w:ascii="GHEA Grapalat" w:hAnsi="GHEA Grapalat"/>
          <w:sz w:val="22"/>
          <w:szCs w:val="22"/>
        </w:rPr>
        <w:t xml:space="preserve">представленное </w:t>
      </w:r>
      <w:r w:rsidRPr="00FD0C36">
        <w:rPr>
          <w:rFonts w:ascii="GHEA Grapalat" w:hAnsi="GHEA Grapalat"/>
          <w:sz w:val="22"/>
          <w:szCs w:val="22"/>
        </w:rPr>
        <w:t xml:space="preserve">по заявке </w:t>
      </w:r>
      <w:r w:rsidR="00FA2B47" w:rsidRPr="00FD0C36">
        <w:rPr>
          <w:rFonts w:ascii="GHEA Grapalat" w:hAnsi="GHEA Grapalat"/>
          <w:sz w:val="22"/>
          <w:szCs w:val="22"/>
        </w:rPr>
        <w:t>подтверждени</w:t>
      </w:r>
      <w:r w:rsidR="00F763EC" w:rsidRPr="00FD0C36">
        <w:rPr>
          <w:rFonts w:ascii="GHEA Grapalat" w:hAnsi="GHEA Grapalat"/>
          <w:sz w:val="22"/>
          <w:szCs w:val="22"/>
        </w:rPr>
        <w:t>е</w:t>
      </w:r>
      <w:r w:rsidR="00FA2B47" w:rsidRPr="00FD0C36">
        <w:rPr>
          <w:rFonts w:ascii="GHEA Grapalat" w:hAnsi="GHEA Grapalat"/>
          <w:sz w:val="22"/>
          <w:szCs w:val="22"/>
        </w:rPr>
        <w:t xml:space="preserve"> </w:t>
      </w:r>
      <w:r w:rsidRPr="00FD0C36">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FD0C36">
        <w:rPr>
          <w:rFonts w:ascii="GHEA Grapalat" w:hAnsi="GHEA Grapalat"/>
          <w:sz w:val="22"/>
          <w:szCs w:val="22"/>
        </w:rPr>
        <w:t xml:space="preserve">соответствующее </w:t>
      </w:r>
      <w:r w:rsidRPr="00FD0C36">
        <w:rPr>
          <w:rFonts w:ascii="GHEA Grapalat" w:hAnsi="GHEA Grapalat"/>
          <w:sz w:val="22"/>
          <w:szCs w:val="22"/>
        </w:rPr>
        <w:t xml:space="preserve">действительности </w:t>
      </w:r>
      <w:r w:rsidR="00F763EC" w:rsidRPr="00FD0C36">
        <w:rPr>
          <w:rFonts w:ascii="GHEA Grapalat" w:hAnsi="GHEA Grapalat"/>
          <w:sz w:val="22"/>
          <w:szCs w:val="22"/>
        </w:rPr>
        <w:t xml:space="preserve">либо </w:t>
      </w:r>
      <w:r w:rsidRPr="00FD0C36">
        <w:rPr>
          <w:rFonts w:ascii="GHEA Grapalat" w:hAnsi="GHEA Grapalat"/>
          <w:sz w:val="22"/>
          <w:szCs w:val="22"/>
        </w:rPr>
        <w:t xml:space="preserve">участник в установленные </w:t>
      </w:r>
      <w:r w:rsidR="004623A3" w:rsidRPr="00FD0C36">
        <w:rPr>
          <w:rFonts w:ascii="GHEA Grapalat" w:hAnsi="GHEA Grapalat"/>
          <w:sz w:val="22"/>
          <w:szCs w:val="22"/>
        </w:rPr>
        <w:t xml:space="preserve">настоящим </w:t>
      </w:r>
      <w:r w:rsidRPr="00FD0C36">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FD0C36">
        <w:rPr>
          <w:rFonts w:ascii="GHEA Grapalat" w:hAnsi="GHEA Grapalat"/>
          <w:sz w:val="22"/>
          <w:szCs w:val="22"/>
        </w:rPr>
        <w:t>или отобранный участник не представляет обеспечение квалификации,</w:t>
      </w:r>
      <w:r w:rsidR="00F73D7F" w:rsidRPr="00FD0C36">
        <w:rPr>
          <w:rFonts w:ascii="GHEA Grapalat" w:hAnsi="GHEA Grapalat"/>
          <w:sz w:val="22"/>
          <w:szCs w:val="22"/>
        </w:rPr>
        <w:t xml:space="preserve"> </w:t>
      </w:r>
      <w:r w:rsidRPr="00FD0C36">
        <w:rPr>
          <w:rFonts w:ascii="GHEA Grapalat" w:hAnsi="GHEA Grapalat"/>
          <w:sz w:val="22"/>
          <w:szCs w:val="22"/>
        </w:rPr>
        <w:t>то это обстоятельство считается нарушением обязательства, принятого в рамках процесса закупки.</w:t>
      </w:r>
    </w:p>
    <w:p w14:paraId="1FC40E88" w14:textId="77777777" w:rsidR="00A63D83" w:rsidRPr="00FD0C36" w:rsidRDefault="00A63D83"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8.1</w:t>
      </w:r>
      <w:r w:rsidR="00077036" w:rsidRPr="00FD0C36">
        <w:rPr>
          <w:rFonts w:ascii="GHEA Grapalat" w:hAnsi="GHEA Grapalat"/>
          <w:sz w:val="22"/>
          <w:szCs w:val="22"/>
        </w:rPr>
        <w:t>3</w:t>
      </w:r>
      <w:r w:rsidR="00A31DCA" w:rsidRPr="00FD0C36">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F6E44F5" w14:textId="77777777" w:rsidR="00A23E7B" w:rsidRPr="00FD0C36" w:rsidRDefault="00E64D24" w:rsidP="001D11DF">
      <w:pPr>
        <w:pStyle w:val="norm"/>
        <w:widowControl w:val="0"/>
        <w:tabs>
          <w:tab w:val="left" w:pos="1276"/>
        </w:tabs>
        <w:spacing w:line="240" w:lineRule="auto"/>
        <w:ind w:firstLine="567"/>
        <w:rPr>
          <w:rFonts w:ascii="GHEA Grapalat" w:hAnsi="GHEA Grapalat" w:cs="Sylfaen"/>
          <w:szCs w:val="22"/>
        </w:rPr>
      </w:pPr>
      <w:r w:rsidRPr="00FD0C36">
        <w:rPr>
          <w:rFonts w:ascii="GHEA Grapalat" w:hAnsi="GHEA Grapalat"/>
          <w:szCs w:val="22"/>
        </w:rPr>
        <w:t>8.1</w:t>
      </w:r>
      <w:r w:rsidR="00B4489A" w:rsidRPr="00FD0C36">
        <w:rPr>
          <w:rFonts w:ascii="GHEA Grapalat" w:hAnsi="GHEA Grapalat"/>
          <w:szCs w:val="22"/>
        </w:rPr>
        <w:t>4</w:t>
      </w:r>
      <w:r w:rsidRPr="00FD0C36">
        <w:rPr>
          <w:rFonts w:ascii="GHEA Grapalat" w:hAnsi="GHEA Grapalat"/>
          <w:szCs w:val="22"/>
        </w:rPr>
        <w:t xml:space="preserve"> </w:t>
      </w:r>
      <w:r w:rsidR="00A74478" w:rsidRPr="00FD0C36">
        <w:rPr>
          <w:rFonts w:ascii="GHEA Grapalat" w:hAnsi="GHEA Grapalat"/>
          <w:szCs w:val="22"/>
        </w:rPr>
        <w:t>Документы, указанные в пунктах 8.</w:t>
      </w:r>
      <w:r w:rsidR="0047567E" w:rsidRPr="00FD0C36">
        <w:rPr>
          <w:rFonts w:ascii="GHEA Grapalat" w:hAnsi="GHEA Grapalat"/>
          <w:szCs w:val="22"/>
        </w:rPr>
        <w:t>8</w:t>
      </w:r>
      <w:r w:rsidR="00A74478" w:rsidRPr="00FD0C36">
        <w:rPr>
          <w:rFonts w:ascii="GHEA Grapalat" w:hAnsi="GHEA Grapalat"/>
          <w:szCs w:val="22"/>
        </w:rPr>
        <w:t xml:space="preserve"> и 8.</w:t>
      </w:r>
      <w:r w:rsidR="0047567E" w:rsidRPr="00FD0C36">
        <w:rPr>
          <w:rFonts w:ascii="GHEA Grapalat" w:hAnsi="GHEA Grapalat"/>
          <w:szCs w:val="22"/>
        </w:rPr>
        <w:t>9</w:t>
      </w:r>
      <w:r w:rsidR="00A74478" w:rsidRPr="00FD0C36">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D0C36">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45844C6" w14:textId="77777777" w:rsidR="002B121D" w:rsidRPr="00FD0C36" w:rsidRDefault="00A150A9" w:rsidP="001D11DF">
      <w:pPr>
        <w:pStyle w:val="BodyTextIndent2"/>
        <w:widowControl w:val="0"/>
        <w:tabs>
          <w:tab w:val="left" w:pos="1276"/>
        </w:tabs>
        <w:spacing w:line="240" w:lineRule="auto"/>
        <w:ind w:firstLine="567"/>
        <w:rPr>
          <w:rFonts w:ascii="GHEA Grapalat" w:hAnsi="GHEA Grapalat" w:cs="Sylfaen"/>
          <w:spacing w:val="-4"/>
          <w:sz w:val="22"/>
          <w:szCs w:val="22"/>
        </w:rPr>
      </w:pPr>
      <w:r w:rsidRPr="00FD0C36">
        <w:rPr>
          <w:rFonts w:ascii="GHEA Grapalat" w:hAnsi="GHEA Grapalat"/>
          <w:sz w:val="22"/>
          <w:szCs w:val="22"/>
        </w:rPr>
        <w:t>8.</w:t>
      </w:r>
      <w:r w:rsidR="0093610F" w:rsidRPr="00FD0C36">
        <w:rPr>
          <w:rFonts w:ascii="GHEA Grapalat" w:hAnsi="GHEA Grapalat"/>
          <w:sz w:val="22"/>
          <w:szCs w:val="22"/>
        </w:rPr>
        <w:t>1</w:t>
      </w:r>
      <w:r w:rsidR="00A66F8E" w:rsidRPr="00FD0C36">
        <w:rPr>
          <w:rFonts w:ascii="GHEA Grapalat" w:hAnsi="GHEA Grapalat"/>
          <w:sz w:val="22"/>
          <w:szCs w:val="22"/>
        </w:rPr>
        <w:t>5</w:t>
      </w:r>
      <w:r w:rsidR="00EE0CB1" w:rsidRPr="00FD0C36">
        <w:rPr>
          <w:rFonts w:ascii="GHEA Grapalat" w:hAnsi="GHEA Grapalat"/>
          <w:sz w:val="22"/>
          <w:szCs w:val="22"/>
        </w:rPr>
        <w:t>.</w:t>
      </w:r>
      <w:r w:rsidR="00EE0CB1" w:rsidRPr="00FD0C36">
        <w:rPr>
          <w:rFonts w:ascii="GHEA Grapalat" w:hAnsi="GHEA Grapalat"/>
          <w:sz w:val="22"/>
          <w:szCs w:val="22"/>
        </w:rPr>
        <w:tab/>
      </w:r>
      <w:r w:rsidRPr="00FD0C36">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9530445" w14:textId="77777777" w:rsidR="009302D2" w:rsidRPr="00FD0C36" w:rsidRDefault="00B5219E"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w:t>
      </w:r>
      <w:r w:rsidR="00A150A9" w:rsidRPr="00FD0C36">
        <w:rPr>
          <w:rFonts w:ascii="GHEA Grapalat" w:hAnsi="GHEA Grapalat"/>
          <w:sz w:val="22"/>
          <w:szCs w:val="22"/>
        </w:rPr>
        <w:t>.</w:t>
      </w:r>
      <w:r w:rsidR="0093610F" w:rsidRPr="00FD0C36">
        <w:rPr>
          <w:rFonts w:ascii="GHEA Grapalat" w:hAnsi="GHEA Grapalat"/>
          <w:sz w:val="22"/>
          <w:szCs w:val="22"/>
        </w:rPr>
        <w:t>1</w:t>
      </w:r>
      <w:r w:rsidR="00FA1A78" w:rsidRPr="00FD0C36">
        <w:rPr>
          <w:rFonts w:ascii="GHEA Grapalat" w:hAnsi="GHEA Grapalat"/>
          <w:sz w:val="22"/>
          <w:szCs w:val="22"/>
        </w:rPr>
        <w:t>6</w:t>
      </w:r>
      <w:r w:rsidR="00EE0CB1" w:rsidRPr="00FD0C36">
        <w:rPr>
          <w:rFonts w:ascii="GHEA Grapalat" w:hAnsi="GHEA Grapalat"/>
          <w:sz w:val="22"/>
          <w:szCs w:val="22"/>
        </w:rPr>
        <w:t>.</w:t>
      </w:r>
      <w:r w:rsidR="00EE0CB1" w:rsidRPr="00FD0C36">
        <w:rPr>
          <w:rFonts w:ascii="GHEA Grapalat" w:hAnsi="GHEA Grapalat"/>
          <w:sz w:val="22"/>
          <w:szCs w:val="22"/>
        </w:rPr>
        <w:tab/>
      </w:r>
      <w:r w:rsidR="009302D2" w:rsidRPr="00FD0C36">
        <w:rPr>
          <w:rFonts w:ascii="GHEA Grapalat" w:hAnsi="GHEA Grapalat"/>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0D7A895" w14:textId="77777777" w:rsidR="00265D18" w:rsidRPr="00FD0C36" w:rsidRDefault="00265D1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C6B039E" w14:textId="77777777" w:rsidR="002B103D" w:rsidRPr="00FD0C36" w:rsidRDefault="00A150A9" w:rsidP="001D11DF">
      <w:pPr>
        <w:pStyle w:val="BodyTextIndent2"/>
        <w:widowControl w:val="0"/>
        <w:tabs>
          <w:tab w:val="left" w:pos="1276"/>
        </w:tabs>
        <w:spacing w:line="240" w:lineRule="auto"/>
        <w:ind w:firstLine="567"/>
        <w:rPr>
          <w:rFonts w:ascii="GHEA Grapalat" w:hAnsi="GHEA Grapalat"/>
          <w:sz w:val="22"/>
          <w:szCs w:val="22"/>
        </w:rPr>
      </w:pPr>
      <w:r w:rsidRPr="00FD0C36">
        <w:rPr>
          <w:rFonts w:ascii="GHEA Grapalat" w:hAnsi="GHEA Grapalat"/>
          <w:sz w:val="22"/>
          <w:szCs w:val="22"/>
        </w:rPr>
        <w:t>8.</w:t>
      </w:r>
      <w:r w:rsidR="000E624C" w:rsidRPr="00FD0C36">
        <w:rPr>
          <w:rFonts w:ascii="GHEA Grapalat" w:hAnsi="GHEA Grapalat"/>
          <w:sz w:val="22"/>
          <w:szCs w:val="22"/>
          <w:lang w:val="hy-AM"/>
        </w:rPr>
        <w:t>1</w:t>
      </w:r>
      <w:r w:rsidR="00F64849" w:rsidRPr="00FD0C36">
        <w:rPr>
          <w:rFonts w:ascii="GHEA Grapalat" w:hAnsi="GHEA Grapalat"/>
          <w:sz w:val="22"/>
          <w:szCs w:val="22"/>
        </w:rPr>
        <w:t>7</w:t>
      </w:r>
      <w:r w:rsidRPr="00FD0C36">
        <w:rPr>
          <w:rFonts w:ascii="GHEA Grapalat" w:hAnsi="GHEA Grapalat"/>
          <w:sz w:val="22"/>
          <w:szCs w:val="22"/>
        </w:rPr>
        <w:t>.</w:t>
      </w:r>
      <w:r w:rsidR="00EE0CB1" w:rsidRPr="00FD0C36">
        <w:rPr>
          <w:rFonts w:ascii="GHEA Grapalat" w:hAnsi="GHEA Grapalat"/>
          <w:sz w:val="22"/>
          <w:szCs w:val="22"/>
        </w:rPr>
        <w:tab/>
      </w:r>
      <w:r w:rsidRPr="00FD0C36">
        <w:rPr>
          <w:rFonts w:ascii="GHEA Grapalat" w:hAnsi="GHEA Grapalat"/>
          <w:sz w:val="22"/>
          <w:szCs w:val="22"/>
        </w:rPr>
        <w:t xml:space="preserve"> </w:t>
      </w:r>
    </w:p>
    <w:p w14:paraId="707693AC" w14:textId="77777777" w:rsidR="00583092" w:rsidRPr="00FD0C36" w:rsidRDefault="00A150A9"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w:t>
      </w:r>
      <w:r w:rsidR="005C20A6" w:rsidRPr="00FD0C36">
        <w:rPr>
          <w:rFonts w:ascii="GHEA Grapalat" w:hAnsi="GHEA Grapalat"/>
          <w:sz w:val="22"/>
          <w:szCs w:val="22"/>
        </w:rPr>
        <w:t>18</w:t>
      </w:r>
      <w:r w:rsidR="009F2C5D" w:rsidRPr="00FD0C36">
        <w:rPr>
          <w:rFonts w:ascii="GHEA Grapalat" w:hAnsi="GHEA Grapalat"/>
          <w:sz w:val="22"/>
          <w:szCs w:val="22"/>
        </w:rPr>
        <w:t>.</w:t>
      </w:r>
      <w:r w:rsidR="009F2C5D" w:rsidRPr="00FD0C36">
        <w:rPr>
          <w:rFonts w:ascii="GHEA Grapalat" w:hAnsi="GHEA Grapalat"/>
          <w:sz w:val="22"/>
          <w:szCs w:val="22"/>
        </w:rPr>
        <w:tab/>
      </w:r>
      <w:r w:rsidRPr="00FD0C36">
        <w:rPr>
          <w:rFonts w:ascii="GHEA Grapalat" w:hAnsi="GHEA Grapalat"/>
          <w:sz w:val="22"/>
          <w:szCs w:val="22"/>
        </w:rPr>
        <w:t>В случае если отобранный участник не заключает (отказывается</w:t>
      </w:r>
      <w:r w:rsidR="00521B59" w:rsidRPr="00FD0C36">
        <w:rPr>
          <w:rFonts w:ascii="Courier New" w:hAnsi="Courier New" w:cs="Courier New"/>
          <w:sz w:val="22"/>
          <w:szCs w:val="22"/>
          <w:lang w:val="en-US"/>
        </w:rPr>
        <w:t> </w:t>
      </w:r>
      <w:r w:rsidRPr="00FD0C36">
        <w:rPr>
          <w:rFonts w:ascii="GHEA Grapalat" w:hAnsi="GHEA Grapalat"/>
          <w:sz w:val="22"/>
          <w:szCs w:val="22"/>
        </w:rPr>
        <w:t xml:space="preserve">заключать) договор или лишается права на заключение договора, </w:t>
      </w:r>
      <w:r w:rsidR="000702A0" w:rsidRPr="00FD0C36">
        <w:rPr>
          <w:rFonts w:ascii="GHEA Grapalat" w:hAnsi="GHEA Grapalat"/>
          <w:sz w:val="22"/>
          <w:szCs w:val="22"/>
        </w:rPr>
        <w:t xml:space="preserve">решением комиссии </w:t>
      </w:r>
      <w:r w:rsidR="005F2F3B" w:rsidRPr="00FD0C36">
        <w:rPr>
          <w:rFonts w:ascii="GHEA Grapalat" w:hAnsi="GHEA Grapalat"/>
          <w:sz w:val="22"/>
          <w:szCs w:val="22"/>
        </w:rPr>
        <w:t xml:space="preserve">отобранным  </w:t>
      </w:r>
      <w:r w:rsidRPr="00FD0C36">
        <w:rPr>
          <w:rFonts w:ascii="GHEA Grapalat" w:hAnsi="GHEA Grapalat"/>
          <w:sz w:val="22"/>
          <w:szCs w:val="22"/>
        </w:rPr>
        <w:t>участник</w:t>
      </w:r>
      <w:r w:rsidR="005F2F3B" w:rsidRPr="00FD0C36">
        <w:rPr>
          <w:rFonts w:ascii="GHEA Grapalat" w:hAnsi="GHEA Grapalat"/>
          <w:sz w:val="22"/>
          <w:szCs w:val="22"/>
        </w:rPr>
        <w:t xml:space="preserve">ом </w:t>
      </w:r>
      <w:r w:rsidR="005F2F3B" w:rsidRPr="00FD0C36">
        <w:rPr>
          <w:rFonts w:ascii="GHEA Grapalat" w:hAnsi="GHEA Grapalat"/>
          <w:sz w:val="22"/>
          <w:szCs w:val="22"/>
          <w:lang w:val="hy-AM"/>
        </w:rPr>
        <w:t xml:space="preserve"> </w:t>
      </w:r>
      <w:r w:rsidR="005F2F3B" w:rsidRPr="00FD0C36">
        <w:rPr>
          <w:rFonts w:ascii="GHEA Grapalat" w:hAnsi="GHEA Grapalat"/>
          <w:sz w:val="22"/>
          <w:szCs w:val="22"/>
        </w:rPr>
        <w:t>признается участник занявший следующее место</w:t>
      </w:r>
      <w:r w:rsidR="00951CE5" w:rsidRPr="00FD0C36">
        <w:rPr>
          <w:rFonts w:ascii="GHEA Grapalat" w:hAnsi="GHEA Grapalat"/>
          <w:sz w:val="22"/>
          <w:szCs w:val="22"/>
          <w:lang w:val="hy-AM"/>
        </w:rPr>
        <w:t xml:space="preserve"> </w:t>
      </w:r>
      <w:r w:rsidR="00951CE5" w:rsidRPr="00FD0C36">
        <w:rPr>
          <w:rFonts w:ascii="GHEA Grapalat" w:hAnsi="GHEA Grapalat"/>
          <w:sz w:val="22"/>
          <w:szCs w:val="22"/>
        </w:rPr>
        <w:t>с</w:t>
      </w:r>
      <w:r w:rsidRPr="00FD0C36">
        <w:rPr>
          <w:rFonts w:ascii="GHEA Grapalat" w:hAnsi="GHEA Grapalat"/>
          <w:sz w:val="22"/>
          <w:szCs w:val="22"/>
        </w:rPr>
        <w:t xml:space="preserve"> </w:t>
      </w:r>
      <w:r w:rsidR="00951CE5" w:rsidRPr="00FD0C36">
        <w:rPr>
          <w:rFonts w:ascii="GHEA Grapalat" w:hAnsi="GHEA Grapalat"/>
          <w:sz w:val="22"/>
          <w:szCs w:val="22"/>
        </w:rPr>
        <w:t>применением процедуры</w:t>
      </w:r>
      <w:r w:rsidRPr="00FD0C36">
        <w:rPr>
          <w:rFonts w:ascii="GHEA Grapalat" w:hAnsi="GHEA Grapalat"/>
          <w:sz w:val="22"/>
          <w:szCs w:val="22"/>
        </w:rPr>
        <w:t>, установленн</w:t>
      </w:r>
      <w:r w:rsidR="00951CE5" w:rsidRPr="00FD0C36">
        <w:rPr>
          <w:rFonts w:ascii="GHEA Grapalat" w:hAnsi="GHEA Grapalat"/>
          <w:sz w:val="22"/>
          <w:szCs w:val="22"/>
        </w:rPr>
        <w:t>ой</w:t>
      </w:r>
      <w:r w:rsidRPr="00FD0C36">
        <w:rPr>
          <w:rFonts w:ascii="GHEA Grapalat" w:hAnsi="GHEA Grapalat"/>
          <w:sz w:val="22"/>
          <w:szCs w:val="22"/>
        </w:rPr>
        <w:t xml:space="preserve"> пунктами 8.1</w:t>
      </w:r>
      <w:r w:rsidR="00C06B3A" w:rsidRPr="00FD0C36">
        <w:rPr>
          <w:rFonts w:ascii="GHEA Grapalat" w:hAnsi="GHEA Grapalat"/>
          <w:sz w:val="22"/>
          <w:szCs w:val="22"/>
        </w:rPr>
        <w:t>2</w:t>
      </w:r>
      <w:r w:rsidRPr="00FD0C36">
        <w:rPr>
          <w:rFonts w:ascii="GHEA Grapalat" w:hAnsi="GHEA Grapalat"/>
          <w:sz w:val="22"/>
          <w:szCs w:val="22"/>
        </w:rPr>
        <w:t>-8.</w:t>
      </w:r>
      <w:r w:rsidR="00246C8C" w:rsidRPr="00FD0C36">
        <w:rPr>
          <w:rFonts w:ascii="GHEA Grapalat" w:hAnsi="GHEA Grapalat"/>
          <w:sz w:val="22"/>
          <w:szCs w:val="22"/>
        </w:rPr>
        <w:t>19</w:t>
      </w:r>
      <w:r w:rsidR="007854B2" w:rsidRPr="00FD0C36">
        <w:rPr>
          <w:rFonts w:ascii="GHEA Grapalat" w:hAnsi="GHEA Grapalat"/>
          <w:sz w:val="22"/>
          <w:szCs w:val="22"/>
        </w:rPr>
        <w:t xml:space="preserve"> </w:t>
      </w:r>
      <w:r w:rsidRPr="00FD0C36">
        <w:rPr>
          <w:rFonts w:ascii="GHEA Grapalat" w:hAnsi="GHEA Grapalat"/>
          <w:sz w:val="22"/>
          <w:szCs w:val="22"/>
        </w:rPr>
        <w:t>части 1 настоящего Приглашения.</w:t>
      </w:r>
    </w:p>
    <w:p w14:paraId="100C0E12" w14:textId="77777777" w:rsidR="00583092" w:rsidRPr="00FD0C36" w:rsidRDefault="00A150A9" w:rsidP="001D11DF">
      <w:pPr>
        <w:pStyle w:val="BodyTextIndent2"/>
        <w:widowControl w:val="0"/>
        <w:tabs>
          <w:tab w:val="left" w:pos="1276"/>
        </w:tabs>
        <w:spacing w:line="240" w:lineRule="auto"/>
        <w:ind w:firstLine="567"/>
        <w:rPr>
          <w:rFonts w:ascii="GHEA Grapalat" w:hAnsi="GHEA Grapalat" w:cs="Sylfaen"/>
          <w:sz w:val="22"/>
          <w:szCs w:val="22"/>
        </w:rPr>
      </w:pPr>
      <w:r w:rsidRPr="00FD0C36">
        <w:rPr>
          <w:rFonts w:ascii="GHEA Grapalat" w:hAnsi="GHEA Grapalat"/>
          <w:sz w:val="22"/>
          <w:szCs w:val="22"/>
        </w:rPr>
        <w:t>8.</w:t>
      </w:r>
      <w:r w:rsidR="005C20A6" w:rsidRPr="00FD0C36">
        <w:rPr>
          <w:rFonts w:ascii="GHEA Grapalat" w:hAnsi="GHEA Grapalat"/>
          <w:sz w:val="22"/>
          <w:szCs w:val="22"/>
        </w:rPr>
        <w:t>19</w:t>
      </w:r>
      <w:r w:rsidR="00FA2DBA" w:rsidRPr="00FD0C36">
        <w:rPr>
          <w:rFonts w:ascii="GHEA Grapalat" w:hAnsi="GHEA Grapalat"/>
          <w:sz w:val="22"/>
          <w:szCs w:val="22"/>
        </w:rPr>
        <w:t>.</w:t>
      </w:r>
      <w:r w:rsidR="00FA2DBA" w:rsidRPr="00FD0C36">
        <w:rPr>
          <w:rFonts w:ascii="GHEA Grapalat" w:hAnsi="GHEA Grapalat"/>
          <w:sz w:val="22"/>
          <w:szCs w:val="22"/>
        </w:rPr>
        <w:tab/>
      </w:r>
      <w:r w:rsidRPr="00FD0C36">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9848143" w14:textId="77777777" w:rsidR="00583092" w:rsidRPr="00FD0C36" w:rsidRDefault="00662165" w:rsidP="001D11DF">
      <w:pPr>
        <w:pStyle w:val="BodyTextIndent2"/>
        <w:widowControl w:val="0"/>
        <w:spacing w:line="240" w:lineRule="auto"/>
        <w:ind w:firstLine="567"/>
        <w:rPr>
          <w:rFonts w:ascii="GHEA Grapalat" w:hAnsi="GHEA Grapalat"/>
          <w:sz w:val="22"/>
          <w:szCs w:val="22"/>
        </w:rPr>
      </w:pPr>
      <w:r w:rsidRPr="00FD0C36">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B5FAE13" w14:textId="77777777" w:rsidR="00583092" w:rsidRPr="00FD0C36" w:rsidRDefault="00A150A9" w:rsidP="001D11DF">
      <w:pPr>
        <w:pStyle w:val="BodyTextIndent2"/>
        <w:widowControl w:val="0"/>
        <w:tabs>
          <w:tab w:val="left" w:pos="1276"/>
        </w:tabs>
        <w:spacing w:line="240" w:lineRule="auto"/>
        <w:ind w:firstLine="567"/>
        <w:rPr>
          <w:rFonts w:ascii="GHEA Grapalat" w:hAnsi="GHEA Grapalat"/>
          <w:sz w:val="22"/>
          <w:szCs w:val="22"/>
        </w:rPr>
      </w:pPr>
      <w:r w:rsidRPr="00FD0C36">
        <w:rPr>
          <w:rFonts w:ascii="GHEA Grapalat" w:hAnsi="GHEA Grapalat"/>
          <w:sz w:val="22"/>
          <w:szCs w:val="22"/>
        </w:rPr>
        <w:t>8.</w:t>
      </w:r>
      <w:r w:rsidR="005A79EE" w:rsidRPr="00FD0C36">
        <w:rPr>
          <w:rFonts w:ascii="GHEA Grapalat" w:hAnsi="GHEA Grapalat"/>
          <w:sz w:val="22"/>
          <w:szCs w:val="22"/>
        </w:rPr>
        <w:t>2</w:t>
      </w:r>
      <w:r w:rsidR="002E6A02" w:rsidRPr="00FD0C36">
        <w:rPr>
          <w:rFonts w:ascii="GHEA Grapalat" w:hAnsi="GHEA Grapalat"/>
          <w:sz w:val="22"/>
          <w:szCs w:val="22"/>
        </w:rPr>
        <w:t>0</w:t>
      </w:r>
      <w:r w:rsidRPr="00FD0C36">
        <w:rPr>
          <w:rFonts w:ascii="GHEA Grapalat" w:hAnsi="GHEA Grapalat"/>
          <w:sz w:val="22"/>
          <w:szCs w:val="22"/>
        </w:rPr>
        <w:t>.</w:t>
      </w:r>
      <w:r w:rsidR="00FA2DBA" w:rsidRPr="00FD0C36">
        <w:rPr>
          <w:rFonts w:ascii="GHEA Grapalat" w:hAnsi="GHEA Grapalat"/>
          <w:sz w:val="22"/>
          <w:szCs w:val="22"/>
        </w:rPr>
        <w:tab/>
      </w:r>
      <w:r w:rsidRPr="00FD0C36">
        <w:rPr>
          <w:rFonts w:ascii="GHEA Grapalat" w:hAnsi="GHEA Grapalat"/>
          <w:sz w:val="22"/>
          <w:szCs w:val="22"/>
        </w:rPr>
        <w:t>С целью применения пункта 8.</w:t>
      </w:r>
      <w:r w:rsidR="002E6A02" w:rsidRPr="00FD0C36">
        <w:rPr>
          <w:rFonts w:ascii="GHEA Grapalat" w:hAnsi="GHEA Grapalat"/>
          <w:sz w:val="22"/>
          <w:szCs w:val="22"/>
        </w:rPr>
        <w:t>19</w:t>
      </w:r>
      <w:r w:rsidRPr="00FD0C36">
        <w:rPr>
          <w:rFonts w:ascii="GHEA Grapalat" w:hAnsi="GHEA Grapalat"/>
          <w:sz w:val="22"/>
          <w:szCs w:val="22"/>
        </w:rPr>
        <w:t xml:space="preserve">. части 1 настоящего приглашения </w:t>
      </w:r>
      <w:r w:rsidR="005A79EE" w:rsidRPr="00FD0C36">
        <w:rPr>
          <w:rFonts w:ascii="GHEA Grapalat" w:hAnsi="GHEA Grapalat"/>
          <w:sz w:val="22"/>
          <w:szCs w:val="22"/>
        </w:rPr>
        <w:t xml:space="preserve">может быть созвано </w:t>
      </w:r>
      <w:r w:rsidRPr="00FD0C36">
        <w:rPr>
          <w:rFonts w:ascii="GHEA Grapalat" w:hAnsi="GHEA Grapalat"/>
          <w:sz w:val="22"/>
          <w:szCs w:val="22"/>
        </w:rPr>
        <w:t>внеочередное заседание комиссии.</w:t>
      </w:r>
    </w:p>
    <w:p w14:paraId="10A5D45D" w14:textId="77777777" w:rsidR="00E45ACA" w:rsidRPr="00FD0C36" w:rsidRDefault="00A150A9" w:rsidP="001D11DF">
      <w:pPr>
        <w:pStyle w:val="norm"/>
        <w:widowControl w:val="0"/>
        <w:tabs>
          <w:tab w:val="left" w:pos="1276"/>
        </w:tabs>
        <w:spacing w:line="240" w:lineRule="auto"/>
        <w:ind w:firstLine="567"/>
        <w:rPr>
          <w:rFonts w:ascii="GHEA Grapalat" w:hAnsi="GHEA Grapalat"/>
          <w:szCs w:val="22"/>
        </w:rPr>
      </w:pPr>
      <w:r w:rsidRPr="00FD0C36">
        <w:rPr>
          <w:rFonts w:ascii="GHEA Grapalat" w:hAnsi="GHEA Grapalat"/>
          <w:spacing w:val="-6"/>
          <w:szCs w:val="22"/>
        </w:rPr>
        <w:t>8.</w:t>
      </w:r>
      <w:r w:rsidR="004D0EA7" w:rsidRPr="00FD0C36">
        <w:rPr>
          <w:rFonts w:ascii="GHEA Grapalat" w:hAnsi="GHEA Grapalat"/>
          <w:spacing w:val="-6"/>
          <w:szCs w:val="22"/>
        </w:rPr>
        <w:t>2</w:t>
      </w:r>
      <w:r w:rsidR="00B41F31" w:rsidRPr="00FD0C36">
        <w:rPr>
          <w:rFonts w:ascii="GHEA Grapalat" w:hAnsi="GHEA Grapalat"/>
          <w:spacing w:val="-6"/>
          <w:szCs w:val="22"/>
        </w:rPr>
        <w:t>1</w:t>
      </w:r>
      <w:r w:rsidR="00544D9F" w:rsidRPr="00FD0C36">
        <w:rPr>
          <w:rFonts w:ascii="GHEA Grapalat" w:hAnsi="GHEA Grapalat"/>
          <w:spacing w:val="-6"/>
          <w:szCs w:val="22"/>
        </w:rPr>
        <w:t>.</w:t>
      </w:r>
      <w:r w:rsidR="00544D9F" w:rsidRPr="00FD0C36">
        <w:rPr>
          <w:rFonts w:ascii="GHEA Grapalat" w:hAnsi="GHEA Grapalat"/>
          <w:spacing w:val="-6"/>
          <w:szCs w:val="22"/>
        </w:rPr>
        <w:tab/>
      </w:r>
      <w:r w:rsidRPr="00FD0C36">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D0C36">
        <w:rPr>
          <w:rFonts w:ascii="GHEA Grapalat" w:hAnsi="GHEA Grapalat"/>
          <w:szCs w:val="22"/>
        </w:rPr>
        <w:t xml:space="preserve"> Решение о</w:t>
      </w:r>
      <w:r w:rsidR="00BA2853" w:rsidRPr="00FD0C36">
        <w:rPr>
          <w:rFonts w:ascii="Courier New" w:hAnsi="Courier New" w:cs="Courier New"/>
          <w:szCs w:val="22"/>
          <w:lang w:val="en-US"/>
        </w:rPr>
        <w:t> </w:t>
      </w:r>
      <w:r w:rsidRPr="00FD0C36">
        <w:rPr>
          <w:rFonts w:ascii="GHEA Grapalat" w:hAnsi="GHEA Grapalat"/>
          <w:szCs w:val="22"/>
        </w:rPr>
        <w:t>заключении договора содержит краткую информацию об оценке заявок, о</w:t>
      </w:r>
      <w:r w:rsidR="00BA2853" w:rsidRPr="00FD0C36">
        <w:rPr>
          <w:rFonts w:ascii="Courier New" w:hAnsi="Courier New" w:cs="Courier New"/>
          <w:szCs w:val="22"/>
          <w:lang w:val="en-US"/>
        </w:rPr>
        <w:t> </w:t>
      </w:r>
      <w:r w:rsidRPr="00FD0C36">
        <w:rPr>
          <w:rFonts w:ascii="GHEA Grapalat" w:hAnsi="GHEA Grapalat"/>
          <w:szCs w:val="22"/>
        </w:rPr>
        <w:t>причинах, обосновывающих выбор отобранного участника, и объявление о</w:t>
      </w:r>
      <w:r w:rsidR="00BA2853" w:rsidRPr="00FD0C36">
        <w:rPr>
          <w:rFonts w:ascii="Courier New" w:hAnsi="Courier New" w:cs="Courier New"/>
          <w:szCs w:val="22"/>
          <w:lang w:val="en-US"/>
        </w:rPr>
        <w:t> </w:t>
      </w:r>
      <w:r w:rsidRPr="00FD0C36">
        <w:rPr>
          <w:rFonts w:ascii="GHEA Grapalat" w:hAnsi="GHEA Grapalat"/>
          <w:szCs w:val="22"/>
        </w:rPr>
        <w:t>периоде ожидания.</w:t>
      </w:r>
    </w:p>
    <w:p w14:paraId="44D0B5DF" w14:textId="77777777" w:rsidR="00583092" w:rsidRPr="00FD0C36" w:rsidRDefault="00A150A9" w:rsidP="001D11DF">
      <w:pPr>
        <w:pStyle w:val="BodyTextIndent2"/>
        <w:widowControl w:val="0"/>
        <w:tabs>
          <w:tab w:val="left" w:pos="1276"/>
        </w:tabs>
        <w:spacing w:line="240" w:lineRule="auto"/>
        <w:ind w:firstLine="567"/>
        <w:rPr>
          <w:rFonts w:ascii="GHEA Grapalat" w:hAnsi="GHEA Grapalat" w:cs="Sylfaen"/>
          <w:sz w:val="22"/>
          <w:szCs w:val="22"/>
        </w:rPr>
      </w:pPr>
      <w:r w:rsidRPr="00FD0C36">
        <w:rPr>
          <w:rFonts w:ascii="GHEA Grapalat" w:hAnsi="GHEA Grapalat"/>
          <w:sz w:val="22"/>
          <w:szCs w:val="22"/>
        </w:rPr>
        <w:t>8.</w:t>
      </w:r>
      <w:r w:rsidR="00163324" w:rsidRPr="00FD0C36">
        <w:rPr>
          <w:rFonts w:ascii="GHEA Grapalat" w:hAnsi="GHEA Grapalat"/>
          <w:sz w:val="22"/>
          <w:szCs w:val="22"/>
        </w:rPr>
        <w:t>2</w:t>
      </w:r>
      <w:r w:rsidR="00F72026" w:rsidRPr="00FD0C36">
        <w:rPr>
          <w:rFonts w:ascii="GHEA Grapalat" w:hAnsi="GHEA Grapalat"/>
          <w:sz w:val="22"/>
          <w:szCs w:val="22"/>
        </w:rPr>
        <w:t>2</w:t>
      </w:r>
      <w:r w:rsidR="00BA2853" w:rsidRPr="00FD0C36">
        <w:rPr>
          <w:rFonts w:ascii="GHEA Grapalat" w:hAnsi="GHEA Grapalat"/>
          <w:sz w:val="22"/>
          <w:szCs w:val="22"/>
        </w:rPr>
        <w:t>.</w:t>
      </w:r>
      <w:r w:rsidR="0022457E" w:rsidRPr="00FD0C36">
        <w:rPr>
          <w:rFonts w:ascii="GHEA Grapalat" w:hAnsi="GHEA Grapalat"/>
          <w:sz w:val="22"/>
          <w:szCs w:val="22"/>
        </w:rPr>
        <w:t xml:space="preserve"> </w:t>
      </w:r>
      <w:r w:rsidRPr="00FD0C36">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5DE0DCC" w14:textId="77777777" w:rsidR="00583092" w:rsidRPr="00FD0C36" w:rsidRDefault="00583092" w:rsidP="001D11DF">
      <w:pPr>
        <w:pStyle w:val="BodyTextIndent2"/>
        <w:widowControl w:val="0"/>
        <w:spacing w:line="240" w:lineRule="auto"/>
        <w:ind w:firstLine="567"/>
        <w:rPr>
          <w:rFonts w:ascii="GHEA Grapalat" w:hAnsi="GHEA Grapalat"/>
          <w:i/>
          <w:sz w:val="22"/>
          <w:szCs w:val="22"/>
        </w:rPr>
      </w:pPr>
      <w:r w:rsidRPr="00FD0C36">
        <w:rPr>
          <w:rFonts w:ascii="GHEA Grapalat" w:hAnsi="GHEA Grapalat"/>
          <w:sz w:val="22"/>
          <w:szCs w:val="22"/>
        </w:rPr>
        <w:lastRenderedPageBreak/>
        <w:t xml:space="preserve">Период ожидания в случае настоящей процедуры составляет </w:t>
      </w:r>
      <w:r w:rsidR="0001657F" w:rsidRPr="00FD0C36">
        <w:rPr>
          <w:rFonts w:ascii="GHEA Grapalat" w:hAnsi="GHEA Grapalat"/>
          <w:sz w:val="22"/>
          <w:szCs w:val="22"/>
        </w:rPr>
        <w:t>5</w:t>
      </w:r>
      <w:r w:rsidRPr="00FD0C36">
        <w:rPr>
          <w:rFonts w:ascii="GHEA Grapalat" w:hAnsi="GHEA Grapalat"/>
          <w:sz w:val="22"/>
          <w:szCs w:val="22"/>
        </w:rPr>
        <w:t xml:space="preserve"> календарных дней. Период ожидания не применим, если заявку подал только один участник, с которым заключается договор.</w:t>
      </w:r>
    </w:p>
    <w:p w14:paraId="02C4002A" w14:textId="77777777" w:rsidR="00583092" w:rsidRPr="00FD0C36" w:rsidRDefault="00583092" w:rsidP="001D11DF">
      <w:pPr>
        <w:pStyle w:val="BodyTextIndent2"/>
        <w:widowControl w:val="0"/>
        <w:spacing w:line="240" w:lineRule="auto"/>
        <w:ind w:firstLine="567"/>
        <w:rPr>
          <w:rFonts w:ascii="GHEA Grapalat" w:hAnsi="GHEA Grapalat" w:cs="Sylfaen"/>
          <w:sz w:val="22"/>
          <w:szCs w:val="22"/>
        </w:rPr>
      </w:pPr>
      <w:r w:rsidRPr="00FD0C36">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3446EF73" w14:textId="77777777" w:rsidR="000313A6" w:rsidRPr="00FD0C36" w:rsidRDefault="00AA0AD8" w:rsidP="001D11DF">
      <w:pPr>
        <w:widowControl w:val="0"/>
        <w:jc w:val="center"/>
        <w:rPr>
          <w:rFonts w:ascii="GHEA Grapalat" w:hAnsi="GHEA Grapalat" w:cs="Arial"/>
          <w:b/>
          <w:iCs/>
          <w:sz w:val="22"/>
          <w:szCs w:val="22"/>
        </w:rPr>
      </w:pPr>
      <w:r w:rsidRPr="00FD0C36">
        <w:rPr>
          <w:rFonts w:ascii="GHEA Grapalat" w:hAnsi="GHEA Grapalat"/>
          <w:b/>
          <w:sz w:val="22"/>
          <w:szCs w:val="22"/>
        </w:rPr>
        <w:t xml:space="preserve">9. ЗАКЛЮЧЕНИЕ ДОГОВОРА </w:t>
      </w:r>
    </w:p>
    <w:p w14:paraId="205CDE5B" w14:textId="77777777" w:rsidR="00096865" w:rsidRPr="00FD0C36" w:rsidRDefault="00AA0AD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9.1</w:t>
      </w:r>
      <w:r w:rsidR="002A3FC1" w:rsidRPr="00FD0C36">
        <w:rPr>
          <w:rFonts w:ascii="GHEA Grapalat" w:hAnsi="GHEA Grapalat"/>
          <w:sz w:val="22"/>
          <w:szCs w:val="22"/>
        </w:rPr>
        <w:t>.</w:t>
      </w:r>
      <w:r w:rsidR="002A3FC1" w:rsidRPr="00FD0C36">
        <w:rPr>
          <w:rFonts w:ascii="GHEA Grapalat" w:hAnsi="GHEA Grapalat"/>
          <w:sz w:val="22"/>
          <w:szCs w:val="22"/>
        </w:rPr>
        <w:tab/>
      </w:r>
      <w:r w:rsidRPr="00FD0C36">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5CB0FCB" w14:textId="77777777" w:rsidR="00EB6E54" w:rsidRPr="00FD0C36" w:rsidRDefault="00AA0AD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9.2.</w:t>
      </w:r>
      <w:r w:rsidR="002A3FC1" w:rsidRPr="00FD0C36">
        <w:rPr>
          <w:rFonts w:ascii="GHEA Grapalat" w:hAnsi="GHEA Grapalat"/>
          <w:sz w:val="22"/>
          <w:szCs w:val="22"/>
        </w:rPr>
        <w:tab/>
      </w:r>
      <w:r w:rsidRPr="00FD0C36">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24BAD" w:rsidRPr="00FD0C36">
        <w:rPr>
          <w:rFonts w:ascii="GHEA Grapalat" w:hAnsi="GHEA Grapalat"/>
          <w:sz w:val="22"/>
          <w:szCs w:val="22"/>
        </w:rPr>
        <w:t>22</w:t>
      </w:r>
      <w:r w:rsidRPr="00FD0C36">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D0C36">
        <w:rPr>
          <w:rFonts w:ascii="GHEA Grapalat" w:hAnsi="GHEA Grapalat"/>
          <w:sz w:val="22"/>
          <w:szCs w:val="22"/>
        </w:rPr>
        <w:t>2</w:t>
      </w:r>
      <w:r w:rsidR="00D24BAD" w:rsidRPr="00FD0C36">
        <w:rPr>
          <w:rFonts w:ascii="GHEA Grapalat" w:hAnsi="GHEA Grapalat"/>
          <w:sz w:val="22"/>
          <w:szCs w:val="22"/>
        </w:rPr>
        <w:t xml:space="preserve">2 </w:t>
      </w:r>
      <w:r w:rsidRPr="00FD0C36">
        <w:rPr>
          <w:rFonts w:ascii="GHEA Grapalat" w:hAnsi="GHEA Grapalat"/>
          <w:sz w:val="22"/>
          <w:szCs w:val="22"/>
        </w:rPr>
        <w:t>части 1 настоящего Приглашения.</w:t>
      </w:r>
    </w:p>
    <w:p w14:paraId="7A29A434" w14:textId="77777777" w:rsidR="00F23A51" w:rsidRPr="00FD0C36" w:rsidRDefault="00AA0AD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9.3.</w:t>
      </w:r>
      <w:r w:rsidR="002A3FC1" w:rsidRPr="00FD0C36">
        <w:rPr>
          <w:rFonts w:ascii="GHEA Grapalat" w:hAnsi="GHEA Grapalat"/>
          <w:sz w:val="22"/>
          <w:szCs w:val="22"/>
        </w:rPr>
        <w:tab/>
      </w:r>
      <w:r w:rsidRPr="00FD0C36">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FD0C36">
        <w:rPr>
          <w:rFonts w:ascii="GHEA Grapalat" w:hAnsi="GHEA Grapalat"/>
          <w:sz w:val="22"/>
          <w:szCs w:val="22"/>
        </w:rPr>
        <w:t xml:space="preserve">При этом, при закупке строительных работ, в договор включаются </w:t>
      </w:r>
      <w:r w:rsidR="00B55057" w:rsidRPr="00FD0C36">
        <w:rPr>
          <w:rFonts w:ascii="GHEA Grapalat" w:hAnsi="GHEA Grapalat"/>
          <w:sz w:val="22"/>
          <w:szCs w:val="22"/>
        </w:rPr>
        <w:t>приборы</w:t>
      </w:r>
      <w:r w:rsidR="00645866" w:rsidRPr="00FD0C36">
        <w:rPr>
          <w:rFonts w:ascii="GHEA Grapalat" w:hAnsi="GHEA Grapalat"/>
          <w:sz w:val="22"/>
          <w:szCs w:val="22"/>
        </w:rPr>
        <w:t xml:space="preserve"> и оборудование, представленные по заявке отобранного участника</w:t>
      </w:r>
      <w:r w:rsidRPr="00FD0C36">
        <w:rPr>
          <w:rFonts w:ascii="GHEA Grapalat" w:hAnsi="GHEA Grapalat"/>
          <w:sz w:val="22"/>
          <w:szCs w:val="22"/>
        </w:rPr>
        <w:t xml:space="preserve">. </w:t>
      </w:r>
    </w:p>
    <w:p w14:paraId="2A8D4758" w14:textId="77777777" w:rsidR="00096865" w:rsidRPr="00FD0C36" w:rsidRDefault="00AA0AD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9.</w:t>
      </w:r>
      <w:r w:rsidR="009C5CB9" w:rsidRPr="00FD0C36">
        <w:rPr>
          <w:rFonts w:ascii="GHEA Grapalat" w:hAnsi="GHEA Grapalat"/>
          <w:sz w:val="22"/>
          <w:szCs w:val="22"/>
        </w:rPr>
        <w:t>4</w:t>
      </w:r>
      <w:r w:rsidR="00DC30CC" w:rsidRPr="00FD0C36">
        <w:rPr>
          <w:rFonts w:ascii="GHEA Grapalat" w:hAnsi="GHEA Grapalat"/>
          <w:sz w:val="22"/>
          <w:szCs w:val="22"/>
        </w:rPr>
        <w:t>.</w:t>
      </w:r>
      <w:r w:rsidR="00DC30CC" w:rsidRPr="00FD0C36">
        <w:rPr>
          <w:rFonts w:ascii="GHEA Grapalat" w:hAnsi="GHEA Grapalat"/>
          <w:sz w:val="22"/>
          <w:szCs w:val="22"/>
        </w:rPr>
        <w:tab/>
      </w:r>
      <w:r w:rsidRPr="00FD0C36">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D0C36">
        <w:rPr>
          <w:rFonts w:ascii="GHEA Grapalat" w:hAnsi="GHEA Grapalat"/>
          <w:sz w:val="22"/>
          <w:szCs w:val="22"/>
        </w:rPr>
        <w:t xml:space="preserve"> квалификации и</w:t>
      </w:r>
      <w:r w:rsidRPr="00FD0C36">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08F6B68A" w14:textId="77777777" w:rsidR="000313A6" w:rsidRPr="00FD0C36" w:rsidRDefault="000313A6" w:rsidP="001D11DF">
      <w:pPr>
        <w:widowControl w:val="0"/>
        <w:ind w:firstLine="567"/>
        <w:jc w:val="both"/>
        <w:rPr>
          <w:rFonts w:ascii="GHEA Grapalat" w:hAnsi="GHEA Grapalat" w:cs="Sylfaen"/>
          <w:sz w:val="22"/>
          <w:szCs w:val="22"/>
        </w:rPr>
      </w:pPr>
      <w:r w:rsidRPr="00FD0C36">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FD0C36">
        <w:rPr>
          <w:rFonts w:ascii="GHEA Grapalat" w:hAnsi="GHEA Grapalat"/>
          <w:sz w:val="22"/>
          <w:szCs w:val="22"/>
        </w:rPr>
        <w:t xml:space="preserve"> </w:t>
      </w:r>
      <w:r w:rsidRPr="00FD0C36">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BC58F1E" w14:textId="77777777" w:rsidR="00D612BC" w:rsidRPr="00FD0C36" w:rsidRDefault="00AA0AD8" w:rsidP="001D11DF">
      <w:pPr>
        <w:pStyle w:val="BodyTextIndent"/>
        <w:widowControl w:val="0"/>
        <w:tabs>
          <w:tab w:val="left" w:pos="1134"/>
        </w:tabs>
        <w:spacing w:line="240" w:lineRule="auto"/>
        <w:ind w:firstLine="567"/>
        <w:rPr>
          <w:rFonts w:ascii="GHEA Grapalat" w:hAnsi="GHEA Grapalat" w:cs="Sylfaen"/>
          <w:i w:val="0"/>
          <w:sz w:val="22"/>
          <w:szCs w:val="22"/>
        </w:rPr>
      </w:pPr>
      <w:r w:rsidRPr="00FD0C36">
        <w:rPr>
          <w:rFonts w:ascii="GHEA Grapalat" w:hAnsi="GHEA Grapalat"/>
          <w:i w:val="0"/>
          <w:sz w:val="22"/>
          <w:szCs w:val="22"/>
        </w:rPr>
        <w:t>9.</w:t>
      </w:r>
      <w:r w:rsidR="001611D8" w:rsidRPr="00FD0C36">
        <w:rPr>
          <w:rFonts w:ascii="GHEA Grapalat" w:hAnsi="GHEA Grapalat"/>
          <w:i w:val="0"/>
          <w:sz w:val="22"/>
          <w:szCs w:val="22"/>
        </w:rPr>
        <w:t>5</w:t>
      </w:r>
      <w:r w:rsidR="00DC30CC" w:rsidRPr="00FD0C36">
        <w:rPr>
          <w:rFonts w:ascii="GHEA Grapalat" w:hAnsi="GHEA Grapalat"/>
          <w:i w:val="0"/>
          <w:sz w:val="22"/>
          <w:szCs w:val="22"/>
        </w:rPr>
        <w:t>.</w:t>
      </w:r>
      <w:r w:rsidR="00DC30CC" w:rsidRPr="00FD0C36">
        <w:rPr>
          <w:rFonts w:ascii="GHEA Grapalat" w:hAnsi="GHEA Grapalat"/>
          <w:i w:val="0"/>
          <w:sz w:val="22"/>
          <w:szCs w:val="22"/>
        </w:rPr>
        <w:tab/>
      </w:r>
      <w:r w:rsidRPr="00FD0C36">
        <w:rPr>
          <w:rFonts w:ascii="GHEA Grapalat" w:hAnsi="GHEA Grapalat"/>
          <w:i w:val="0"/>
          <w:sz w:val="22"/>
          <w:szCs w:val="22"/>
        </w:rPr>
        <w:t>До истечения срока, предусмотренного пунктом 9.</w:t>
      </w:r>
      <w:r w:rsidR="00AA064A" w:rsidRPr="00FD0C36">
        <w:rPr>
          <w:rFonts w:ascii="GHEA Grapalat" w:hAnsi="GHEA Grapalat"/>
          <w:i w:val="0"/>
          <w:sz w:val="22"/>
          <w:szCs w:val="22"/>
          <w:lang w:val="hy-AM"/>
        </w:rPr>
        <w:t>4</w:t>
      </w:r>
      <w:r w:rsidRPr="00FD0C36">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FD0C36">
        <w:rPr>
          <w:rFonts w:ascii="GHEA Grapalat" w:hAnsi="GHEA Grapalat"/>
          <w:spacing w:val="-8"/>
          <w:sz w:val="22"/>
          <w:szCs w:val="22"/>
        </w:rPr>
        <w:t xml:space="preserve"> </w:t>
      </w:r>
    </w:p>
    <w:p w14:paraId="65105A92" w14:textId="77777777" w:rsidR="00096865" w:rsidRPr="00FD0C36" w:rsidRDefault="00030D40" w:rsidP="001D11DF">
      <w:pPr>
        <w:widowControl w:val="0"/>
        <w:jc w:val="center"/>
        <w:rPr>
          <w:rFonts w:ascii="GHEA Grapalat" w:hAnsi="GHEA Grapalat" w:cs="Arial"/>
          <w:b/>
          <w:iCs/>
          <w:sz w:val="22"/>
          <w:szCs w:val="22"/>
        </w:rPr>
      </w:pPr>
      <w:r w:rsidRPr="00FD0C36">
        <w:rPr>
          <w:rFonts w:ascii="GHEA Grapalat" w:hAnsi="GHEA Grapalat"/>
          <w:b/>
          <w:sz w:val="22"/>
          <w:szCs w:val="22"/>
        </w:rPr>
        <w:t xml:space="preserve">10. </w:t>
      </w:r>
      <w:r w:rsidR="00F83409" w:rsidRPr="00FD0C36">
        <w:rPr>
          <w:rFonts w:ascii="GHEA Grapalat" w:hAnsi="GHEA Grapalat"/>
          <w:b/>
          <w:sz w:val="22"/>
          <w:szCs w:val="22"/>
        </w:rPr>
        <w:t xml:space="preserve">ОБЕСПЕЧЕНИЯ КВАЛИФИКАЦИИ И </w:t>
      </w:r>
      <w:r w:rsidRPr="00FD0C36">
        <w:rPr>
          <w:rFonts w:ascii="GHEA Grapalat" w:hAnsi="GHEA Grapalat"/>
          <w:b/>
          <w:sz w:val="22"/>
          <w:szCs w:val="22"/>
        </w:rPr>
        <w:t xml:space="preserve">ДОГОВОРА </w:t>
      </w:r>
    </w:p>
    <w:p w14:paraId="3F6F89CD" w14:textId="77777777" w:rsidR="00096865" w:rsidRPr="00FD0C36" w:rsidRDefault="00030D40"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10.1</w:t>
      </w:r>
      <w:r w:rsidR="00DC30CC" w:rsidRPr="00FD0C36">
        <w:rPr>
          <w:rFonts w:ascii="GHEA Grapalat" w:hAnsi="GHEA Grapalat"/>
          <w:sz w:val="22"/>
          <w:szCs w:val="22"/>
        </w:rPr>
        <w:t>.</w:t>
      </w:r>
      <w:r w:rsidR="00DC30CC" w:rsidRPr="00FD0C36">
        <w:rPr>
          <w:rFonts w:ascii="GHEA Grapalat" w:hAnsi="GHEA Grapalat"/>
          <w:sz w:val="22"/>
          <w:szCs w:val="22"/>
        </w:rPr>
        <w:tab/>
      </w:r>
      <w:r w:rsidRPr="00FD0C36">
        <w:rPr>
          <w:rFonts w:ascii="GHEA Grapalat" w:hAnsi="GHEA Grapalat"/>
          <w:sz w:val="22"/>
          <w:szCs w:val="22"/>
        </w:rPr>
        <w:t xml:space="preserve">На основании требования о предоставлении </w:t>
      </w:r>
      <w:r w:rsidR="000E4039" w:rsidRPr="00FD0C36">
        <w:rPr>
          <w:rFonts w:ascii="GHEA Grapalat" w:hAnsi="GHEA Grapalat"/>
          <w:sz w:val="22"/>
          <w:szCs w:val="22"/>
        </w:rPr>
        <w:t xml:space="preserve">обеспечений квалификации и </w:t>
      </w:r>
      <w:r w:rsidRPr="00FD0C36">
        <w:rPr>
          <w:rFonts w:ascii="GHEA Grapalat" w:hAnsi="GHEA Grapalat"/>
          <w:sz w:val="22"/>
          <w:szCs w:val="22"/>
        </w:rPr>
        <w:t>договора отобранный участник в течение 10</w:t>
      </w:r>
      <w:r w:rsidR="000E4039" w:rsidRPr="00FD0C36">
        <w:rPr>
          <w:rFonts w:ascii="GHEA Grapalat" w:hAnsi="GHEA Grapalat"/>
          <w:sz w:val="22"/>
          <w:szCs w:val="22"/>
        </w:rPr>
        <w:t>-и, а в случае, если заключаемым договором предусмотрена предоплата – 15-и</w:t>
      </w:r>
      <w:r w:rsidRPr="00FD0C36">
        <w:rPr>
          <w:rFonts w:ascii="GHEA Grapalat" w:hAnsi="GHEA Grapalat"/>
          <w:sz w:val="22"/>
          <w:szCs w:val="22"/>
        </w:rPr>
        <w:t xml:space="preserve"> </w:t>
      </w:r>
      <w:r w:rsidR="000E4039" w:rsidRPr="00FD0C36">
        <w:rPr>
          <w:rFonts w:ascii="GHEA Grapalat" w:hAnsi="GHEA Grapalat"/>
          <w:sz w:val="22"/>
          <w:szCs w:val="22"/>
        </w:rPr>
        <w:t xml:space="preserve">рабочих дней со дня его получения, </w:t>
      </w:r>
      <w:r w:rsidRPr="00FD0C36">
        <w:rPr>
          <w:rFonts w:ascii="GHEA Grapalat" w:hAnsi="GHEA Grapalat"/>
          <w:sz w:val="22"/>
          <w:szCs w:val="22"/>
        </w:rPr>
        <w:t xml:space="preserve">обязан представить </w:t>
      </w:r>
      <w:r w:rsidR="000E4039" w:rsidRPr="00FD0C36">
        <w:rPr>
          <w:rFonts w:ascii="GHEA Grapalat" w:hAnsi="GHEA Grapalat"/>
          <w:sz w:val="22"/>
          <w:szCs w:val="22"/>
        </w:rPr>
        <w:t xml:space="preserve">обеспечения квалификации и </w:t>
      </w:r>
      <w:r w:rsidRPr="00FD0C36">
        <w:rPr>
          <w:rFonts w:ascii="GHEA Grapalat" w:hAnsi="GHEA Grapalat"/>
          <w:sz w:val="22"/>
          <w:szCs w:val="22"/>
        </w:rPr>
        <w:t xml:space="preserve">договора. С отобранным участником заключается договор, если он представляет </w:t>
      </w:r>
      <w:r w:rsidR="000E4039" w:rsidRPr="00FD0C36">
        <w:rPr>
          <w:rFonts w:ascii="GHEA Grapalat" w:hAnsi="GHEA Grapalat"/>
          <w:sz w:val="22"/>
          <w:szCs w:val="22"/>
        </w:rPr>
        <w:t xml:space="preserve">обеспечения квалификации и  </w:t>
      </w:r>
      <w:r w:rsidRPr="00FD0C36">
        <w:rPr>
          <w:rFonts w:ascii="GHEA Grapalat" w:hAnsi="GHEA Grapalat"/>
          <w:sz w:val="22"/>
          <w:szCs w:val="22"/>
        </w:rPr>
        <w:t>договора.</w:t>
      </w:r>
    </w:p>
    <w:p w14:paraId="3506537E" w14:textId="77777777" w:rsidR="00D2548C" w:rsidRPr="00FD0C36" w:rsidRDefault="00A6609C"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 xml:space="preserve">10.2 </w:t>
      </w:r>
      <w:r w:rsidR="008C5F2A" w:rsidRPr="00FD0C36">
        <w:rPr>
          <w:rFonts w:ascii="GHEA Grapalat" w:hAnsi="GHEA Grapalat"/>
          <w:sz w:val="22"/>
          <w:szCs w:val="22"/>
        </w:rPr>
        <w:t>Размер обеспечения квалификации равен размеру ценового предложения отобранного участника.</w:t>
      </w:r>
      <w:r w:rsidR="001647D2" w:rsidRPr="00FD0C36">
        <w:rPr>
          <w:rFonts w:ascii="GHEA Grapalat" w:hAnsi="GHEA Grapalat"/>
          <w:sz w:val="22"/>
          <w:szCs w:val="22"/>
        </w:rPr>
        <w:t xml:space="preserve">Обеспечение квалификации представляется в </w:t>
      </w:r>
      <w:r w:rsidR="004B6A49" w:rsidRPr="00FD0C36">
        <w:rPr>
          <w:rFonts w:ascii="GHEA Grapalat" w:hAnsi="GHEA Grapalat"/>
          <w:sz w:val="22"/>
          <w:szCs w:val="22"/>
        </w:rPr>
        <w:t>виде</w:t>
      </w:r>
      <w:r w:rsidR="001647D2" w:rsidRPr="00FD0C36">
        <w:rPr>
          <w:rFonts w:ascii="GHEA Grapalat" w:hAnsi="GHEA Grapalat"/>
          <w:sz w:val="22"/>
          <w:szCs w:val="22"/>
        </w:rPr>
        <w:t xml:space="preserve"> банковской гарантии </w:t>
      </w:r>
      <w:r w:rsidR="00DA6D27" w:rsidRPr="00FD0C36">
        <w:rPr>
          <w:rFonts w:ascii="GHEA Grapalat" w:hAnsi="GHEA Grapalat"/>
          <w:sz w:val="22"/>
          <w:szCs w:val="22"/>
        </w:rPr>
        <w:t>или наличных денег</w:t>
      </w:r>
      <w:r w:rsidR="00DA6D27" w:rsidRPr="00FD0C36" w:rsidDel="00DA6D27">
        <w:rPr>
          <w:rFonts w:ascii="GHEA Grapalat" w:hAnsi="GHEA Grapalat"/>
          <w:sz w:val="22"/>
          <w:szCs w:val="22"/>
        </w:rPr>
        <w:t xml:space="preserve"> </w:t>
      </w:r>
      <w:r w:rsidR="00DA6D27" w:rsidRPr="00FD0C36">
        <w:rPr>
          <w:rFonts w:ascii="GHEA Grapalat" w:hAnsi="GHEA Grapalat"/>
          <w:sz w:val="22"/>
          <w:szCs w:val="22"/>
        </w:rPr>
        <w:t>. Причем  обеспечение</w:t>
      </w:r>
      <w:r w:rsidR="001647D2" w:rsidRPr="00FD0C36">
        <w:rPr>
          <w:rFonts w:ascii="GHEA Grapalat" w:hAnsi="GHEA Grapalat"/>
          <w:sz w:val="22"/>
          <w:szCs w:val="22"/>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FD0C36">
        <w:rPr>
          <w:rFonts w:ascii="GHEA Grapalat" w:hAnsi="GHEA Grapalat"/>
          <w:sz w:val="22"/>
          <w:szCs w:val="22"/>
        </w:rPr>
        <w:t xml:space="preserve">. </w:t>
      </w:r>
    </w:p>
    <w:p w14:paraId="4EBDD054" w14:textId="77777777" w:rsidR="00D2548C" w:rsidRPr="00FD0C36" w:rsidRDefault="00D2548C"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cs="Sylfaen"/>
          <w:sz w:val="22"/>
          <w:szCs w:val="22"/>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FD0C36">
        <w:rPr>
          <w:rFonts w:ascii="GHEA Grapalat" w:hAnsi="GHEA Grapalat"/>
          <w:sz w:val="22"/>
          <w:szCs w:val="22"/>
        </w:rPr>
        <w:t>или наличных денег</w:t>
      </w:r>
      <w:r w:rsidRPr="00FD0C36">
        <w:rPr>
          <w:rFonts w:ascii="GHEA Grapalat" w:hAnsi="GHEA Grapalat" w:cs="Sylfaen"/>
          <w:sz w:val="22"/>
          <w:szCs w:val="22"/>
        </w:rPr>
        <w:t xml:space="preserve"> в размере общей цены договора.</w:t>
      </w:r>
      <w:r w:rsidRPr="00FD0C36">
        <w:rPr>
          <w:rFonts w:ascii="GHEA Grapalat" w:hAnsi="GHEA Grapalat"/>
          <w:sz w:val="22"/>
          <w:szCs w:val="22"/>
        </w:rPr>
        <w:t xml:space="preserve"> </w:t>
      </w:r>
      <w:r w:rsidRPr="00FD0C36">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2EE1243" w14:textId="77777777" w:rsidR="00D2548C" w:rsidRPr="00FD0C36" w:rsidRDefault="00D2548C"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23F75D2" w14:textId="77777777" w:rsidR="0035631F" w:rsidRPr="00FD0C36" w:rsidRDefault="00D2548C" w:rsidP="001D11DF">
      <w:pPr>
        <w:widowControl w:val="0"/>
        <w:tabs>
          <w:tab w:val="left" w:pos="1276"/>
        </w:tabs>
        <w:ind w:firstLine="567"/>
        <w:jc w:val="both"/>
        <w:rPr>
          <w:rFonts w:ascii="GHEA Grapalat" w:hAnsi="GHEA Grapalat"/>
          <w:sz w:val="22"/>
          <w:szCs w:val="22"/>
        </w:rPr>
      </w:pPr>
      <w:r w:rsidRPr="00FD0C36">
        <w:rPr>
          <w:rFonts w:ascii="GHEA Grapalat" w:hAnsi="GHEA Grapalat" w:cs="Sylfaen"/>
          <w:sz w:val="22"/>
          <w:szCs w:val="22"/>
        </w:rPr>
        <w:t>Обеспечение квалификации в виде банковской гарантии отобранный участник пре</w:t>
      </w:r>
      <w:r w:rsidR="00CE7463" w:rsidRPr="00FD0C36">
        <w:rPr>
          <w:rFonts w:ascii="GHEA Grapalat" w:hAnsi="GHEA Grapalat" w:cs="Sylfaen"/>
          <w:sz w:val="22"/>
          <w:szCs w:val="22"/>
        </w:rPr>
        <w:t>дставляет согласно приложению 4</w:t>
      </w:r>
      <w:r w:rsidR="00512362" w:rsidRPr="00FD0C36">
        <w:rPr>
          <w:rFonts w:ascii="GHEA Grapalat" w:hAnsi="GHEA Grapalat" w:cs="Sylfaen"/>
          <w:sz w:val="22"/>
          <w:szCs w:val="22"/>
        </w:rPr>
        <w:t>.</w:t>
      </w:r>
      <w:r w:rsidR="00A6609C" w:rsidRPr="00FD0C36">
        <w:rPr>
          <w:rFonts w:ascii="GHEA Grapalat" w:hAnsi="GHEA Grapalat"/>
          <w:sz w:val="22"/>
          <w:szCs w:val="22"/>
        </w:rPr>
        <w:t xml:space="preserve"> </w:t>
      </w:r>
    </w:p>
    <w:p w14:paraId="3797DF31" w14:textId="77777777" w:rsidR="002406D8" w:rsidRPr="00FD0C36" w:rsidRDefault="002406D8"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85A35D6" w14:textId="77777777" w:rsidR="00366C4E" w:rsidRPr="00FD0C36" w:rsidRDefault="00030D40"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lastRenderedPageBreak/>
        <w:t>10.</w:t>
      </w:r>
      <w:r w:rsidR="001723D6" w:rsidRPr="00FD0C36">
        <w:rPr>
          <w:rFonts w:ascii="GHEA Grapalat" w:hAnsi="GHEA Grapalat"/>
          <w:sz w:val="22"/>
          <w:szCs w:val="22"/>
        </w:rPr>
        <w:t>3</w:t>
      </w:r>
      <w:r w:rsidR="00DC30CC" w:rsidRPr="00FD0C36">
        <w:rPr>
          <w:rFonts w:ascii="GHEA Grapalat" w:hAnsi="GHEA Grapalat"/>
          <w:sz w:val="22"/>
          <w:szCs w:val="22"/>
        </w:rPr>
        <w:t>.</w:t>
      </w:r>
      <w:r w:rsidR="00DC30CC" w:rsidRPr="00FD0C36">
        <w:rPr>
          <w:rFonts w:ascii="GHEA Grapalat" w:hAnsi="GHEA Grapalat"/>
          <w:sz w:val="22"/>
          <w:szCs w:val="22"/>
        </w:rPr>
        <w:tab/>
      </w:r>
      <w:r w:rsidRPr="00FD0C36">
        <w:rPr>
          <w:rFonts w:ascii="GHEA Grapalat" w:hAnsi="GHEA Grapalat"/>
          <w:sz w:val="22"/>
          <w:szCs w:val="22"/>
        </w:rPr>
        <w:t xml:space="preserve">Размер обеспечения договора составляет 10 процентов от цены договора. </w:t>
      </w:r>
      <w:r w:rsidR="001723D6" w:rsidRPr="00FD0C36">
        <w:rPr>
          <w:rFonts w:ascii="GHEA Grapalat" w:hAnsi="GHEA Grapalat"/>
          <w:sz w:val="22"/>
          <w:szCs w:val="22"/>
        </w:rPr>
        <w:t xml:space="preserve">Обеспечение </w:t>
      </w:r>
      <w:r w:rsidR="00896AAF" w:rsidRPr="00FD0C36">
        <w:rPr>
          <w:rFonts w:ascii="GHEA Grapalat" w:hAnsi="GHEA Grapalat"/>
          <w:sz w:val="22"/>
          <w:szCs w:val="22"/>
        </w:rPr>
        <w:t>договора</w:t>
      </w:r>
      <w:r w:rsidR="001723D6" w:rsidRPr="00FD0C36">
        <w:rPr>
          <w:rFonts w:ascii="GHEA Grapalat" w:hAnsi="GHEA Grapalat"/>
          <w:sz w:val="22"/>
          <w:szCs w:val="22"/>
        </w:rPr>
        <w:t xml:space="preserve"> представляется в </w:t>
      </w:r>
      <w:r w:rsidR="005876A3" w:rsidRPr="00FD0C36">
        <w:rPr>
          <w:rFonts w:ascii="GHEA Grapalat" w:hAnsi="GHEA Grapalat"/>
          <w:sz w:val="22"/>
          <w:szCs w:val="22"/>
        </w:rPr>
        <w:t>виде</w:t>
      </w:r>
      <w:r w:rsidR="001723D6" w:rsidRPr="00FD0C36">
        <w:rPr>
          <w:rFonts w:ascii="GHEA Grapalat" w:hAnsi="GHEA Grapalat"/>
          <w:sz w:val="22"/>
          <w:szCs w:val="22"/>
        </w:rPr>
        <w:t xml:space="preserve"> банковской гарантии (Приложение 5)</w:t>
      </w:r>
      <w:r w:rsidR="00375E5E" w:rsidRPr="00FD0C36">
        <w:rPr>
          <w:rFonts w:ascii="GHEA Grapalat" w:hAnsi="GHEA Grapalat"/>
          <w:sz w:val="22"/>
          <w:szCs w:val="22"/>
        </w:rPr>
        <w:t xml:space="preserve"> или наличных денег</w:t>
      </w:r>
      <w:r w:rsidR="00CE7463" w:rsidRPr="00FD0C36">
        <w:rPr>
          <w:rFonts w:ascii="GHEA Grapalat" w:hAnsi="GHEA Grapalat"/>
          <w:sz w:val="22"/>
          <w:szCs w:val="22"/>
        </w:rPr>
        <w:t>.</w:t>
      </w:r>
    </w:p>
    <w:p w14:paraId="17D0472F" w14:textId="77777777" w:rsidR="0058395E" w:rsidRPr="00FD0C36" w:rsidRDefault="0058395E"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 xml:space="preserve">Если процедура закупки организована в </w:t>
      </w:r>
      <w:r w:rsidR="00740EF5" w:rsidRPr="00FD0C36">
        <w:rPr>
          <w:rFonts w:ascii="GHEA Grapalat" w:hAnsi="GHEA Grapalat"/>
          <w:sz w:val="22"/>
          <w:szCs w:val="22"/>
        </w:rPr>
        <w:t>лотах</w:t>
      </w:r>
      <w:r w:rsidRPr="00FD0C36">
        <w:rPr>
          <w:rFonts w:ascii="GHEA Grapalat" w:hAnsi="GHEA Grapalat"/>
          <w:sz w:val="22"/>
          <w:szCs w:val="22"/>
        </w:rPr>
        <w:t xml:space="preserve"> и участник признается </w:t>
      </w:r>
      <w:r w:rsidR="00740EF5" w:rsidRPr="00FD0C36">
        <w:rPr>
          <w:rFonts w:ascii="GHEA Grapalat" w:hAnsi="GHEA Grapalat"/>
          <w:sz w:val="22"/>
          <w:szCs w:val="22"/>
        </w:rPr>
        <w:t>ото</w:t>
      </w:r>
      <w:r w:rsidRPr="00FD0C36">
        <w:rPr>
          <w:rFonts w:ascii="GHEA Grapalat" w:hAnsi="GHEA Grapalat"/>
          <w:sz w:val="22"/>
          <w:szCs w:val="22"/>
        </w:rPr>
        <w:t xml:space="preserve">бранным участником </w:t>
      </w:r>
      <w:r w:rsidR="00740EF5" w:rsidRPr="00FD0C36">
        <w:rPr>
          <w:rFonts w:ascii="GHEA Grapalat" w:hAnsi="GHEA Grapalat"/>
          <w:sz w:val="22"/>
          <w:szCs w:val="22"/>
        </w:rPr>
        <w:t>по</w:t>
      </w:r>
      <w:r w:rsidRPr="00FD0C36">
        <w:rPr>
          <w:rFonts w:ascii="GHEA Grapalat" w:hAnsi="GHEA Grapalat"/>
          <w:sz w:val="22"/>
          <w:szCs w:val="22"/>
        </w:rPr>
        <w:t xml:space="preserve"> более чем одно</w:t>
      </w:r>
      <w:r w:rsidR="00740EF5" w:rsidRPr="00FD0C36">
        <w:rPr>
          <w:rFonts w:ascii="GHEA Grapalat" w:hAnsi="GHEA Grapalat"/>
          <w:sz w:val="22"/>
          <w:szCs w:val="22"/>
        </w:rPr>
        <w:t xml:space="preserve">му лоту </w:t>
      </w:r>
      <w:r w:rsidRPr="00FD0C36">
        <w:rPr>
          <w:rFonts w:ascii="GHEA Grapalat" w:hAnsi="GHEA Grapalat"/>
          <w:sz w:val="22"/>
          <w:szCs w:val="22"/>
        </w:rPr>
        <w:t>и общая цена заключаемого с последним договора превышает 10 млн. драмов Р</w:t>
      </w:r>
      <w:r w:rsidR="00740EF5" w:rsidRPr="00FD0C36">
        <w:rPr>
          <w:rFonts w:ascii="GHEA Grapalat" w:hAnsi="GHEA Grapalat"/>
          <w:sz w:val="22"/>
          <w:szCs w:val="22"/>
        </w:rPr>
        <w:t>А</w:t>
      </w:r>
      <w:r w:rsidRPr="00FD0C36">
        <w:rPr>
          <w:rFonts w:ascii="GHEA Grapalat" w:hAnsi="GHEA Grapalat"/>
          <w:sz w:val="22"/>
          <w:szCs w:val="22"/>
        </w:rPr>
        <w:t>, то обеспечение договора представляется в виде банковской гарантии</w:t>
      </w:r>
      <w:r w:rsidR="00295C11" w:rsidRPr="00FD0C36">
        <w:rPr>
          <w:rFonts w:ascii="GHEA Grapalat" w:hAnsi="GHEA Grapalat"/>
          <w:sz w:val="22"/>
          <w:szCs w:val="22"/>
        </w:rPr>
        <w:t xml:space="preserve"> или наличных денег</w:t>
      </w:r>
      <w:r w:rsidRPr="00FD0C36">
        <w:rPr>
          <w:rFonts w:ascii="GHEA Grapalat" w:hAnsi="GHEA Grapalat"/>
          <w:sz w:val="22"/>
          <w:szCs w:val="22"/>
        </w:rPr>
        <w:t xml:space="preserve"> в размере общей цены договора.</w:t>
      </w:r>
    </w:p>
    <w:p w14:paraId="2C4793E4" w14:textId="77777777" w:rsidR="00E969ED" w:rsidRPr="00FD0C36" w:rsidRDefault="00030D40"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 xml:space="preserve">Обеспечение договора должно быть действительно как минимум включительно до </w:t>
      </w:r>
      <w:r w:rsidR="00456B02" w:rsidRPr="00FD0C36">
        <w:rPr>
          <w:rFonts w:ascii="GHEA Grapalat" w:hAnsi="GHEA Grapalat"/>
          <w:sz w:val="22"/>
          <w:szCs w:val="22"/>
        </w:rPr>
        <w:t>20</w:t>
      </w:r>
      <w:r w:rsidRPr="00FD0C36">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FD0C36">
        <w:rPr>
          <w:rFonts w:ascii="GHEA Grapalat" w:hAnsi="GHEA Grapalat"/>
          <w:sz w:val="22"/>
          <w:szCs w:val="22"/>
        </w:rPr>
        <w:t xml:space="preserve">пяти </w:t>
      </w:r>
      <w:r w:rsidRPr="00FD0C36">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FD0C36">
        <w:rPr>
          <w:rFonts w:ascii="GHEA Grapalat" w:hAnsi="GHEA Grapalat"/>
          <w:sz w:val="22"/>
          <w:szCs w:val="22"/>
        </w:rPr>
        <w:t>договору.</w:t>
      </w:r>
    </w:p>
    <w:p w14:paraId="5101660C" w14:textId="77777777" w:rsidR="00F0759D" w:rsidRPr="00FD0C36" w:rsidRDefault="00F92A53"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FD0C36">
        <w:rPr>
          <w:rFonts w:ascii="Courier New" w:hAnsi="Courier New" w:cs="Courier New"/>
          <w:sz w:val="22"/>
          <w:szCs w:val="22"/>
        </w:rPr>
        <w:t> </w:t>
      </w:r>
      <w:r w:rsidRPr="00FD0C36">
        <w:rPr>
          <w:rFonts w:ascii="GHEA Grapalat" w:hAnsi="GHEA Grapalat"/>
          <w:sz w:val="22"/>
          <w:szCs w:val="22"/>
        </w:rPr>
        <w:t>"900008000</w:t>
      </w:r>
      <w:r w:rsidR="00B66AB9" w:rsidRPr="00FD0C36">
        <w:rPr>
          <w:rFonts w:ascii="GHEA Grapalat" w:hAnsi="GHEA Grapalat"/>
          <w:sz w:val="22"/>
          <w:szCs w:val="22"/>
        </w:rPr>
        <w:t>66</w:t>
      </w:r>
      <w:r w:rsidRPr="00FD0C36">
        <w:rPr>
          <w:rFonts w:ascii="GHEA Grapalat" w:hAnsi="GHEA Grapalat"/>
          <w:sz w:val="22"/>
          <w:szCs w:val="22"/>
        </w:rPr>
        <w:t>4", открытый в Центральном казначействе на имя уполномоченного органа.</w:t>
      </w:r>
    </w:p>
    <w:p w14:paraId="3DB4BA7E" w14:textId="77777777" w:rsidR="004A0321" w:rsidRPr="00FD0C36" w:rsidRDefault="004A0321"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10.4</w:t>
      </w:r>
      <w:r w:rsidR="00251CF9" w:rsidRPr="00FD0C36">
        <w:rPr>
          <w:rFonts w:ascii="GHEA Grapalat" w:hAnsi="GHEA Grapalat"/>
          <w:sz w:val="22"/>
          <w:szCs w:val="22"/>
        </w:rPr>
        <w:t xml:space="preserve"> </w:t>
      </w:r>
      <w:r w:rsidR="0076763C" w:rsidRPr="00FD0C36">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D0C36">
        <w:rPr>
          <w:rFonts w:ascii="GHEA Grapalat" w:hAnsi="GHEA Grapalat"/>
          <w:sz w:val="22"/>
          <w:szCs w:val="22"/>
        </w:rPr>
        <w:t>я квалификации и</w:t>
      </w:r>
      <w:r w:rsidR="0076763C" w:rsidRPr="00FD0C36">
        <w:rPr>
          <w:rFonts w:ascii="GHEA Grapalat" w:hAnsi="GHEA Grapalat"/>
          <w:sz w:val="22"/>
          <w:szCs w:val="22"/>
        </w:rPr>
        <w:t xml:space="preserve"> договора представля</w:t>
      </w:r>
      <w:r w:rsidR="00DE7753" w:rsidRPr="00FD0C36">
        <w:rPr>
          <w:rFonts w:ascii="GHEA Grapalat" w:hAnsi="GHEA Grapalat"/>
          <w:sz w:val="22"/>
          <w:szCs w:val="22"/>
        </w:rPr>
        <w:t>ю</w:t>
      </w:r>
      <w:r w:rsidR="0076763C" w:rsidRPr="00FD0C36">
        <w:rPr>
          <w:rFonts w:ascii="GHEA Grapalat" w:hAnsi="GHEA Grapalat"/>
          <w:sz w:val="22"/>
          <w:szCs w:val="22"/>
        </w:rPr>
        <w:t>тся</w:t>
      </w:r>
      <w:r w:rsidR="00180134" w:rsidRPr="00FD0C36">
        <w:rPr>
          <w:rFonts w:ascii="GHEA Grapalat" w:hAnsi="GHEA Grapalat"/>
          <w:sz w:val="22"/>
          <w:szCs w:val="22"/>
        </w:rPr>
        <w:t xml:space="preserve"> в виде заключенного в одностороннем порядке </w:t>
      </w:r>
      <w:r w:rsidR="00A9694C" w:rsidRPr="00FD0C36">
        <w:rPr>
          <w:rFonts w:ascii="GHEA Grapalat" w:hAnsi="GHEA Grapalat"/>
          <w:sz w:val="22"/>
          <w:szCs w:val="22"/>
        </w:rPr>
        <w:t>за</w:t>
      </w:r>
      <w:r w:rsidR="00180134" w:rsidRPr="00FD0C36">
        <w:rPr>
          <w:rFonts w:ascii="GHEA Grapalat" w:hAnsi="GHEA Grapalat"/>
          <w:sz w:val="22"/>
          <w:szCs w:val="22"/>
        </w:rPr>
        <w:t>явления - в виде неустойки или наличных денег</w:t>
      </w:r>
      <w:r w:rsidR="006D7219" w:rsidRPr="00FD0C36">
        <w:rPr>
          <w:rFonts w:ascii="GHEA Grapalat" w:hAnsi="GHEA Grapalat"/>
          <w:sz w:val="22"/>
          <w:szCs w:val="22"/>
        </w:rPr>
        <w:t>. Если на момент возникновения правомочия по заключению договора</w:t>
      </w:r>
    </w:p>
    <w:p w14:paraId="59634F56" w14:textId="77777777" w:rsidR="006D7219" w:rsidRPr="00FD0C36" w:rsidRDefault="006D7219"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 xml:space="preserve">- финансовые средства предусмотрены, то обеспечение </w:t>
      </w:r>
      <w:r w:rsidR="00295C11" w:rsidRPr="00FD0C36">
        <w:rPr>
          <w:rFonts w:ascii="GHEA Grapalat" w:hAnsi="GHEA Grapalat"/>
          <w:sz w:val="22"/>
          <w:szCs w:val="22"/>
        </w:rPr>
        <w:t xml:space="preserve">квалификации </w:t>
      </w:r>
      <w:r w:rsidR="00A9694C" w:rsidRPr="00FD0C36">
        <w:rPr>
          <w:rFonts w:ascii="GHEA Grapalat" w:hAnsi="GHEA Grapalat"/>
          <w:sz w:val="22"/>
          <w:szCs w:val="22"/>
        </w:rPr>
        <w:t>по</w:t>
      </w:r>
      <w:r w:rsidRPr="00FD0C36">
        <w:rPr>
          <w:rFonts w:ascii="GHEA Grapalat" w:hAnsi="GHEA Grapalat"/>
          <w:sz w:val="22"/>
          <w:szCs w:val="22"/>
        </w:rPr>
        <w:t xml:space="preserve"> части выделенных финансовых средств представляется в виде банковской гарантии</w:t>
      </w:r>
      <w:r w:rsidR="00295C11" w:rsidRPr="00FD0C36">
        <w:rPr>
          <w:rFonts w:ascii="GHEA Grapalat" w:hAnsi="GHEA Grapalat"/>
          <w:sz w:val="22"/>
          <w:szCs w:val="22"/>
        </w:rPr>
        <w:t xml:space="preserve"> или наличных денег</w:t>
      </w:r>
      <w:r w:rsidRPr="00FD0C36">
        <w:rPr>
          <w:rFonts w:ascii="GHEA Grapalat" w:hAnsi="GHEA Grapalat"/>
          <w:sz w:val="22"/>
          <w:szCs w:val="22"/>
        </w:rPr>
        <w:t xml:space="preserve">, а </w:t>
      </w:r>
      <w:r w:rsidR="00661E7D" w:rsidRPr="00FD0C36">
        <w:rPr>
          <w:rFonts w:ascii="GHEA Grapalat" w:hAnsi="GHEA Grapalat"/>
          <w:sz w:val="22"/>
          <w:szCs w:val="22"/>
        </w:rPr>
        <w:t>по</w:t>
      </w:r>
      <w:r w:rsidRPr="00FD0C36">
        <w:rPr>
          <w:rFonts w:ascii="GHEA Grapalat" w:hAnsi="GHEA Grapalat"/>
          <w:sz w:val="22"/>
          <w:szCs w:val="22"/>
        </w:rPr>
        <w:t xml:space="preserve"> части требуемых в дальнейшем финансовых средств-в </w:t>
      </w:r>
      <w:r w:rsidR="00661E7D" w:rsidRPr="00FD0C36">
        <w:rPr>
          <w:rFonts w:ascii="GHEA Grapalat" w:hAnsi="GHEA Grapalat"/>
          <w:sz w:val="22"/>
          <w:szCs w:val="22"/>
        </w:rPr>
        <w:t xml:space="preserve">виде </w:t>
      </w:r>
      <w:r w:rsidRPr="00FD0C36">
        <w:rPr>
          <w:rFonts w:ascii="GHEA Grapalat" w:hAnsi="GHEA Grapalat"/>
          <w:sz w:val="22"/>
          <w:szCs w:val="22"/>
        </w:rPr>
        <w:t>утвержденного</w:t>
      </w:r>
      <w:r w:rsidR="00661E7D" w:rsidRPr="00FD0C36">
        <w:rPr>
          <w:rFonts w:ascii="GHEA Grapalat" w:hAnsi="GHEA Grapalat"/>
          <w:sz w:val="22"/>
          <w:szCs w:val="22"/>
        </w:rPr>
        <w:t xml:space="preserve"> в</w:t>
      </w:r>
      <w:r w:rsidRPr="00FD0C36">
        <w:rPr>
          <w:rFonts w:ascii="GHEA Grapalat" w:hAnsi="GHEA Grapalat"/>
          <w:sz w:val="22"/>
          <w:szCs w:val="22"/>
        </w:rPr>
        <w:t xml:space="preserve"> </w:t>
      </w:r>
      <w:r w:rsidR="00661E7D" w:rsidRPr="00FD0C36">
        <w:rPr>
          <w:rFonts w:ascii="GHEA Grapalat" w:hAnsi="GHEA Grapalat"/>
          <w:sz w:val="22"/>
          <w:szCs w:val="22"/>
        </w:rPr>
        <w:t xml:space="preserve">одностороннем порядке </w:t>
      </w:r>
      <w:r w:rsidRPr="00FD0C36">
        <w:rPr>
          <w:rFonts w:ascii="GHEA Grapalat" w:hAnsi="GHEA Grapalat"/>
          <w:sz w:val="22"/>
          <w:szCs w:val="22"/>
        </w:rPr>
        <w:t>заявления-в виде неустойки или наличных денег</w:t>
      </w:r>
      <w:r w:rsidR="006F58E6" w:rsidRPr="00FD0C36">
        <w:rPr>
          <w:rFonts w:ascii="GHEA Grapalat" w:hAnsi="GHEA Grapalat"/>
          <w:sz w:val="22"/>
          <w:szCs w:val="22"/>
        </w:rPr>
        <w:t>.</w:t>
      </w:r>
    </w:p>
    <w:p w14:paraId="51E76EBB" w14:textId="77777777" w:rsidR="00D32092" w:rsidRPr="00FD0C36" w:rsidRDefault="00D32092"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cs="Sylfaen"/>
          <w:sz w:val="22"/>
          <w:szCs w:val="22"/>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FD0C36">
        <w:rPr>
          <w:rFonts w:ascii="GHEA Grapalat" w:hAnsi="GHEA Grapalat" w:cs="Sylfaen"/>
          <w:sz w:val="22"/>
          <w:szCs w:val="22"/>
        </w:rPr>
        <w:t>.</w:t>
      </w:r>
    </w:p>
    <w:p w14:paraId="368FE9A1" w14:textId="77777777" w:rsidR="008F0732" w:rsidRPr="00FD0C36" w:rsidRDefault="00030D40" w:rsidP="001D11DF">
      <w:pPr>
        <w:widowControl w:val="0"/>
        <w:tabs>
          <w:tab w:val="left" w:pos="1276"/>
        </w:tabs>
        <w:ind w:firstLine="567"/>
        <w:jc w:val="both"/>
        <w:rPr>
          <w:rFonts w:ascii="GHEA Grapalat" w:hAnsi="GHEA Grapalat"/>
          <w:i/>
          <w:sz w:val="22"/>
          <w:szCs w:val="22"/>
        </w:rPr>
      </w:pPr>
      <w:r w:rsidRPr="00FD0C36">
        <w:rPr>
          <w:rFonts w:ascii="GHEA Grapalat" w:hAnsi="GHEA Grapalat"/>
          <w:sz w:val="22"/>
          <w:szCs w:val="22"/>
        </w:rPr>
        <w:t>10.</w:t>
      </w:r>
      <w:r w:rsidR="00DF09E7" w:rsidRPr="00FD0C36">
        <w:rPr>
          <w:rFonts w:ascii="GHEA Grapalat" w:hAnsi="GHEA Grapalat"/>
          <w:sz w:val="22"/>
          <w:szCs w:val="22"/>
        </w:rPr>
        <w:t>5</w:t>
      </w:r>
      <w:r w:rsidR="003E194D" w:rsidRPr="00FD0C36">
        <w:rPr>
          <w:rFonts w:ascii="GHEA Grapalat" w:hAnsi="GHEA Grapalat"/>
          <w:sz w:val="22"/>
          <w:szCs w:val="22"/>
        </w:rPr>
        <w:t>.</w:t>
      </w:r>
      <w:r w:rsidR="003E194D" w:rsidRPr="00FD0C36">
        <w:rPr>
          <w:rFonts w:ascii="GHEA Grapalat" w:hAnsi="GHEA Grapalat"/>
          <w:sz w:val="22"/>
          <w:szCs w:val="22"/>
        </w:rPr>
        <w:tab/>
      </w:r>
      <w:r w:rsidRPr="00FD0C36">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FD0C36">
        <w:rPr>
          <w:rFonts w:ascii="GHEA Grapalat" w:hAnsi="GHEA Grapalat"/>
          <w:i/>
          <w:sz w:val="22"/>
          <w:szCs w:val="22"/>
        </w:rPr>
        <w:t xml:space="preserve"> </w:t>
      </w:r>
    </w:p>
    <w:p w14:paraId="4A029C54" w14:textId="77777777" w:rsidR="005162B1" w:rsidRPr="00FD0C36" w:rsidRDefault="00030D40"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10.</w:t>
      </w:r>
      <w:r w:rsidR="00401B30" w:rsidRPr="00FD0C36">
        <w:rPr>
          <w:rFonts w:ascii="GHEA Grapalat" w:hAnsi="GHEA Grapalat"/>
          <w:sz w:val="22"/>
          <w:szCs w:val="22"/>
        </w:rPr>
        <w:t>6</w:t>
      </w:r>
      <w:r w:rsidR="003E194D" w:rsidRPr="00FD0C36">
        <w:rPr>
          <w:rFonts w:ascii="GHEA Grapalat" w:hAnsi="GHEA Grapalat"/>
          <w:sz w:val="22"/>
          <w:szCs w:val="22"/>
        </w:rPr>
        <w:t>.</w:t>
      </w:r>
      <w:r w:rsidR="008F0732" w:rsidRPr="00FD0C36">
        <w:rPr>
          <w:rFonts w:ascii="GHEA Grapalat" w:hAnsi="GHEA Grapalat"/>
          <w:sz w:val="22"/>
          <w:szCs w:val="22"/>
        </w:rPr>
        <w:t xml:space="preserve"> </w:t>
      </w:r>
      <w:r w:rsidRPr="00FD0C36">
        <w:rPr>
          <w:rFonts w:ascii="GHEA Grapalat" w:hAnsi="GHEA Grapalat"/>
          <w:sz w:val="22"/>
          <w:szCs w:val="22"/>
        </w:rPr>
        <w:t>Если в рамках процедуры закупки, организованной по лотам</w:t>
      </w:r>
      <w:r w:rsidR="00DC14CE" w:rsidRPr="00FD0C36">
        <w:rPr>
          <w:rFonts w:ascii="GHEA Grapalat" w:hAnsi="GHEA Grapalat"/>
          <w:sz w:val="22"/>
          <w:szCs w:val="22"/>
        </w:rPr>
        <w:t xml:space="preserve"> </w:t>
      </w:r>
      <w:r w:rsidR="00125AA6" w:rsidRPr="00FD0C36">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FD0C36">
        <w:rPr>
          <w:rFonts w:ascii="GHEA Grapalat" w:hAnsi="GHEA Grapalat"/>
          <w:sz w:val="22"/>
          <w:szCs w:val="22"/>
        </w:rPr>
        <w:t>я квалификации и</w:t>
      </w:r>
      <w:r w:rsidR="00125AA6" w:rsidRPr="00FD0C36">
        <w:rPr>
          <w:rFonts w:ascii="GHEA Grapalat" w:hAnsi="GHEA Grapalat"/>
          <w:sz w:val="22"/>
          <w:szCs w:val="22"/>
        </w:rPr>
        <w:t xml:space="preserve"> договора выплачива</w:t>
      </w:r>
      <w:r w:rsidR="00DC14CE" w:rsidRPr="00FD0C36">
        <w:rPr>
          <w:rFonts w:ascii="GHEA Grapalat" w:hAnsi="GHEA Grapalat"/>
          <w:sz w:val="22"/>
          <w:szCs w:val="22"/>
        </w:rPr>
        <w:t>ю</w:t>
      </w:r>
      <w:r w:rsidR="00125AA6" w:rsidRPr="00FD0C36">
        <w:rPr>
          <w:rFonts w:ascii="GHEA Grapalat" w:hAnsi="GHEA Grapalat"/>
          <w:sz w:val="22"/>
          <w:szCs w:val="22"/>
        </w:rPr>
        <w:t>тся в размере суммы, исчисленной только за этот лот</w:t>
      </w:r>
      <w:r w:rsidR="00DC14CE" w:rsidRPr="00FD0C36">
        <w:rPr>
          <w:rFonts w:ascii="GHEA Grapalat" w:hAnsi="GHEA Grapalat"/>
          <w:sz w:val="22"/>
          <w:szCs w:val="22"/>
        </w:rPr>
        <w:t>.</w:t>
      </w:r>
    </w:p>
    <w:p w14:paraId="6134305C" w14:textId="77777777" w:rsidR="003E194D" w:rsidRPr="00FD0C36" w:rsidRDefault="003E194D" w:rsidP="001D11DF">
      <w:pPr>
        <w:widowControl w:val="0"/>
        <w:tabs>
          <w:tab w:val="left" w:pos="1134"/>
        </w:tabs>
        <w:ind w:firstLine="567"/>
        <w:jc w:val="both"/>
        <w:rPr>
          <w:rFonts w:ascii="GHEA Grapalat" w:hAnsi="GHEA Grapalat"/>
          <w:b/>
          <w:sz w:val="22"/>
          <w:szCs w:val="22"/>
        </w:rPr>
      </w:pPr>
      <w:r w:rsidRPr="00FD0C36">
        <w:rPr>
          <w:rFonts w:ascii="GHEA Grapalat" w:hAnsi="GHEA Grapalat"/>
          <w:sz w:val="22"/>
          <w:szCs w:val="22"/>
        </w:rPr>
        <w:tab/>
      </w:r>
    </w:p>
    <w:p w14:paraId="2A301E34" w14:textId="77777777" w:rsidR="00096865" w:rsidRPr="00FD0C36" w:rsidRDefault="008D5016" w:rsidP="001D11DF">
      <w:pPr>
        <w:widowControl w:val="0"/>
        <w:jc w:val="center"/>
        <w:rPr>
          <w:rFonts w:ascii="GHEA Grapalat" w:hAnsi="GHEA Grapalat" w:cs="Arial"/>
          <w:b/>
          <w:sz w:val="22"/>
          <w:szCs w:val="22"/>
        </w:rPr>
      </w:pPr>
      <w:r w:rsidRPr="00FD0C36">
        <w:rPr>
          <w:rFonts w:ascii="GHEA Grapalat" w:hAnsi="GHEA Grapalat"/>
          <w:b/>
          <w:sz w:val="22"/>
          <w:szCs w:val="22"/>
        </w:rPr>
        <w:t>11. ОБЪЯВЛЕНИЕ ПРОЦЕДУРЫ НЕСОСТОЯВШЕЙСЯ</w:t>
      </w:r>
    </w:p>
    <w:p w14:paraId="13037022" w14:textId="77777777" w:rsidR="00096865" w:rsidRPr="00FD0C36" w:rsidRDefault="00096865"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11.1</w:t>
      </w:r>
      <w:r w:rsidR="00801AC7" w:rsidRPr="00FD0C36">
        <w:rPr>
          <w:rFonts w:ascii="GHEA Grapalat" w:hAnsi="GHEA Grapalat"/>
          <w:sz w:val="22"/>
          <w:szCs w:val="22"/>
        </w:rPr>
        <w:t>.</w:t>
      </w:r>
      <w:r w:rsidR="00801AC7" w:rsidRPr="00FD0C36">
        <w:rPr>
          <w:rFonts w:ascii="GHEA Grapalat" w:hAnsi="GHEA Grapalat"/>
          <w:sz w:val="22"/>
          <w:szCs w:val="22"/>
        </w:rPr>
        <w:tab/>
      </w:r>
      <w:r w:rsidRPr="00FD0C36">
        <w:rPr>
          <w:rFonts w:ascii="GHEA Grapalat" w:hAnsi="GHEA Grapalat"/>
          <w:sz w:val="22"/>
          <w:szCs w:val="22"/>
        </w:rPr>
        <w:t>Согласно статье 37 Закона, Комиссия объявляет настоящую процедуру несостоявшейся, если:</w:t>
      </w:r>
    </w:p>
    <w:p w14:paraId="05F18785" w14:textId="77777777"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00801AC7" w:rsidRPr="00FD0C36">
        <w:rPr>
          <w:rFonts w:ascii="GHEA Grapalat" w:hAnsi="GHEA Grapalat"/>
          <w:sz w:val="22"/>
          <w:szCs w:val="22"/>
        </w:rPr>
        <w:tab/>
      </w:r>
      <w:r w:rsidRPr="00FD0C36">
        <w:rPr>
          <w:rFonts w:ascii="GHEA Grapalat" w:hAnsi="GHEA Grapalat"/>
          <w:sz w:val="22"/>
          <w:szCs w:val="22"/>
        </w:rPr>
        <w:t>ни одна из заявок не соответствует условиям приглашения;</w:t>
      </w:r>
    </w:p>
    <w:p w14:paraId="1DE8B184" w14:textId="77777777"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801AC7" w:rsidRPr="00FD0C36">
        <w:rPr>
          <w:rFonts w:ascii="GHEA Grapalat" w:hAnsi="GHEA Grapalat"/>
          <w:sz w:val="22"/>
          <w:szCs w:val="22"/>
        </w:rPr>
        <w:tab/>
      </w:r>
      <w:r w:rsidRPr="00FD0C36">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D0C36">
        <w:rPr>
          <w:sz w:val="22"/>
          <w:szCs w:val="22"/>
          <w:lang w:val="en-US"/>
        </w:rPr>
        <w:t> </w:t>
      </w:r>
      <w:r w:rsidRPr="00FD0C36">
        <w:rPr>
          <w:rFonts w:ascii="GHEA Grapalat" w:hAnsi="GHEA Grapalat"/>
          <w:sz w:val="22"/>
          <w:szCs w:val="22"/>
        </w:rPr>
        <w:t>— Совета попечителей.</w:t>
      </w:r>
    </w:p>
    <w:p w14:paraId="02EED146" w14:textId="77777777"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w:t>
      </w:r>
      <w:r w:rsidR="00801AC7" w:rsidRPr="00FD0C36">
        <w:rPr>
          <w:rFonts w:ascii="GHEA Grapalat" w:hAnsi="GHEA Grapalat"/>
          <w:sz w:val="22"/>
          <w:szCs w:val="22"/>
        </w:rPr>
        <w:tab/>
      </w:r>
      <w:r w:rsidRPr="00FD0C36">
        <w:rPr>
          <w:rFonts w:ascii="GHEA Grapalat" w:hAnsi="GHEA Grapalat"/>
          <w:sz w:val="22"/>
          <w:szCs w:val="22"/>
        </w:rPr>
        <w:t>не подано ни одной заявки;</w:t>
      </w:r>
    </w:p>
    <w:p w14:paraId="1EDF2660" w14:textId="77777777" w:rsidR="00096865"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4)</w:t>
      </w:r>
      <w:r w:rsidR="00801AC7" w:rsidRPr="00FD0C36">
        <w:rPr>
          <w:rFonts w:ascii="GHEA Grapalat" w:hAnsi="GHEA Grapalat"/>
          <w:sz w:val="22"/>
          <w:szCs w:val="22"/>
        </w:rPr>
        <w:tab/>
      </w:r>
      <w:r w:rsidRPr="00FD0C36">
        <w:rPr>
          <w:rFonts w:ascii="GHEA Grapalat" w:hAnsi="GHEA Grapalat"/>
          <w:sz w:val="22"/>
          <w:szCs w:val="22"/>
        </w:rPr>
        <w:t>договор не заключается.</w:t>
      </w:r>
    </w:p>
    <w:p w14:paraId="71CFF057" w14:textId="77777777" w:rsidR="00CA1C11" w:rsidRPr="00FD0C36" w:rsidRDefault="00731D26"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11.2</w:t>
      </w:r>
      <w:r w:rsidR="007642C2" w:rsidRPr="00FD0C36">
        <w:rPr>
          <w:rFonts w:ascii="GHEA Grapalat" w:hAnsi="GHEA Grapalat"/>
          <w:sz w:val="22"/>
          <w:szCs w:val="22"/>
        </w:rPr>
        <w:t>.</w:t>
      </w:r>
      <w:r w:rsidR="007642C2" w:rsidRPr="00FD0C36">
        <w:rPr>
          <w:rFonts w:ascii="GHEA Grapalat" w:hAnsi="GHEA Grapalat"/>
          <w:sz w:val="22"/>
          <w:szCs w:val="22"/>
        </w:rPr>
        <w:tab/>
      </w:r>
      <w:r w:rsidRPr="00FD0C36">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14424AD" w14:textId="77777777" w:rsidR="00096865" w:rsidRPr="00FD0C36" w:rsidRDefault="008D5016" w:rsidP="001D11DF">
      <w:pPr>
        <w:widowControl w:val="0"/>
        <w:ind w:left="567" w:right="565"/>
        <w:jc w:val="center"/>
        <w:rPr>
          <w:rFonts w:ascii="GHEA Grapalat" w:hAnsi="GHEA Grapalat"/>
          <w:b/>
          <w:sz w:val="22"/>
          <w:szCs w:val="22"/>
        </w:rPr>
      </w:pPr>
      <w:r w:rsidRPr="00FD0C36">
        <w:rPr>
          <w:rFonts w:ascii="GHEA Grapalat" w:hAnsi="GHEA Grapalat"/>
          <w:b/>
          <w:sz w:val="22"/>
          <w:szCs w:val="22"/>
        </w:rPr>
        <w:t xml:space="preserve">12. ПРАВО УЧАСТНИКА И </w:t>
      </w:r>
      <w:r w:rsidR="008E3307" w:rsidRPr="00FD0C36">
        <w:rPr>
          <w:rFonts w:ascii="GHEA Grapalat" w:hAnsi="GHEA Grapalat"/>
          <w:b/>
          <w:sz w:val="22"/>
          <w:szCs w:val="22"/>
        </w:rPr>
        <w:t xml:space="preserve">ПОРЯДОК ОБЖАЛОВАНИЯ ИМ </w:t>
      </w:r>
      <w:r w:rsidR="00025A85" w:rsidRPr="00FD0C36">
        <w:rPr>
          <w:rFonts w:ascii="GHEA Grapalat" w:hAnsi="GHEA Grapalat"/>
          <w:b/>
          <w:sz w:val="22"/>
          <w:szCs w:val="22"/>
        </w:rPr>
        <w:br/>
      </w:r>
      <w:r w:rsidRPr="00FD0C36">
        <w:rPr>
          <w:rFonts w:ascii="GHEA Grapalat" w:hAnsi="GHEA Grapalat"/>
          <w:b/>
          <w:sz w:val="22"/>
          <w:szCs w:val="22"/>
        </w:rPr>
        <w:t>ДЕЙСТВИЙ И (ИЛИ) ПРИНЯТЫХ РЕШЕНИЙ, СВЯЗАННЫХ</w:t>
      </w:r>
      <w:r w:rsidR="00025A85" w:rsidRPr="00FD0C36">
        <w:rPr>
          <w:rFonts w:ascii="Courier New" w:hAnsi="Courier New" w:cs="Courier New"/>
          <w:b/>
          <w:sz w:val="22"/>
          <w:szCs w:val="22"/>
          <w:lang w:val="en-US"/>
        </w:rPr>
        <w:t> </w:t>
      </w:r>
      <w:r w:rsidRPr="00FD0C36">
        <w:rPr>
          <w:rFonts w:ascii="GHEA Grapalat" w:hAnsi="GHEA Grapalat"/>
          <w:b/>
          <w:sz w:val="22"/>
          <w:szCs w:val="22"/>
        </w:rPr>
        <w:t>С</w:t>
      </w:r>
      <w:r w:rsidR="00025A85" w:rsidRPr="00FD0C36">
        <w:rPr>
          <w:rFonts w:ascii="Courier New" w:hAnsi="Courier New" w:cs="Courier New"/>
          <w:b/>
          <w:sz w:val="22"/>
          <w:szCs w:val="22"/>
          <w:lang w:val="en-US"/>
        </w:rPr>
        <w:t> </w:t>
      </w:r>
      <w:r w:rsidRPr="00FD0C36">
        <w:rPr>
          <w:rFonts w:ascii="GHEA Grapalat" w:hAnsi="GHEA Grapalat"/>
          <w:b/>
          <w:sz w:val="22"/>
          <w:szCs w:val="22"/>
        </w:rPr>
        <w:t>ПРОЦЕССОМ ЗАКУПКИ</w:t>
      </w:r>
    </w:p>
    <w:p w14:paraId="3E3FF06B"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12.1</w:t>
      </w:r>
      <w:r w:rsidR="00025A85" w:rsidRPr="00FD0C36">
        <w:rPr>
          <w:rFonts w:ascii="GHEA Grapalat" w:hAnsi="GHEA Grapalat"/>
          <w:sz w:val="22"/>
          <w:szCs w:val="22"/>
        </w:rPr>
        <w:t>.</w:t>
      </w:r>
      <w:r w:rsidR="00025A85" w:rsidRPr="00FD0C36">
        <w:rPr>
          <w:rFonts w:ascii="GHEA Grapalat" w:hAnsi="GHEA Grapalat"/>
          <w:sz w:val="22"/>
          <w:szCs w:val="22"/>
        </w:rPr>
        <w:tab/>
      </w:r>
      <w:r w:rsidRPr="00FD0C36">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FD0C36">
        <w:rPr>
          <w:rFonts w:ascii="GHEA Grapalat" w:hAnsi="GHEA Grapalat"/>
          <w:sz w:val="22"/>
          <w:szCs w:val="22"/>
        </w:rPr>
        <w:t>связанные с закупками жалобы.</w:t>
      </w:r>
    </w:p>
    <w:p w14:paraId="35F6FE1B"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12.2</w:t>
      </w:r>
      <w:r w:rsidR="00025A85" w:rsidRPr="00FD0C36">
        <w:rPr>
          <w:rFonts w:ascii="GHEA Grapalat" w:hAnsi="GHEA Grapalat"/>
          <w:sz w:val="22"/>
          <w:szCs w:val="22"/>
        </w:rPr>
        <w:t>.</w:t>
      </w:r>
      <w:r w:rsidR="00025A85" w:rsidRPr="00FD0C36">
        <w:rPr>
          <w:rFonts w:ascii="GHEA Grapalat" w:hAnsi="GHEA Grapalat"/>
          <w:sz w:val="22"/>
          <w:szCs w:val="22"/>
        </w:rPr>
        <w:tab/>
      </w:r>
      <w:r w:rsidRPr="00FD0C36">
        <w:rPr>
          <w:rFonts w:ascii="GHEA Grapalat" w:hAnsi="GHEA Grapalat"/>
          <w:sz w:val="22"/>
          <w:szCs w:val="22"/>
        </w:rPr>
        <w:t>Отношения, связанные с закупками, в том числе</w:t>
      </w:r>
      <w:r w:rsidR="00AA7117" w:rsidRPr="00FD0C36">
        <w:rPr>
          <w:rFonts w:ascii="GHEA Grapalat" w:hAnsi="GHEA Grapalat"/>
          <w:sz w:val="22"/>
          <w:szCs w:val="22"/>
        </w:rPr>
        <w:t xml:space="preserve"> </w:t>
      </w:r>
      <w:r w:rsidRPr="00FD0C36">
        <w:rPr>
          <w:rFonts w:ascii="GHEA Grapalat" w:hAnsi="GHEA Grapalat"/>
          <w:sz w:val="22"/>
          <w:szCs w:val="22"/>
        </w:rPr>
        <w:t xml:space="preserve">с рассмотрением жалобы, не </w:t>
      </w:r>
      <w:r w:rsidRPr="00FD0C36">
        <w:rPr>
          <w:rFonts w:ascii="GHEA Grapalat" w:hAnsi="GHEA Grapalat"/>
          <w:sz w:val="22"/>
          <w:szCs w:val="22"/>
        </w:rPr>
        <w:lastRenderedPageBreak/>
        <w:t>являются административными и регулируются законодательством, регулирующим гражданско-правовые отношения Республики Армения.</w:t>
      </w:r>
    </w:p>
    <w:p w14:paraId="5F7F255A"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12.3</w:t>
      </w:r>
      <w:r w:rsidR="00025A85" w:rsidRPr="00FD0C36">
        <w:rPr>
          <w:rFonts w:ascii="GHEA Grapalat" w:hAnsi="GHEA Grapalat"/>
          <w:sz w:val="22"/>
          <w:szCs w:val="22"/>
        </w:rPr>
        <w:t>.</w:t>
      </w:r>
      <w:r w:rsidR="00025A85" w:rsidRPr="00FD0C36">
        <w:rPr>
          <w:rFonts w:ascii="GHEA Grapalat" w:hAnsi="GHEA Grapalat"/>
          <w:sz w:val="22"/>
          <w:szCs w:val="22"/>
        </w:rPr>
        <w:tab/>
      </w:r>
      <w:r w:rsidRPr="00FD0C36">
        <w:rPr>
          <w:rFonts w:ascii="GHEA Grapalat" w:hAnsi="GHEA Grapalat"/>
          <w:sz w:val="22"/>
          <w:szCs w:val="22"/>
        </w:rPr>
        <w:t>Каждое лицо согласно Закону имеет право:</w:t>
      </w:r>
    </w:p>
    <w:p w14:paraId="2BC8DBD7" w14:textId="77777777" w:rsidR="00D51669" w:rsidRPr="00FD0C36" w:rsidRDefault="00996C19"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w:t>
      </w:r>
      <w:r w:rsidR="00025A85" w:rsidRPr="00FD0C36">
        <w:rPr>
          <w:rFonts w:ascii="GHEA Grapalat" w:hAnsi="GHEA Grapalat"/>
          <w:sz w:val="22"/>
          <w:szCs w:val="22"/>
        </w:rPr>
        <w:tab/>
      </w:r>
      <w:r w:rsidRPr="00FD0C36">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FD0C36">
        <w:rPr>
          <w:rFonts w:ascii="GHEA Grapalat" w:hAnsi="GHEA Grapalat"/>
          <w:sz w:val="22"/>
          <w:szCs w:val="22"/>
        </w:rPr>
        <w:t>связанные с закупками жалобы.</w:t>
      </w:r>
      <w:r w:rsidR="00D51669" w:rsidRPr="00FD0C36">
        <w:rPr>
          <w:rFonts w:ascii="Sylfaen" w:hAnsi="Sylfaen"/>
          <w:sz w:val="22"/>
          <w:szCs w:val="22"/>
          <w:lang w:val="hy-AM"/>
        </w:rPr>
        <w:t xml:space="preserve"> </w:t>
      </w:r>
      <w:r w:rsidR="00D51669" w:rsidRPr="00FD0C36">
        <w:rPr>
          <w:rFonts w:ascii="GHEA Grapalat" w:hAnsi="GHEA Grapalat"/>
          <w:sz w:val="22"/>
          <w:szCs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53A6A165"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025A85" w:rsidRPr="00FD0C36">
        <w:rPr>
          <w:rFonts w:ascii="GHEA Grapalat" w:hAnsi="GHEA Grapalat"/>
          <w:sz w:val="22"/>
          <w:szCs w:val="22"/>
        </w:rPr>
        <w:tab/>
      </w:r>
      <w:r w:rsidRPr="00FD0C36">
        <w:rPr>
          <w:rFonts w:ascii="GHEA Grapalat" w:hAnsi="GHEA Grapalat"/>
          <w:sz w:val="22"/>
          <w:szCs w:val="22"/>
        </w:rPr>
        <w:t xml:space="preserve">на обжалование в судебном порядке действий (бездействия) и решений лица, </w:t>
      </w:r>
      <w:r w:rsidR="00B716B0" w:rsidRPr="00FD0C36">
        <w:rPr>
          <w:rFonts w:ascii="GHEA Grapalat" w:hAnsi="GHEA Grapalat"/>
          <w:sz w:val="22"/>
          <w:szCs w:val="22"/>
        </w:rPr>
        <w:t>рассматривающего связанные с закупками жалобы</w:t>
      </w:r>
      <w:r w:rsidRPr="00FD0C36">
        <w:rPr>
          <w:rFonts w:ascii="GHEA Grapalat" w:hAnsi="GHEA Grapalat"/>
          <w:sz w:val="22"/>
          <w:szCs w:val="22"/>
        </w:rPr>
        <w:t>, заказчика и Комиссии.</w:t>
      </w:r>
    </w:p>
    <w:p w14:paraId="3A8A74D0"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12.4</w:t>
      </w:r>
      <w:r w:rsidR="00025A85" w:rsidRPr="00FD0C36">
        <w:rPr>
          <w:rFonts w:ascii="GHEA Grapalat" w:hAnsi="GHEA Grapalat"/>
          <w:sz w:val="22"/>
          <w:szCs w:val="22"/>
        </w:rPr>
        <w:t>.</w:t>
      </w:r>
      <w:r w:rsidR="00025A85" w:rsidRPr="00FD0C36">
        <w:rPr>
          <w:rFonts w:ascii="GHEA Grapalat" w:hAnsi="GHEA Grapalat"/>
          <w:sz w:val="22"/>
          <w:szCs w:val="22"/>
        </w:rPr>
        <w:tab/>
      </w:r>
      <w:r w:rsidRPr="00FD0C36">
        <w:rPr>
          <w:rFonts w:ascii="GHEA Grapalat" w:hAnsi="GHEA Grapalat"/>
          <w:sz w:val="22"/>
          <w:szCs w:val="22"/>
        </w:rPr>
        <w:t>Если подавшее жалобу лицо обжалует:</w:t>
      </w:r>
    </w:p>
    <w:p w14:paraId="6CB01039"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001926B2" w:rsidRPr="00FD0C36">
        <w:rPr>
          <w:rFonts w:ascii="GHEA Grapalat" w:hAnsi="GHEA Grapalat"/>
          <w:sz w:val="22"/>
          <w:szCs w:val="22"/>
        </w:rPr>
        <w:tab/>
      </w:r>
      <w:r w:rsidRPr="00FD0C36">
        <w:rPr>
          <w:rFonts w:ascii="GHEA Grapalat" w:hAnsi="GHEA Grapalat"/>
          <w:sz w:val="22"/>
          <w:szCs w:val="22"/>
        </w:rPr>
        <w:t>решение о заключении договора, то жалоба подается в период ожидания, предусмотренный пунктом 8.2</w:t>
      </w:r>
      <w:r w:rsidR="00E23E9C" w:rsidRPr="00FD0C36">
        <w:rPr>
          <w:rFonts w:ascii="GHEA Grapalat" w:hAnsi="GHEA Grapalat"/>
          <w:sz w:val="22"/>
          <w:szCs w:val="22"/>
        </w:rPr>
        <w:t>2</w:t>
      </w:r>
      <w:r w:rsidRPr="00FD0C36">
        <w:rPr>
          <w:rFonts w:ascii="GHEA Grapalat" w:hAnsi="GHEA Grapalat"/>
          <w:sz w:val="22"/>
          <w:szCs w:val="22"/>
        </w:rPr>
        <w:t xml:space="preserve"> части 1 настоящего Приглашения;</w:t>
      </w:r>
    </w:p>
    <w:p w14:paraId="396B518B"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1926B2" w:rsidRPr="00FD0C36">
        <w:rPr>
          <w:rFonts w:ascii="GHEA Grapalat" w:hAnsi="GHEA Grapalat"/>
          <w:sz w:val="22"/>
          <w:szCs w:val="22"/>
        </w:rPr>
        <w:tab/>
      </w:r>
      <w:r w:rsidRPr="00FD0C36">
        <w:rPr>
          <w:rFonts w:ascii="GHEA Grapalat" w:hAnsi="GHEA Grapalat"/>
          <w:sz w:val="22"/>
          <w:szCs w:val="22"/>
        </w:rPr>
        <w:t>характеристики предмета закупки или требования приглашения, то</w:t>
      </w:r>
      <w:r w:rsidR="00720542" w:rsidRPr="00FD0C36">
        <w:rPr>
          <w:rFonts w:ascii="Courier New" w:hAnsi="Courier New" w:cs="Courier New"/>
          <w:sz w:val="22"/>
          <w:szCs w:val="22"/>
          <w:lang w:val="en-US"/>
        </w:rPr>
        <w:t> </w:t>
      </w:r>
      <w:r w:rsidRPr="00FD0C36">
        <w:rPr>
          <w:rFonts w:ascii="GHEA Grapalat" w:hAnsi="GHEA Grapalat"/>
          <w:sz w:val="22"/>
          <w:szCs w:val="22"/>
        </w:rPr>
        <w:t>жалоба подается до истечения окончательного срока подачи заявок.</w:t>
      </w:r>
      <w:r w:rsidR="00AA7117" w:rsidRPr="00FD0C36">
        <w:rPr>
          <w:rFonts w:ascii="GHEA Grapalat" w:hAnsi="GHEA Grapalat"/>
          <w:sz w:val="22"/>
          <w:szCs w:val="22"/>
        </w:rPr>
        <w:t xml:space="preserve"> </w:t>
      </w:r>
    </w:p>
    <w:p w14:paraId="65241EA1"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12.5</w:t>
      </w:r>
      <w:r w:rsidR="001926B2" w:rsidRPr="00FD0C36">
        <w:rPr>
          <w:rFonts w:ascii="GHEA Grapalat" w:hAnsi="GHEA Grapalat"/>
          <w:sz w:val="22"/>
          <w:szCs w:val="22"/>
        </w:rPr>
        <w:t>.</w:t>
      </w:r>
      <w:r w:rsidR="001926B2" w:rsidRPr="00FD0C36">
        <w:rPr>
          <w:rFonts w:ascii="GHEA Grapalat" w:hAnsi="GHEA Grapalat"/>
          <w:sz w:val="22"/>
          <w:szCs w:val="22"/>
        </w:rPr>
        <w:tab/>
      </w:r>
      <w:r w:rsidRPr="00FD0C36">
        <w:rPr>
          <w:rFonts w:ascii="GHEA Grapalat" w:hAnsi="GHEA Grapalat"/>
          <w:sz w:val="22"/>
          <w:szCs w:val="22"/>
        </w:rPr>
        <w:t xml:space="preserve">Жалоба подается лицу, рассматривающему </w:t>
      </w:r>
      <w:r w:rsidR="007E4355" w:rsidRPr="00FD0C36">
        <w:rPr>
          <w:rFonts w:ascii="GHEA Grapalat" w:hAnsi="GHEA Grapalat"/>
          <w:sz w:val="22"/>
          <w:szCs w:val="22"/>
        </w:rPr>
        <w:t>связанные с закупками жалобы</w:t>
      </w:r>
      <w:r w:rsidRPr="00FD0C36">
        <w:rPr>
          <w:rFonts w:ascii="GHEA Grapalat" w:hAnsi="GHEA Grapalat"/>
          <w:sz w:val="22"/>
          <w:szCs w:val="22"/>
        </w:rPr>
        <w:t>, в письменной форме, подписанной, с включением в нее:</w:t>
      </w:r>
    </w:p>
    <w:p w14:paraId="35B7FE3A"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001926B2" w:rsidRPr="00FD0C36">
        <w:rPr>
          <w:rFonts w:ascii="GHEA Grapalat" w:hAnsi="GHEA Grapalat"/>
          <w:sz w:val="22"/>
          <w:szCs w:val="22"/>
        </w:rPr>
        <w:tab/>
      </w:r>
      <w:r w:rsidRPr="00FD0C36">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14:paraId="6EA0B495"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1926B2" w:rsidRPr="00FD0C36">
        <w:rPr>
          <w:rFonts w:ascii="GHEA Grapalat" w:hAnsi="GHEA Grapalat"/>
          <w:sz w:val="22"/>
          <w:szCs w:val="22"/>
        </w:rPr>
        <w:tab/>
      </w:r>
      <w:r w:rsidRPr="00FD0C36">
        <w:rPr>
          <w:rFonts w:ascii="GHEA Grapalat" w:hAnsi="GHEA Grapalat"/>
          <w:sz w:val="22"/>
          <w:szCs w:val="22"/>
        </w:rPr>
        <w:t>наименования и адреса заказчика;</w:t>
      </w:r>
    </w:p>
    <w:p w14:paraId="263CBD34"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w:t>
      </w:r>
      <w:r w:rsidR="001926B2" w:rsidRPr="00FD0C36">
        <w:rPr>
          <w:rFonts w:ascii="GHEA Grapalat" w:hAnsi="GHEA Grapalat"/>
          <w:sz w:val="22"/>
          <w:szCs w:val="22"/>
        </w:rPr>
        <w:tab/>
      </w:r>
      <w:r w:rsidRPr="00FD0C36">
        <w:rPr>
          <w:rFonts w:ascii="GHEA Grapalat" w:hAnsi="GHEA Grapalat"/>
          <w:sz w:val="22"/>
          <w:szCs w:val="22"/>
        </w:rPr>
        <w:t>кода и предмета обжалуемой процедуры закупки;</w:t>
      </w:r>
    </w:p>
    <w:p w14:paraId="03333E26"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4)</w:t>
      </w:r>
      <w:r w:rsidR="001926B2" w:rsidRPr="00FD0C36">
        <w:rPr>
          <w:rFonts w:ascii="GHEA Grapalat" w:hAnsi="GHEA Grapalat"/>
          <w:sz w:val="22"/>
          <w:szCs w:val="22"/>
        </w:rPr>
        <w:tab/>
      </w:r>
      <w:r w:rsidRPr="00FD0C36">
        <w:rPr>
          <w:rFonts w:ascii="GHEA Grapalat" w:hAnsi="GHEA Grapalat"/>
          <w:sz w:val="22"/>
          <w:szCs w:val="22"/>
        </w:rPr>
        <w:t>предмета спора и требования подавшего жалобу лица;</w:t>
      </w:r>
    </w:p>
    <w:p w14:paraId="5FE3EB81" w14:textId="77777777" w:rsidR="00996C19" w:rsidRPr="00FD0C36" w:rsidRDefault="00996C19"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5)</w:t>
      </w:r>
      <w:r w:rsidR="001926B2" w:rsidRPr="00FD0C36">
        <w:rPr>
          <w:rFonts w:ascii="GHEA Grapalat" w:hAnsi="GHEA Grapalat"/>
          <w:sz w:val="22"/>
          <w:szCs w:val="22"/>
        </w:rPr>
        <w:tab/>
      </w:r>
      <w:r w:rsidRPr="00FD0C36">
        <w:rPr>
          <w:rFonts w:ascii="GHEA Grapalat" w:hAnsi="GHEA Grapalat"/>
          <w:sz w:val="22"/>
          <w:szCs w:val="22"/>
        </w:rPr>
        <w:t>фактических и правовых оснований жалобы, доказательств по ней;</w:t>
      </w:r>
    </w:p>
    <w:p w14:paraId="45CE9A71"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6)</w:t>
      </w:r>
      <w:r w:rsidR="001926B2" w:rsidRPr="00FD0C36">
        <w:rPr>
          <w:rFonts w:ascii="GHEA Grapalat" w:hAnsi="GHEA Grapalat"/>
          <w:sz w:val="22"/>
          <w:szCs w:val="22"/>
        </w:rPr>
        <w:tab/>
      </w:r>
      <w:r w:rsidRPr="00FD0C36">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2207C515"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7)</w:t>
      </w:r>
      <w:r w:rsidR="001926B2" w:rsidRPr="00FD0C36">
        <w:rPr>
          <w:rFonts w:ascii="GHEA Grapalat" w:hAnsi="GHEA Grapalat"/>
          <w:sz w:val="22"/>
          <w:szCs w:val="22"/>
        </w:rPr>
        <w:tab/>
      </w:r>
      <w:r w:rsidRPr="00FD0C36">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14:paraId="1F207CEA" w14:textId="77777777" w:rsidR="00996C19" w:rsidRPr="00FD0C36" w:rsidRDefault="00996C19"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8)</w:t>
      </w:r>
      <w:r w:rsidR="001926B2" w:rsidRPr="00FD0C36">
        <w:rPr>
          <w:rFonts w:ascii="GHEA Grapalat" w:hAnsi="GHEA Grapalat"/>
          <w:sz w:val="22"/>
          <w:szCs w:val="22"/>
        </w:rPr>
        <w:tab/>
      </w:r>
      <w:r w:rsidRPr="00FD0C36">
        <w:rPr>
          <w:rFonts w:ascii="GHEA Grapalat" w:hAnsi="GHEA Grapalat"/>
          <w:sz w:val="22"/>
          <w:szCs w:val="22"/>
        </w:rPr>
        <w:t>иных необходимых сведений.</w:t>
      </w:r>
    </w:p>
    <w:p w14:paraId="3C64DF05" w14:textId="77777777" w:rsidR="00D51669" w:rsidRPr="00FD0C36" w:rsidRDefault="00D51669"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w:t>
      </w:r>
      <w:r w:rsidR="004F78B4" w:rsidRPr="00FD0C36">
        <w:rPr>
          <w:rFonts w:ascii="GHEA Grapalat" w:hAnsi="GHEA Grapalat"/>
          <w:sz w:val="22"/>
          <w:szCs w:val="22"/>
        </w:rPr>
        <w:t>2</w:t>
      </w:r>
      <w:r w:rsidRPr="00FD0C36">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CA73D3">
        <w:fldChar w:fldCharType="begin"/>
      </w:r>
      <w:r w:rsidR="00CA73D3">
        <w:instrText xml:space="preserve"> HYPERLINK "mailto:secretariat@minfin.am" </w:instrText>
      </w:r>
      <w:r w:rsidR="00CA73D3">
        <w:fldChar w:fldCharType="separate"/>
      </w:r>
      <w:r w:rsidRPr="00FD0C36">
        <w:rPr>
          <w:rStyle w:val="Hyperlink"/>
          <w:rFonts w:ascii="GHEA Grapalat" w:hAnsi="GHEA Grapalat"/>
          <w:color w:val="auto"/>
          <w:sz w:val="22"/>
          <w:szCs w:val="22"/>
        </w:rPr>
        <w:t>secretariat@minfin.am</w:t>
      </w:r>
      <w:r w:rsidR="00CA73D3">
        <w:rPr>
          <w:rStyle w:val="Hyperlink"/>
          <w:rFonts w:ascii="GHEA Grapalat" w:hAnsi="GHEA Grapalat"/>
          <w:color w:val="auto"/>
          <w:sz w:val="22"/>
          <w:szCs w:val="22"/>
        </w:rPr>
        <w:fldChar w:fldCharType="end"/>
      </w:r>
      <w:r w:rsidRPr="00FD0C36">
        <w:rPr>
          <w:rFonts w:ascii="GHEA Grapalat" w:hAnsi="GHEA Grapalat"/>
          <w:sz w:val="22"/>
          <w:szCs w:val="22"/>
        </w:rPr>
        <w:t xml:space="preserve">. </w:t>
      </w:r>
    </w:p>
    <w:p w14:paraId="04CC9DA2"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D51669" w:rsidRPr="00FD0C36">
        <w:rPr>
          <w:rFonts w:ascii="GHEA Grapalat" w:hAnsi="GHEA Grapalat"/>
          <w:sz w:val="22"/>
          <w:szCs w:val="22"/>
        </w:rPr>
        <w:t>7</w:t>
      </w:r>
      <w:r w:rsidR="001926B2" w:rsidRPr="00FD0C36">
        <w:rPr>
          <w:rFonts w:ascii="GHEA Grapalat" w:hAnsi="GHEA Grapalat"/>
          <w:sz w:val="22"/>
          <w:szCs w:val="22"/>
        </w:rPr>
        <w:t>.</w:t>
      </w:r>
      <w:r w:rsidR="001926B2" w:rsidRPr="00FD0C36">
        <w:rPr>
          <w:rFonts w:ascii="GHEA Grapalat" w:hAnsi="GHEA Grapalat"/>
          <w:sz w:val="22"/>
          <w:szCs w:val="22"/>
        </w:rPr>
        <w:tab/>
      </w:r>
      <w:r w:rsidRPr="00FD0C36">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D0C36">
        <w:rPr>
          <w:rFonts w:ascii="Courier New" w:hAnsi="Courier New" w:cs="Courier New"/>
          <w:sz w:val="22"/>
          <w:szCs w:val="22"/>
        </w:rPr>
        <w:t> </w:t>
      </w:r>
      <w:r w:rsidRPr="00FD0C36">
        <w:rPr>
          <w:rFonts w:ascii="GHEA Grapalat" w:hAnsi="GHEA Grapalat"/>
          <w:sz w:val="22"/>
          <w:szCs w:val="22"/>
        </w:rPr>
        <w:t>уполномоченный орган копию документа, удостоверяющего внесение платы за</w:t>
      </w:r>
      <w:r w:rsidR="00EF11FF" w:rsidRPr="00FD0C36">
        <w:rPr>
          <w:rFonts w:ascii="Courier New" w:hAnsi="Courier New" w:cs="Courier New"/>
          <w:sz w:val="22"/>
          <w:szCs w:val="22"/>
        </w:rPr>
        <w:t> </w:t>
      </w:r>
      <w:r w:rsidRPr="00FD0C36">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FD0C36">
        <w:rPr>
          <w:rFonts w:ascii="Courier New" w:hAnsi="Courier New" w:cs="Courier New"/>
          <w:sz w:val="22"/>
          <w:szCs w:val="22"/>
          <w:lang w:val="en-US"/>
        </w:rPr>
        <w:t> </w:t>
      </w:r>
      <w:r w:rsidRPr="00FD0C36">
        <w:rPr>
          <w:rFonts w:ascii="GHEA Grapalat" w:hAnsi="GHEA Grapalat"/>
          <w:sz w:val="22"/>
          <w:szCs w:val="22"/>
        </w:rPr>
        <w:t>лицу посредством совершения перевода на указанный банковский счет.</w:t>
      </w:r>
    </w:p>
    <w:p w14:paraId="38C80906" w14:textId="77777777" w:rsidR="00996C19" w:rsidRPr="00FD0C36" w:rsidRDefault="00996C19"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12.7</w:t>
      </w:r>
      <w:r w:rsidR="001926B2" w:rsidRPr="00FD0C36">
        <w:rPr>
          <w:rFonts w:ascii="GHEA Grapalat" w:hAnsi="GHEA Grapalat"/>
          <w:sz w:val="22"/>
          <w:szCs w:val="22"/>
        </w:rPr>
        <w:t>.</w:t>
      </w:r>
      <w:r w:rsidR="001926B2" w:rsidRPr="00FD0C36">
        <w:rPr>
          <w:rFonts w:ascii="GHEA Grapalat" w:hAnsi="GHEA Grapalat"/>
          <w:sz w:val="22"/>
          <w:szCs w:val="22"/>
        </w:rPr>
        <w:tab/>
      </w:r>
      <w:r w:rsidR="00D51669" w:rsidRPr="00FD0C36">
        <w:rPr>
          <w:rFonts w:ascii="GHEA Grapalat" w:hAnsi="GHEA Grapalat"/>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FD0C36">
        <w:rPr>
          <w:rFonts w:ascii="GHEA Grapalat" w:hAnsi="GHEA Grapalat"/>
          <w:sz w:val="22"/>
          <w:szCs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6D0EF55B" w14:textId="77777777" w:rsidR="00A677CD" w:rsidRPr="00FD0C36" w:rsidRDefault="000473EF"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A677CD" w:rsidRPr="00FD0C36">
        <w:rPr>
          <w:rFonts w:ascii="GHEA Grapalat" w:hAnsi="GHEA Grapalat"/>
          <w:sz w:val="22"/>
          <w:szCs w:val="22"/>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w:t>
      </w:r>
      <w:r w:rsidR="00A677CD" w:rsidRPr="00FD0C36">
        <w:rPr>
          <w:rFonts w:ascii="GHEA Grapalat" w:hAnsi="GHEA Grapalat"/>
          <w:sz w:val="22"/>
          <w:szCs w:val="22"/>
        </w:rPr>
        <w:lastRenderedPageBreak/>
        <w:t>жалобы заседания в режиме онлайн.</w:t>
      </w:r>
      <w:r w:rsidR="00A677CD" w:rsidRPr="00FD0C36">
        <w:rPr>
          <w:sz w:val="22"/>
          <w:szCs w:val="22"/>
        </w:rPr>
        <w:t xml:space="preserve"> </w:t>
      </w:r>
      <w:r w:rsidR="00A677CD" w:rsidRPr="00FD0C36">
        <w:rPr>
          <w:rFonts w:ascii="GHEA Grapalat" w:hAnsi="GHEA Grapalat"/>
          <w:sz w:val="22"/>
          <w:szCs w:val="22"/>
        </w:rPr>
        <w:t>Жалоба считается принятым к производству по истечении срока, предусмотренного пунктом 1</w:t>
      </w:r>
      <w:r w:rsidR="00897EBC" w:rsidRPr="00FD0C36">
        <w:rPr>
          <w:rFonts w:ascii="GHEA Grapalat" w:hAnsi="GHEA Grapalat"/>
          <w:sz w:val="22"/>
          <w:szCs w:val="22"/>
        </w:rPr>
        <w:t>2</w:t>
      </w:r>
      <w:r w:rsidR="00A677CD" w:rsidRPr="00FD0C36">
        <w:rPr>
          <w:rFonts w:ascii="GHEA Grapalat" w:hAnsi="GHEA Grapalat"/>
          <w:sz w:val="22"/>
          <w:szCs w:val="22"/>
        </w:rPr>
        <w:t>.</w:t>
      </w:r>
      <w:r w:rsidR="00A677CD" w:rsidRPr="00FD0C36">
        <w:rPr>
          <w:rFonts w:ascii="GHEA Grapalat" w:hAnsi="GHEA Grapalat"/>
          <w:sz w:val="22"/>
          <w:szCs w:val="22"/>
          <w:lang w:val="hy-AM"/>
        </w:rPr>
        <w:t>8</w:t>
      </w:r>
      <w:r w:rsidR="00A677CD" w:rsidRPr="00FD0C36">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71E79D84" w14:textId="77777777" w:rsidR="009619D8" w:rsidRPr="00FD0C36" w:rsidRDefault="000473EF"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cs="Sylfaen"/>
          <w:sz w:val="22"/>
          <w:szCs w:val="22"/>
        </w:rPr>
        <w:t>12</w:t>
      </w:r>
      <w:r w:rsidR="00A677CD" w:rsidRPr="00FD0C36">
        <w:rPr>
          <w:rFonts w:ascii="GHEA Grapalat" w:hAnsi="GHEA Grapalat" w:cs="Sylfaen"/>
          <w:sz w:val="22"/>
          <w:szCs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D0C36">
        <w:rPr>
          <w:rFonts w:ascii="GHEA Grapalat" w:hAnsi="GHEA Grapalat" w:cs="Sylfaen"/>
          <w:sz w:val="22"/>
          <w:szCs w:val="22"/>
        </w:rPr>
        <w:t>2</w:t>
      </w:r>
      <w:r w:rsidR="00A677CD" w:rsidRPr="00FD0C36">
        <w:rPr>
          <w:rFonts w:ascii="GHEA Grapalat" w:hAnsi="GHEA Grapalat" w:cs="Sylfaen"/>
          <w:sz w:val="22"/>
          <w:szCs w:val="22"/>
        </w:rPr>
        <w:t>.5 части 1 настоящего приглашения.</w:t>
      </w:r>
    </w:p>
    <w:p w14:paraId="5D92BBB9" w14:textId="77777777" w:rsidR="00A677CD" w:rsidRPr="00FD0C36" w:rsidRDefault="009619D8"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cs="Sylfaen"/>
          <w:sz w:val="22"/>
          <w:szCs w:val="22"/>
        </w:rPr>
        <w:t xml:space="preserve"> </w:t>
      </w:r>
      <w:r w:rsidR="00A677CD" w:rsidRPr="00FD0C36">
        <w:rPr>
          <w:rFonts w:ascii="GHEA Grapalat" w:hAnsi="GHEA Grapalat" w:cs="Sylfaen"/>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138A243"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2C605B" w:rsidRPr="00FD0C36">
        <w:rPr>
          <w:rFonts w:ascii="GHEA Grapalat" w:hAnsi="GHEA Grapalat"/>
          <w:sz w:val="22"/>
          <w:szCs w:val="22"/>
        </w:rPr>
        <w:t>11</w:t>
      </w:r>
      <w:r w:rsidR="00D334B6" w:rsidRPr="00FD0C36">
        <w:rPr>
          <w:rFonts w:ascii="GHEA Grapalat" w:hAnsi="GHEA Grapalat"/>
          <w:sz w:val="22"/>
          <w:szCs w:val="22"/>
        </w:rPr>
        <w:t>.</w:t>
      </w:r>
      <w:r w:rsidR="00D334B6" w:rsidRPr="00FD0C36">
        <w:rPr>
          <w:rFonts w:ascii="GHEA Grapalat" w:hAnsi="GHEA Grapalat"/>
          <w:sz w:val="22"/>
          <w:szCs w:val="22"/>
        </w:rPr>
        <w:tab/>
      </w:r>
      <w:r w:rsidRPr="00FD0C36">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4B5E06C"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2C605B" w:rsidRPr="00FD0C36">
        <w:rPr>
          <w:rFonts w:ascii="GHEA Grapalat" w:hAnsi="GHEA Grapalat"/>
          <w:sz w:val="22"/>
          <w:szCs w:val="22"/>
        </w:rPr>
        <w:t>12</w:t>
      </w:r>
      <w:r w:rsidR="00D334B6" w:rsidRPr="00FD0C36">
        <w:rPr>
          <w:rFonts w:ascii="GHEA Grapalat" w:hAnsi="GHEA Grapalat"/>
          <w:sz w:val="22"/>
          <w:szCs w:val="22"/>
        </w:rPr>
        <w:t>.</w:t>
      </w:r>
      <w:r w:rsidR="00D334B6" w:rsidRPr="00FD0C36">
        <w:rPr>
          <w:rFonts w:ascii="GHEA Grapalat" w:hAnsi="GHEA Grapalat"/>
          <w:sz w:val="22"/>
          <w:szCs w:val="22"/>
        </w:rPr>
        <w:tab/>
      </w:r>
      <w:r w:rsidR="002C605B" w:rsidRPr="00FD0C36">
        <w:rPr>
          <w:rFonts w:ascii="GHEA Grapalat" w:hAnsi="GHEA Grapalat"/>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FD0C36">
        <w:rPr>
          <w:sz w:val="22"/>
          <w:szCs w:val="22"/>
        </w:rPr>
        <w:t xml:space="preserve"> </w:t>
      </w:r>
      <w:r w:rsidR="002C605B" w:rsidRPr="00FD0C36">
        <w:rPr>
          <w:rFonts w:ascii="GHEA Grapalat" w:hAnsi="GHEA Grapalat"/>
          <w:sz w:val="22"/>
          <w:szCs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D0C36">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606F6147"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35482E" w:rsidRPr="00FD0C36">
        <w:rPr>
          <w:rFonts w:ascii="GHEA Grapalat" w:hAnsi="GHEA Grapalat"/>
          <w:sz w:val="22"/>
          <w:szCs w:val="22"/>
        </w:rPr>
        <w:t>13</w:t>
      </w:r>
      <w:r w:rsidR="00D334B6" w:rsidRPr="00FD0C36">
        <w:rPr>
          <w:rFonts w:ascii="GHEA Grapalat" w:hAnsi="GHEA Grapalat"/>
          <w:sz w:val="22"/>
          <w:szCs w:val="22"/>
        </w:rPr>
        <w:t>.</w:t>
      </w:r>
      <w:r w:rsidR="00D334B6" w:rsidRPr="00FD0C36">
        <w:rPr>
          <w:rFonts w:ascii="GHEA Grapalat" w:hAnsi="GHEA Grapalat"/>
          <w:sz w:val="22"/>
          <w:szCs w:val="22"/>
        </w:rPr>
        <w:tab/>
      </w:r>
      <w:r w:rsidRPr="00FD0C36">
        <w:rPr>
          <w:rFonts w:ascii="GHEA Grapalat" w:hAnsi="GHEA Grapalat"/>
          <w:sz w:val="22"/>
          <w:szCs w:val="22"/>
        </w:rPr>
        <w:t xml:space="preserve">Лицо, рассматривающее </w:t>
      </w:r>
      <w:r w:rsidR="0035482E" w:rsidRPr="00FD0C36">
        <w:rPr>
          <w:rFonts w:ascii="GHEA Grapalat" w:hAnsi="GHEA Grapalat"/>
          <w:sz w:val="22"/>
          <w:szCs w:val="22"/>
        </w:rPr>
        <w:t xml:space="preserve">связанные с закупками </w:t>
      </w:r>
      <w:r w:rsidRPr="00FD0C36">
        <w:rPr>
          <w:rFonts w:ascii="GHEA Grapalat" w:hAnsi="GHEA Grapalat"/>
          <w:sz w:val="22"/>
          <w:szCs w:val="22"/>
        </w:rPr>
        <w:t>жалобы:</w:t>
      </w:r>
    </w:p>
    <w:p w14:paraId="2BF3DD07"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00D334B6" w:rsidRPr="00FD0C36">
        <w:rPr>
          <w:rFonts w:ascii="GHEA Grapalat" w:hAnsi="GHEA Grapalat"/>
          <w:sz w:val="22"/>
          <w:szCs w:val="22"/>
        </w:rPr>
        <w:tab/>
      </w:r>
      <w:r w:rsidRPr="00FD0C36">
        <w:rPr>
          <w:rFonts w:ascii="GHEA Grapalat" w:hAnsi="GHEA Grapalat"/>
          <w:sz w:val="22"/>
          <w:szCs w:val="22"/>
        </w:rPr>
        <w:t>вправе принимать следующие решения относительно действий или бездействия заказчика и Комиссии:</w:t>
      </w:r>
    </w:p>
    <w:p w14:paraId="45730F2A"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а.</w:t>
      </w:r>
      <w:r w:rsidR="00D334B6" w:rsidRPr="00FD0C36">
        <w:rPr>
          <w:rFonts w:ascii="GHEA Grapalat" w:hAnsi="GHEA Grapalat"/>
          <w:sz w:val="22"/>
          <w:szCs w:val="22"/>
        </w:rPr>
        <w:tab/>
      </w:r>
      <w:r w:rsidRPr="00FD0C36">
        <w:rPr>
          <w:rFonts w:ascii="GHEA Grapalat" w:hAnsi="GHEA Grapalat"/>
          <w:sz w:val="22"/>
          <w:szCs w:val="22"/>
        </w:rPr>
        <w:t>запретить выполнение определенных действий и принятие решений;</w:t>
      </w:r>
    </w:p>
    <w:p w14:paraId="6A198BE2"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б.</w:t>
      </w:r>
      <w:r w:rsidR="00D334B6" w:rsidRPr="00FD0C36">
        <w:rPr>
          <w:rFonts w:ascii="GHEA Grapalat" w:hAnsi="GHEA Grapalat"/>
          <w:sz w:val="22"/>
          <w:szCs w:val="22"/>
        </w:rPr>
        <w:tab/>
      </w:r>
      <w:r w:rsidRPr="00FD0C36">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71183DD5"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DE1D22" w:rsidRPr="00FD0C36">
        <w:rPr>
          <w:rFonts w:ascii="GHEA Grapalat" w:hAnsi="GHEA Grapalat"/>
          <w:sz w:val="22"/>
          <w:szCs w:val="22"/>
        </w:rPr>
        <w:tab/>
      </w:r>
      <w:r w:rsidRPr="00FD0C36">
        <w:rPr>
          <w:rFonts w:ascii="GHEA Grapalat" w:hAnsi="GHEA Grapalat"/>
          <w:sz w:val="22"/>
          <w:szCs w:val="22"/>
        </w:rPr>
        <w:t>принимает решение о включении участника в список участников, не</w:t>
      </w:r>
      <w:r w:rsidR="00720542" w:rsidRPr="00FD0C36">
        <w:rPr>
          <w:rFonts w:ascii="Courier New" w:hAnsi="Courier New" w:cs="Courier New"/>
          <w:sz w:val="22"/>
          <w:szCs w:val="22"/>
          <w:lang w:val="en-US"/>
        </w:rPr>
        <w:t> </w:t>
      </w:r>
      <w:r w:rsidRPr="00FD0C36">
        <w:rPr>
          <w:rFonts w:ascii="GHEA Grapalat" w:hAnsi="GHEA Grapalat"/>
          <w:sz w:val="22"/>
          <w:szCs w:val="22"/>
        </w:rPr>
        <w:t>имеющих права на участие в процессе закупок;</w:t>
      </w:r>
    </w:p>
    <w:p w14:paraId="4A090153" w14:textId="77777777"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w:t>
      </w:r>
      <w:r w:rsidR="00DE1D22" w:rsidRPr="00FD0C36">
        <w:rPr>
          <w:rFonts w:ascii="GHEA Grapalat" w:hAnsi="GHEA Grapalat"/>
          <w:sz w:val="22"/>
          <w:szCs w:val="22"/>
        </w:rPr>
        <w:tab/>
      </w:r>
      <w:r w:rsidRPr="00FD0C36">
        <w:rPr>
          <w:rFonts w:ascii="GHEA Grapalat" w:hAnsi="GHEA Grapalat"/>
          <w:sz w:val="22"/>
          <w:szCs w:val="22"/>
        </w:rPr>
        <w:t>ведет учет решений, принятых лицом, рассматривающим жалобы в</w:t>
      </w:r>
      <w:r w:rsidR="00720542" w:rsidRPr="00FD0C36">
        <w:rPr>
          <w:rFonts w:ascii="Courier New" w:hAnsi="Courier New" w:cs="Courier New"/>
          <w:sz w:val="22"/>
          <w:szCs w:val="22"/>
          <w:lang w:val="en-US"/>
        </w:rPr>
        <w:t> </w:t>
      </w:r>
      <w:r w:rsidRPr="00FD0C36">
        <w:rPr>
          <w:rFonts w:ascii="GHEA Grapalat" w:hAnsi="GHEA Grapalat"/>
          <w:sz w:val="22"/>
          <w:szCs w:val="22"/>
        </w:rPr>
        <w:t>связи с закупками, и осуществляет контроль над их исполнением.</w:t>
      </w:r>
    </w:p>
    <w:p w14:paraId="5684AB30"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9639DF" w:rsidRPr="00FD0C36">
        <w:rPr>
          <w:rFonts w:ascii="GHEA Grapalat" w:hAnsi="GHEA Grapalat"/>
          <w:sz w:val="22"/>
          <w:szCs w:val="22"/>
        </w:rPr>
        <w:t>14</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 xml:space="preserve">В случае удовлетворения жалобы лицом, рассматривающим </w:t>
      </w:r>
      <w:r w:rsidR="00A32D42" w:rsidRPr="00FD0C36">
        <w:rPr>
          <w:rFonts w:ascii="GHEA Grapalat" w:hAnsi="GHEA Grapalat"/>
          <w:sz w:val="22"/>
          <w:szCs w:val="22"/>
        </w:rPr>
        <w:t>связанные с закупками жалобы</w:t>
      </w:r>
      <w:r w:rsidRPr="00FD0C36">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14:paraId="3AA828B4" w14:textId="77777777" w:rsidR="00C47000" w:rsidRPr="00FD0C36" w:rsidRDefault="00996C19"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12.</w:t>
      </w:r>
      <w:r w:rsidR="009639DF" w:rsidRPr="00FD0C36">
        <w:rPr>
          <w:rFonts w:ascii="GHEA Grapalat" w:hAnsi="GHEA Grapalat"/>
          <w:sz w:val="22"/>
          <w:szCs w:val="22"/>
        </w:rPr>
        <w:t>15</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Рассмотрение жалобы является открытым для общественности</w:t>
      </w:r>
      <w:r w:rsidR="009639DF" w:rsidRPr="00FD0C36">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FD0C36">
        <w:rPr>
          <w:sz w:val="22"/>
          <w:szCs w:val="22"/>
        </w:rPr>
        <w:t xml:space="preserve"> </w:t>
      </w:r>
      <w:r w:rsidR="009639DF" w:rsidRPr="00FD0C36">
        <w:rPr>
          <w:rFonts w:ascii="GHEA Grapalat" w:hAnsi="GHEA Grapalat"/>
          <w:sz w:val="22"/>
          <w:szCs w:val="22"/>
        </w:rPr>
        <w:t>В случае невозможности записи заседания стенографируются</w:t>
      </w:r>
      <w:r w:rsidR="009639DF" w:rsidRPr="00FD0C36">
        <w:rPr>
          <w:rFonts w:ascii="GHEA Grapalat" w:hAnsi="GHEA Grapalat"/>
          <w:sz w:val="22"/>
          <w:szCs w:val="22"/>
          <w:lang w:val="hy-AM"/>
        </w:rPr>
        <w:t>.</w:t>
      </w:r>
      <w:r w:rsidR="009639DF" w:rsidRPr="00FD0C36">
        <w:rPr>
          <w:rFonts w:ascii="GHEA Grapalat" w:hAnsi="GHEA Grapalat"/>
          <w:sz w:val="22"/>
          <w:szCs w:val="22"/>
        </w:rPr>
        <w:t xml:space="preserve"> Заседания онлайн транслируются также в интернете.</w:t>
      </w:r>
      <w:r w:rsidR="009639DF" w:rsidRPr="00FD0C36" w:rsidDel="009639DF">
        <w:rPr>
          <w:rFonts w:ascii="GHEA Grapalat" w:hAnsi="GHEA Grapalat"/>
          <w:sz w:val="22"/>
          <w:szCs w:val="22"/>
        </w:rPr>
        <w:t xml:space="preserve"> </w:t>
      </w:r>
    </w:p>
    <w:p w14:paraId="602E5A2E"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9639DF" w:rsidRPr="00FD0C36">
        <w:rPr>
          <w:rFonts w:ascii="GHEA Grapalat" w:hAnsi="GHEA Grapalat"/>
          <w:sz w:val="22"/>
          <w:szCs w:val="22"/>
        </w:rPr>
        <w:t>16</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D0C36">
        <w:rPr>
          <w:rFonts w:ascii="GHEA Grapalat" w:hAnsi="GHEA Grapalat"/>
          <w:sz w:val="22"/>
          <w:szCs w:val="22"/>
        </w:rPr>
        <w:t>связанные с закупками жалобы</w:t>
      </w:r>
      <w:r w:rsidRPr="00FD0C36">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6D4679EA"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9639DF" w:rsidRPr="00FD0C36">
        <w:rPr>
          <w:rFonts w:ascii="GHEA Grapalat" w:hAnsi="GHEA Grapalat"/>
          <w:sz w:val="22"/>
          <w:szCs w:val="22"/>
        </w:rPr>
        <w:t>17</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 xml:space="preserve">Лицо, рассматривающее </w:t>
      </w:r>
      <w:r w:rsidR="00723E02" w:rsidRPr="00FD0C36">
        <w:rPr>
          <w:rFonts w:ascii="GHEA Grapalat" w:hAnsi="GHEA Grapalat"/>
          <w:sz w:val="22"/>
          <w:szCs w:val="22"/>
        </w:rPr>
        <w:t xml:space="preserve">связанные </w:t>
      </w:r>
      <w:r w:rsidRPr="00FD0C36">
        <w:rPr>
          <w:rFonts w:ascii="GHEA Grapalat" w:hAnsi="GHEA Grapalat"/>
          <w:sz w:val="22"/>
          <w:szCs w:val="22"/>
        </w:rPr>
        <w:t>с закупками</w:t>
      </w:r>
      <w:r w:rsidR="00723E02" w:rsidRPr="00FD0C36">
        <w:rPr>
          <w:rFonts w:ascii="GHEA Grapalat" w:hAnsi="GHEA Grapalat"/>
          <w:sz w:val="22"/>
          <w:szCs w:val="22"/>
        </w:rPr>
        <w:t xml:space="preserve"> жалобы</w:t>
      </w:r>
      <w:r w:rsidRPr="00FD0C36">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43BFF2BB" w14:textId="77777777"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5D27D0" w:rsidRPr="00FD0C36">
        <w:rPr>
          <w:rFonts w:ascii="GHEA Grapalat" w:hAnsi="GHEA Grapalat"/>
          <w:sz w:val="22"/>
          <w:szCs w:val="22"/>
        </w:rPr>
        <w:t>18</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w:t>
      </w:r>
      <w:r w:rsidRPr="00FD0C36">
        <w:rPr>
          <w:rFonts w:ascii="GHEA Grapalat" w:hAnsi="GHEA Grapalat"/>
          <w:sz w:val="22"/>
          <w:szCs w:val="22"/>
        </w:rPr>
        <w:lastRenderedPageBreak/>
        <w:t xml:space="preserve">рассматривающего </w:t>
      </w:r>
      <w:r w:rsidR="001A070B" w:rsidRPr="00FD0C36">
        <w:rPr>
          <w:rFonts w:ascii="GHEA Grapalat" w:hAnsi="GHEA Grapalat"/>
          <w:sz w:val="22"/>
          <w:szCs w:val="22"/>
        </w:rPr>
        <w:t>рассматривающего связанные с закупками жалобы</w:t>
      </w:r>
      <w:r w:rsidRPr="00FD0C36">
        <w:rPr>
          <w:rFonts w:ascii="GHEA Grapalat" w:hAnsi="GHEA Grapalat"/>
          <w:sz w:val="22"/>
          <w:szCs w:val="22"/>
        </w:rPr>
        <w:t>, вправе требовать в судебном порядке возмещения убытков.</w:t>
      </w:r>
    </w:p>
    <w:p w14:paraId="35CFB8FD" w14:textId="77777777" w:rsidR="00996C19" w:rsidRPr="00FD0C36" w:rsidRDefault="00996C19"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12.</w:t>
      </w:r>
      <w:r w:rsidR="005D27D0" w:rsidRPr="00FD0C36">
        <w:rPr>
          <w:rFonts w:ascii="GHEA Grapalat" w:hAnsi="GHEA Grapalat"/>
          <w:sz w:val="22"/>
          <w:szCs w:val="22"/>
        </w:rPr>
        <w:t>19</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 xml:space="preserve">Представленная лицу, рассматривающему </w:t>
      </w:r>
      <w:r w:rsidR="00CA485E" w:rsidRPr="00FD0C36">
        <w:rPr>
          <w:rFonts w:ascii="GHEA Grapalat" w:hAnsi="GHEA Grapalat"/>
          <w:sz w:val="22"/>
          <w:szCs w:val="22"/>
        </w:rPr>
        <w:t>связанные с закупками жалобы</w:t>
      </w:r>
      <w:r w:rsidRPr="00FD0C36">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D0C36">
        <w:rPr>
          <w:rFonts w:ascii="GHEA Grapalat" w:hAnsi="GHEA Grapalat"/>
          <w:sz w:val="22"/>
          <w:szCs w:val="22"/>
        </w:rPr>
        <w:t>зультатам рассмотрения жалобы.</w:t>
      </w:r>
    </w:p>
    <w:p w14:paraId="7CF89F91" w14:textId="77777777" w:rsidR="00AE679C" w:rsidRPr="00FD0C36" w:rsidRDefault="002004DB" w:rsidP="001D11DF">
      <w:pPr>
        <w:widowControl w:val="0"/>
        <w:ind w:firstLine="567"/>
        <w:jc w:val="both"/>
        <w:rPr>
          <w:rFonts w:ascii="GHEA Grapalat" w:hAnsi="GHEA Grapalat" w:cs="Sylfaen"/>
          <w:b/>
          <w:sz w:val="22"/>
          <w:szCs w:val="22"/>
        </w:rPr>
      </w:pPr>
      <w:r w:rsidRPr="00FD0C36">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D0C36">
        <w:rPr>
          <w:rFonts w:ascii="GHEA Grapalat" w:hAnsi="GHEA Grapalat"/>
          <w:sz w:val="22"/>
          <w:szCs w:val="22"/>
        </w:rPr>
        <w:t>З</w:t>
      </w:r>
      <w:r w:rsidRPr="00FD0C36">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FD0C36">
        <w:rPr>
          <w:rFonts w:ascii="GHEA Grapalat" w:hAnsi="GHEA Grapalat"/>
          <w:sz w:val="22"/>
          <w:szCs w:val="22"/>
        </w:rPr>
        <w:t>ых</w:t>
      </w:r>
      <w:r w:rsidRPr="00FD0C36">
        <w:rPr>
          <w:rFonts w:ascii="GHEA Grapalat" w:hAnsi="GHEA Grapalat"/>
          <w:sz w:val="22"/>
          <w:szCs w:val="22"/>
        </w:rPr>
        <w:t xml:space="preserve"> </w:t>
      </w:r>
      <w:r w:rsidR="006F2702" w:rsidRPr="00FD0C36">
        <w:rPr>
          <w:rFonts w:ascii="GHEA Grapalat" w:hAnsi="GHEA Grapalat"/>
          <w:sz w:val="22"/>
          <w:szCs w:val="22"/>
        </w:rPr>
        <w:t xml:space="preserve">интересов </w:t>
      </w:r>
      <w:r w:rsidRPr="00FD0C36">
        <w:rPr>
          <w:rFonts w:ascii="GHEA Grapalat" w:hAnsi="GHEA Grapalat"/>
          <w:sz w:val="22"/>
          <w:szCs w:val="22"/>
        </w:rPr>
        <w:t xml:space="preserve">или </w:t>
      </w:r>
      <w:r w:rsidR="006F2702" w:rsidRPr="00FD0C36">
        <w:rPr>
          <w:rFonts w:ascii="GHEA Grapalat" w:hAnsi="GHEA Grapalat"/>
          <w:sz w:val="22"/>
          <w:szCs w:val="22"/>
        </w:rPr>
        <w:t xml:space="preserve">интересов </w:t>
      </w:r>
      <w:r w:rsidRPr="00FD0C36">
        <w:rPr>
          <w:rFonts w:ascii="GHEA Grapalat" w:hAnsi="GHEA Grapalat"/>
          <w:sz w:val="22"/>
          <w:szCs w:val="22"/>
        </w:rPr>
        <w:t>обороны и национальной безопасности, необходимо продолжить процесс закупки.</w:t>
      </w:r>
      <w:r w:rsidR="00996C19" w:rsidRPr="00FD0C36">
        <w:rPr>
          <w:rFonts w:ascii="GHEA Grapalat" w:hAnsi="GHEA Grapalat"/>
          <w:sz w:val="22"/>
          <w:szCs w:val="22"/>
        </w:rPr>
        <w:t xml:space="preserve">Лицо, рассматривающее </w:t>
      </w:r>
      <w:r w:rsidR="00A31442" w:rsidRPr="00FD0C36">
        <w:rPr>
          <w:rFonts w:ascii="GHEA Grapalat" w:hAnsi="GHEA Grapalat"/>
          <w:sz w:val="22"/>
          <w:szCs w:val="22"/>
        </w:rPr>
        <w:t xml:space="preserve">связанные с закупками </w:t>
      </w:r>
      <w:r w:rsidR="00996C19" w:rsidRPr="00FD0C36">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14:paraId="690E7FD3" w14:textId="77777777" w:rsidR="00AE679C" w:rsidRPr="00FD0C36" w:rsidRDefault="00AE679C" w:rsidP="001D11DF">
      <w:pPr>
        <w:widowControl w:val="0"/>
        <w:jc w:val="center"/>
        <w:rPr>
          <w:rFonts w:ascii="GHEA Grapalat" w:hAnsi="GHEA Grapalat" w:cs="Sylfaen"/>
          <w:b/>
          <w:sz w:val="22"/>
          <w:szCs w:val="22"/>
        </w:rPr>
      </w:pPr>
    </w:p>
    <w:p w14:paraId="6C4AAF1F" w14:textId="77777777" w:rsidR="00096865" w:rsidRPr="00FD0C36" w:rsidRDefault="004373E3" w:rsidP="001D11DF">
      <w:pPr>
        <w:jc w:val="center"/>
        <w:rPr>
          <w:rFonts w:ascii="GHEA Grapalat" w:hAnsi="GHEA Grapalat"/>
          <w:b/>
          <w:sz w:val="22"/>
          <w:szCs w:val="22"/>
        </w:rPr>
      </w:pPr>
      <w:r w:rsidRPr="00FD0C36">
        <w:rPr>
          <w:rFonts w:ascii="GHEA Grapalat" w:hAnsi="GHEA Grapalat"/>
          <w:b/>
          <w:sz w:val="22"/>
          <w:szCs w:val="22"/>
        </w:rPr>
        <w:br w:type="page"/>
      </w:r>
      <w:r w:rsidR="00096865" w:rsidRPr="00FD0C36">
        <w:rPr>
          <w:rFonts w:ascii="GHEA Grapalat" w:hAnsi="GHEA Grapalat"/>
          <w:b/>
          <w:sz w:val="22"/>
          <w:szCs w:val="22"/>
        </w:rPr>
        <w:lastRenderedPageBreak/>
        <w:t>ЧАСТЬ II</w:t>
      </w:r>
    </w:p>
    <w:p w14:paraId="082D2091" w14:textId="77777777" w:rsidR="008842CE" w:rsidRPr="00FD0C36" w:rsidRDefault="008842CE" w:rsidP="001D11DF">
      <w:pPr>
        <w:widowControl w:val="0"/>
        <w:jc w:val="center"/>
        <w:rPr>
          <w:rFonts w:ascii="GHEA Grapalat" w:hAnsi="GHEA Grapalat"/>
          <w:b/>
          <w:sz w:val="22"/>
          <w:szCs w:val="22"/>
        </w:rPr>
      </w:pPr>
    </w:p>
    <w:p w14:paraId="46470828" w14:textId="77777777" w:rsidR="00096865" w:rsidRPr="00FD0C36" w:rsidRDefault="00096865" w:rsidP="001D11DF">
      <w:pPr>
        <w:pStyle w:val="BodyText"/>
        <w:widowControl w:val="0"/>
        <w:spacing w:after="0"/>
        <w:jc w:val="center"/>
        <w:rPr>
          <w:rFonts w:ascii="GHEA Grapalat" w:hAnsi="GHEA Grapalat"/>
          <w:b/>
          <w:sz w:val="22"/>
          <w:szCs w:val="22"/>
        </w:rPr>
      </w:pPr>
      <w:r w:rsidRPr="00FD0C36">
        <w:rPr>
          <w:rFonts w:ascii="GHEA Grapalat" w:hAnsi="GHEA Grapalat"/>
          <w:b/>
          <w:sz w:val="22"/>
          <w:szCs w:val="22"/>
        </w:rPr>
        <w:t>ИНСТРУКЦИЯ</w:t>
      </w:r>
      <w:r w:rsidR="00191D27" w:rsidRPr="00FD0C36">
        <w:rPr>
          <w:rFonts w:ascii="GHEA Grapalat" w:hAnsi="GHEA Grapalat"/>
          <w:b/>
          <w:sz w:val="22"/>
          <w:szCs w:val="22"/>
        </w:rPr>
        <w:t xml:space="preserve"> </w:t>
      </w:r>
      <w:r w:rsidRPr="00FD0C36">
        <w:rPr>
          <w:rFonts w:ascii="GHEA Grapalat" w:hAnsi="GHEA Grapalat"/>
          <w:b/>
          <w:sz w:val="22"/>
          <w:szCs w:val="22"/>
        </w:rPr>
        <w:t xml:space="preserve">ПО СОСТАВЛЕНИЮ </w:t>
      </w:r>
      <w:r w:rsidR="00191D27" w:rsidRPr="00FD0C36">
        <w:rPr>
          <w:rFonts w:ascii="GHEA Grapalat" w:hAnsi="GHEA Grapalat"/>
          <w:b/>
          <w:sz w:val="22"/>
          <w:szCs w:val="22"/>
        </w:rPr>
        <w:br/>
      </w:r>
      <w:r w:rsidRPr="00FD0C36">
        <w:rPr>
          <w:rFonts w:ascii="GHEA Grapalat" w:hAnsi="GHEA Grapalat"/>
          <w:b/>
          <w:sz w:val="22"/>
          <w:szCs w:val="22"/>
        </w:rPr>
        <w:t xml:space="preserve">ЗАЯВКИ НА </w:t>
      </w:r>
      <w:r w:rsidR="001E690A" w:rsidRPr="00FD0C36">
        <w:rPr>
          <w:rFonts w:ascii="GHEA Grapalat" w:hAnsi="GHEA Grapalat"/>
          <w:b/>
          <w:sz w:val="22"/>
          <w:szCs w:val="22"/>
        </w:rPr>
        <w:t>ЗАПРОСЕ КОТИРОВОК</w:t>
      </w:r>
    </w:p>
    <w:p w14:paraId="2E10CA30" w14:textId="77777777" w:rsidR="00096865" w:rsidRPr="00FD0C36" w:rsidRDefault="00096865" w:rsidP="001D11DF">
      <w:pPr>
        <w:widowControl w:val="0"/>
        <w:jc w:val="center"/>
        <w:rPr>
          <w:rFonts w:ascii="GHEA Grapalat" w:hAnsi="GHEA Grapalat"/>
          <w:sz w:val="22"/>
          <w:szCs w:val="22"/>
        </w:rPr>
      </w:pPr>
    </w:p>
    <w:p w14:paraId="55295D3E" w14:textId="77777777" w:rsidR="00096865" w:rsidRPr="00FD0C36" w:rsidRDefault="008D5016" w:rsidP="001D11DF">
      <w:pPr>
        <w:widowControl w:val="0"/>
        <w:jc w:val="center"/>
        <w:rPr>
          <w:rFonts w:ascii="GHEA Grapalat" w:hAnsi="GHEA Grapalat"/>
          <w:b/>
          <w:sz w:val="22"/>
          <w:szCs w:val="22"/>
        </w:rPr>
      </w:pPr>
      <w:r w:rsidRPr="00FD0C36">
        <w:rPr>
          <w:rFonts w:ascii="GHEA Grapalat" w:hAnsi="GHEA Grapalat"/>
          <w:b/>
          <w:sz w:val="22"/>
          <w:szCs w:val="22"/>
        </w:rPr>
        <w:t>1. ОБЩИЕ ПОЛОЖЕНИЯ</w:t>
      </w:r>
    </w:p>
    <w:p w14:paraId="2EEAEA24" w14:textId="77777777"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1.1</w:t>
      </w:r>
      <w:r w:rsidR="003802B8" w:rsidRPr="00FD0C36">
        <w:rPr>
          <w:rFonts w:ascii="GHEA Grapalat" w:hAnsi="GHEA Grapalat"/>
          <w:sz w:val="22"/>
          <w:szCs w:val="22"/>
        </w:rPr>
        <w:t>.</w:t>
      </w:r>
      <w:r w:rsidR="003802B8" w:rsidRPr="00FD0C36">
        <w:rPr>
          <w:rFonts w:ascii="GHEA Grapalat" w:hAnsi="GHEA Grapalat"/>
          <w:sz w:val="22"/>
          <w:szCs w:val="22"/>
        </w:rPr>
        <w:tab/>
      </w:r>
      <w:r w:rsidRPr="00FD0C36">
        <w:rPr>
          <w:rFonts w:ascii="GHEA Grapalat" w:hAnsi="GHEA Grapalat"/>
          <w:sz w:val="22"/>
          <w:szCs w:val="22"/>
        </w:rPr>
        <w:t>Целью настоящей Инструкции является содействие участникам при подготовке заявки.</w:t>
      </w:r>
    </w:p>
    <w:p w14:paraId="05254006" w14:textId="77777777"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1.2</w:t>
      </w:r>
      <w:r w:rsidR="003802B8" w:rsidRPr="00FD0C36">
        <w:rPr>
          <w:rFonts w:ascii="GHEA Grapalat" w:hAnsi="GHEA Grapalat"/>
          <w:sz w:val="22"/>
          <w:szCs w:val="22"/>
        </w:rPr>
        <w:t>.</w:t>
      </w:r>
      <w:r w:rsidR="003802B8" w:rsidRPr="00FD0C36">
        <w:rPr>
          <w:rFonts w:ascii="GHEA Grapalat" w:hAnsi="GHEA Grapalat"/>
          <w:sz w:val="22"/>
          <w:szCs w:val="22"/>
        </w:rPr>
        <w:tab/>
      </w:r>
      <w:r w:rsidRPr="00FD0C36">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115CA99" w14:textId="77777777" w:rsidR="00096865"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1.3</w:t>
      </w:r>
      <w:r w:rsidR="003802B8" w:rsidRPr="00FD0C36">
        <w:rPr>
          <w:rFonts w:ascii="GHEA Grapalat" w:hAnsi="GHEA Grapalat"/>
          <w:sz w:val="22"/>
          <w:szCs w:val="22"/>
        </w:rPr>
        <w:t>.</w:t>
      </w:r>
      <w:r w:rsidR="003802B8" w:rsidRPr="00FD0C36">
        <w:rPr>
          <w:rFonts w:ascii="GHEA Grapalat" w:hAnsi="GHEA Grapalat"/>
          <w:sz w:val="22"/>
          <w:szCs w:val="22"/>
        </w:rPr>
        <w:tab/>
      </w:r>
      <w:r w:rsidRPr="00FD0C36">
        <w:rPr>
          <w:rFonts w:ascii="GHEA Grapalat" w:hAnsi="GHEA Grapalat"/>
          <w:sz w:val="22"/>
          <w:szCs w:val="22"/>
        </w:rPr>
        <w:t>Кроме армянского языка, заявки могут быть поданы также н</w:t>
      </w:r>
      <w:r w:rsidR="00191D27" w:rsidRPr="00FD0C36">
        <w:rPr>
          <w:rFonts w:ascii="GHEA Grapalat" w:hAnsi="GHEA Grapalat"/>
          <w:sz w:val="22"/>
          <w:szCs w:val="22"/>
        </w:rPr>
        <w:t>а английском или русском языке.</w:t>
      </w:r>
    </w:p>
    <w:p w14:paraId="3C0A0DB3" w14:textId="77777777" w:rsidR="00096865" w:rsidRPr="00FD0C36" w:rsidRDefault="008D5016" w:rsidP="001D11DF">
      <w:pPr>
        <w:widowControl w:val="0"/>
        <w:jc w:val="center"/>
        <w:rPr>
          <w:rFonts w:ascii="GHEA Grapalat" w:hAnsi="GHEA Grapalat"/>
          <w:b/>
          <w:sz w:val="22"/>
          <w:szCs w:val="22"/>
        </w:rPr>
      </w:pPr>
      <w:r w:rsidRPr="00FD0C36">
        <w:rPr>
          <w:rFonts w:ascii="GHEA Grapalat" w:hAnsi="GHEA Grapalat"/>
          <w:b/>
          <w:sz w:val="22"/>
          <w:szCs w:val="22"/>
        </w:rPr>
        <w:t>2. ЗАЯВКА НА ПРОЦЕДУРУ</w:t>
      </w:r>
    </w:p>
    <w:p w14:paraId="68BC55C1" w14:textId="77777777" w:rsidR="00DE4E15" w:rsidRPr="00FD0C36" w:rsidRDefault="00DE4E15" w:rsidP="001D11DF">
      <w:pPr>
        <w:widowControl w:val="0"/>
        <w:ind w:firstLine="567"/>
        <w:jc w:val="both"/>
        <w:rPr>
          <w:rFonts w:ascii="GHEA Grapalat" w:hAnsi="GHEA Grapalat"/>
          <w:sz w:val="22"/>
          <w:szCs w:val="22"/>
        </w:rPr>
      </w:pPr>
      <w:r w:rsidRPr="00FD0C36">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1C32CE98" w14:textId="77777777" w:rsidR="002D5CF0" w:rsidRPr="00FD0C36" w:rsidRDefault="0078387F" w:rsidP="001D11DF">
      <w:pPr>
        <w:widowControl w:val="0"/>
        <w:ind w:firstLine="567"/>
        <w:jc w:val="both"/>
        <w:rPr>
          <w:rFonts w:ascii="GHEA Grapalat" w:hAnsi="GHEA Grapalat" w:cs="Sylfaen"/>
          <w:sz w:val="22"/>
          <w:szCs w:val="22"/>
        </w:rPr>
      </w:pPr>
      <w:r w:rsidRPr="00FD0C36">
        <w:rPr>
          <w:rFonts w:ascii="GHEA Grapalat" w:hAnsi="GHEA Grapalat"/>
          <w:sz w:val="22"/>
          <w:szCs w:val="22"/>
        </w:rPr>
        <w:t>Участник заявкой представляет утвержденные им:</w:t>
      </w:r>
    </w:p>
    <w:p w14:paraId="642C4BE6" w14:textId="77777777" w:rsidR="00096865" w:rsidRPr="00FD0C36" w:rsidRDefault="002D5CF0"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2.1</w:t>
      </w:r>
      <w:r w:rsidR="005114D0" w:rsidRPr="00FD0C36">
        <w:rPr>
          <w:rFonts w:ascii="GHEA Grapalat" w:hAnsi="GHEA Grapalat"/>
          <w:sz w:val="22"/>
          <w:szCs w:val="22"/>
        </w:rPr>
        <w:t>.</w:t>
      </w:r>
      <w:r w:rsidR="009873F3" w:rsidRPr="00FD0C36">
        <w:rPr>
          <w:rFonts w:ascii="GHEA Grapalat" w:hAnsi="GHEA Grapalat"/>
          <w:sz w:val="22"/>
          <w:szCs w:val="22"/>
        </w:rPr>
        <w:tab/>
      </w:r>
      <w:r w:rsidRPr="00FD0C36">
        <w:rPr>
          <w:rFonts w:ascii="GHEA Grapalat" w:hAnsi="GHEA Grapalat"/>
          <w:sz w:val="22"/>
          <w:szCs w:val="22"/>
        </w:rPr>
        <w:t>заявление</w:t>
      </w:r>
      <w:r w:rsidR="00EB3C28" w:rsidRPr="00FD0C36">
        <w:rPr>
          <w:rFonts w:ascii="GHEA Grapalat" w:hAnsi="GHEA Grapalat"/>
          <w:sz w:val="22"/>
          <w:szCs w:val="22"/>
        </w:rPr>
        <w:t>--объявлени</w:t>
      </w:r>
      <w:r w:rsidR="00EB3C28" w:rsidRPr="00FD0C36">
        <w:rPr>
          <w:rFonts w:ascii="GHEA Grapalat" w:hAnsi="GHEA Grapalat"/>
          <w:sz w:val="22"/>
          <w:szCs w:val="22"/>
          <w:lang w:val="en-US"/>
        </w:rPr>
        <w:t>e</w:t>
      </w:r>
      <w:r w:rsidR="00EB3C28" w:rsidRPr="00FD0C36">
        <w:rPr>
          <w:rFonts w:ascii="GHEA Grapalat" w:hAnsi="GHEA Grapalat"/>
          <w:sz w:val="22"/>
          <w:szCs w:val="22"/>
        </w:rPr>
        <w:t xml:space="preserve"> </w:t>
      </w:r>
      <w:r w:rsidR="001504AC" w:rsidRPr="00FD0C36">
        <w:rPr>
          <w:rFonts w:ascii="GHEA Grapalat" w:hAnsi="GHEA Grapalat"/>
          <w:sz w:val="22"/>
          <w:szCs w:val="22"/>
        </w:rPr>
        <w:t>н</w:t>
      </w:r>
      <w:r w:rsidRPr="00FD0C36">
        <w:rPr>
          <w:rFonts w:ascii="GHEA Grapalat" w:hAnsi="GHEA Grapalat"/>
          <w:sz w:val="22"/>
          <w:szCs w:val="22"/>
        </w:rPr>
        <w:t>а участие в процедуре согласно Приложению №1;</w:t>
      </w:r>
    </w:p>
    <w:p w14:paraId="1268969E" w14:textId="77777777" w:rsidR="009D7EFF" w:rsidRPr="00FD0C36" w:rsidRDefault="009D7EFF"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w:t>
      </w:r>
      <w:r w:rsidR="005A17BE" w:rsidRPr="00FD0C36">
        <w:rPr>
          <w:rFonts w:ascii="GHEA Grapalat" w:hAnsi="GHEA Grapalat"/>
          <w:sz w:val="22"/>
          <w:szCs w:val="22"/>
        </w:rPr>
        <w:t>2</w:t>
      </w:r>
      <w:r w:rsidR="00EA7CA6" w:rsidRPr="00FD0C36">
        <w:rPr>
          <w:rFonts w:ascii="GHEA Grapalat" w:hAnsi="GHEA Grapalat"/>
          <w:sz w:val="22"/>
          <w:szCs w:val="22"/>
        </w:rPr>
        <w:t xml:space="preserve"> </w:t>
      </w:r>
      <w:r w:rsidR="00524D3D" w:rsidRPr="00FD0C36">
        <w:rPr>
          <w:rFonts w:ascii="GHEA Grapalat" w:hAnsi="GHEA Grapalat"/>
          <w:sz w:val="22"/>
          <w:szCs w:val="22"/>
        </w:rPr>
        <w:t xml:space="preserve"> </w:t>
      </w:r>
      <w:r w:rsidRPr="00FD0C36">
        <w:rPr>
          <w:rFonts w:ascii="GHEA Grapalat" w:hAnsi="GHEA Grapalat"/>
          <w:sz w:val="22"/>
          <w:szCs w:val="22"/>
        </w:rPr>
        <w:t>копию договора</w:t>
      </w:r>
      <w:r w:rsidR="00AD6738" w:rsidRPr="00FD0C36">
        <w:rPr>
          <w:rFonts w:ascii="GHEA Grapalat" w:hAnsi="GHEA Grapalat"/>
          <w:sz w:val="22"/>
          <w:szCs w:val="22"/>
        </w:rPr>
        <w:t xml:space="preserve"> субподряда</w:t>
      </w:r>
      <w:r w:rsidRPr="00FD0C36">
        <w:rPr>
          <w:rFonts w:ascii="GHEA Grapalat" w:hAnsi="GHEA Grapalat"/>
          <w:sz w:val="22"/>
          <w:szCs w:val="22"/>
        </w:rPr>
        <w:t xml:space="preserve"> и данные лица, являющегося стороной этого договора, если Договор будет выполняться через </w:t>
      </w:r>
      <w:r w:rsidR="00771A24" w:rsidRPr="00FD0C36">
        <w:rPr>
          <w:rFonts w:ascii="GHEA Grapalat" w:hAnsi="GHEA Grapalat"/>
          <w:sz w:val="22"/>
          <w:szCs w:val="22"/>
        </w:rPr>
        <w:t>субподряд</w:t>
      </w:r>
      <w:r w:rsidRPr="00FD0C36">
        <w:rPr>
          <w:rFonts w:ascii="GHEA Grapalat" w:hAnsi="GHEA Grapalat"/>
          <w:sz w:val="22"/>
          <w:szCs w:val="22"/>
        </w:rPr>
        <w:t>;</w:t>
      </w:r>
    </w:p>
    <w:p w14:paraId="5166D9A1" w14:textId="77777777" w:rsidR="008D4137" w:rsidRPr="00FD0C36" w:rsidRDefault="008D4137"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w:t>
      </w:r>
      <w:r w:rsidR="005A17BE" w:rsidRPr="00FD0C36">
        <w:rPr>
          <w:rFonts w:ascii="GHEA Grapalat" w:hAnsi="GHEA Grapalat"/>
          <w:sz w:val="22"/>
          <w:szCs w:val="22"/>
        </w:rPr>
        <w:t>3</w:t>
      </w:r>
      <w:r w:rsidR="00EA7CA6" w:rsidRPr="00FD0C36">
        <w:rPr>
          <w:rFonts w:ascii="GHEA Grapalat" w:hAnsi="GHEA Grapalat"/>
          <w:sz w:val="22"/>
          <w:szCs w:val="22"/>
        </w:rPr>
        <w:t xml:space="preserve"> </w:t>
      </w:r>
      <w:r w:rsidRPr="00FD0C36">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FD0C36">
        <w:rPr>
          <w:rStyle w:val="FootnoteReference"/>
          <w:rFonts w:ascii="GHEA Grapalat" w:hAnsi="GHEA Grapalat"/>
          <w:sz w:val="22"/>
          <w:szCs w:val="22"/>
        </w:rPr>
        <w:footnoteReference w:customMarkFollows="1" w:id="1"/>
        <w:t>15</w:t>
      </w:r>
    </w:p>
    <w:p w14:paraId="71B7D219" w14:textId="77777777" w:rsidR="006505D2" w:rsidRPr="00FD0C36" w:rsidRDefault="002C4DBF"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w:t>
      </w:r>
      <w:r w:rsidR="005A17BE" w:rsidRPr="00FD0C36">
        <w:rPr>
          <w:rFonts w:ascii="GHEA Grapalat" w:hAnsi="GHEA Grapalat"/>
          <w:sz w:val="22"/>
          <w:szCs w:val="22"/>
        </w:rPr>
        <w:t>4</w:t>
      </w:r>
      <w:r w:rsidR="005114D0" w:rsidRPr="00FD0C36">
        <w:rPr>
          <w:rFonts w:ascii="GHEA Grapalat" w:hAnsi="GHEA Grapalat"/>
          <w:sz w:val="22"/>
          <w:szCs w:val="22"/>
        </w:rPr>
        <w:t>.</w:t>
      </w:r>
      <w:r w:rsidR="009873F3" w:rsidRPr="00FD0C36">
        <w:rPr>
          <w:rFonts w:ascii="GHEA Grapalat" w:hAnsi="GHEA Grapalat"/>
          <w:sz w:val="22"/>
          <w:szCs w:val="22"/>
        </w:rPr>
        <w:tab/>
      </w:r>
      <w:r w:rsidRPr="00FD0C36">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FD0C36">
        <w:rPr>
          <w:rFonts w:ascii="GHEA Grapalat" w:hAnsi="GHEA Grapalat"/>
          <w:sz w:val="22"/>
          <w:szCs w:val="22"/>
        </w:rPr>
        <w:t xml:space="preserve"> (Приложению №3)</w:t>
      </w:r>
      <w:r w:rsidRPr="00FD0C36">
        <w:rPr>
          <w:rFonts w:ascii="GHEA Grapalat" w:hAnsi="GHEA Grapalat"/>
          <w:sz w:val="22"/>
          <w:szCs w:val="22"/>
        </w:rPr>
        <w:t xml:space="preserve">; При этом заявкой представляется </w:t>
      </w:r>
      <w:r w:rsidR="00030728" w:rsidRPr="00FD0C36">
        <w:rPr>
          <w:rFonts w:ascii="GHEA Grapalat" w:hAnsi="GHEA Grapalat"/>
          <w:sz w:val="22"/>
          <w:szCs w:val="22"/>
        </w:rPr>
        <w:t>оригинал</w:t>
      </w:r>
      <w:r w:rsidRPr="00FD0C36">
        <w:rPr>
          <w:rFonts w:ascii="GHEA Grapalat" w:hAnsi="GHEA Grapalat"/>
          <w:sz w:val="22"/>
          <w:szCs w:val="22"/>
        </w:rPr>
        <w:t xml:space="preserve"> документа, удостоверяющего опла</w:t>
      </w:r>
      <w:r w:rsidR="00030728" w:rsidRPr="00FD0C36">
        <w:rPr>
          <w:rFonts w:ascii="GHEA Grapalat" w:hAnsi="GHEA Grapalat"/>
          <w:sz w:val="22"/>
          <w:szCs w:val="22"/>
        </w:rPr>
        <w:t>ту наличных денег, или оригинал</w:t>
      </w:r>
      <w:r w:rsidRPr="00FD0C36">
        <w:rPr>
          <w:rFonts w:ascii="GHEA Grapalat" w:hAnsi="GHEA Grapalat"/>
          <w:sz w:val="22"/>
          <w:szCs w:val="22"/>
        </w:rPr>
        <w:t xml:space="preserve"> банковской гарантии.</w:t>
      </w:r>
    </w:p>
    <w:p w14:paraId="3403F667" w14:textId="77777777" w:rsidR="00E67BA7"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w:t>
      </w:r>
      <w:r w:rsidR="005E7AC1" w:rsidRPr="00FD0C36">
        <w:rPr>
          <w:rFonts w:ascii="GHEA Grapalat" w:hAnsi="GHEA Grapalat"/>
          <w:sz w:val="22"/>
          <w:szCs w:val="22"/>
        </w:rPr>
        <w:t>5</w:t>
      </w:r>
      <w:r w:rsidR="004413A5" w:rsidRPr="00FD0C36">
        <w:rPr>
          <w:rFonts w:ascii="GHEA Grapalat" w:hAnsi="GHEA Grapalat"/>
          <w:sz w:val="22"/>
          <w:szCs w:val="22"/>
        </w:rPr>
        <w:t>.</w:t>
      </w:r>
      <w:r w:rsidR="00367A9A" w:rsidRPr="00FD0C36">
        <w:rPr>
          <w:rFonts w:ascii="GHEA Grapalat" w:hAnsi="GHEA Grapalat"/>
          <w:sz w:val="22"/>
          <w:szCs w:val="22"/>
        </w:rPr>
        <w:tab/>
      </w:r>
      <w:r w:rsidRPr="00FD0C36">
        <w:rPr>
          <w:rFonts w:ascii="GHEA Grapalat" w:hAnsi="GHEA Grapalat"/>
          <w:sz w:val="22"/>
          <w:szCs w:val="22"/>
        </w:rPr>
        <w:t>ценовое предложение согласно Приложению №</w:t>
      </w:r>
      <w:r w:rsidR="00385C27" w:rsidRPr="00FD0C36">
        <w:rPr>
          <w:rFonts w:ascii="GHEA Grapalat" w:hAnsi="GHEA Grapalat"/>
          <w:sz w:val="22"/>
          <w:szCs w:val="22"/>
        </w:rPr>
        <w:t>2</w:t>
      </w:r>
      <w:r w:rsidRPr="00FD0C36">
        <w:rPr>
          <w:rFonts w:ascii="GHEA Grapalat" w:hAnsi="GHEA Grapalat"/>
          <w:sz w:val="22"/>
          <w:szCs w:val="22"/>
        </w:rPr>
        <w:t>; Ценовое предложение представляется в форме расчета, состоящего из обобщенных компонентов стоимости</w:t>
      </w:r>
      <w:del w:id="0" w:author="Vardan" w:date="2020-06-03T18:32:00Z">
        <w:r w:rsidR="002C0665" w:rsidRPr="00FD0C36" w:rsidDel="00C14716">
          <w:rPr>
            <w:rFonts w:ascii="GHEA Grapalat" w:hAnsi="GHEA Grapalat"/>
            <w:sz w:val="22"/>
            <w:szCs w:val="22"/>
          </w:rPr>
          <w:delText>,</w:delText>
        </w:r>
      </w:del>
      <w:ins w:id="1" w:author="Vardan" w:date="2020-06-03T18:33:00Z">
        <w:r w:rsidR="001D5C13" w:rsidRPr="00FD0C36">
          <w:rPr>
            <w:rFonts w:ascii="GHEA Grapalat" w:hAnsi="GHEA Grapalat"/>
            <w:sz w:val="22"/>
            <w:szCs w:val="22"/>
          </w:rPr>
          <w:t xml:space="preserve"> </w:t>
        </w:r>
      </w:ins>
      <w:r w:rsidR="001D5C13" w:rsidRPr="00FD0C36">
        <w:rPr>
          <w:rFonts w:ascii="GHEA Grapalat" w:hAnsi="GHEA Grapalat"/>
          <w:sz w:val="22"/>
          <w:szCs w:val="22"/>
        </w:rPr>
        <w:t>(совокупность себестоимости и прогнозируемой прибыли)</w:t>
      </w:r>
      <w:r w:rsidRPr="00FD0C36">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FD0C36">
        <w:rPr>
          <w:rFonts w:ascii="GHEA Grapalat" w:hAnsi="GHEA Grapalat"/>
          <w:sz w:val="22"/>
          <w:szCs w:val="22"/>
        </w:rPr>
        <w:t xml:space="preserve"> требуются и не представляются.</w:t>
      </w:r>
    </w:p>
    <w:p w14:paraId="1710A7DC" w14:textId="77777777" w:rsidR="00F27A50" w:rsidRPr="00FD0C36" w:rsidRDefault="005E7AC1"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 xml:space="preserve">2.6 </w:t>
      </w:r>
      <w:r w:rsidR="00F27A50" w:rsidRPr="00FD0C36">
        <w:rPr>
          <w:rFonts w:ascii="GHEA Grapalat" w:hAnsi="GHEA Grapalat"/>
          <w:szCs w:val="22"/>
        </w:rPr>
        <w:t>При закупке строительных работ:</w:t>
      </w:r>
    </w:p>
    <w:p w14:paraId="75045F9C" w14:textId="77777777" w:rsidR="006F2D9C" w:rsidRPr="00FD0C36" w:rsidRDefault="00D70ABA" w:rsidP="001D11DF">
      <w:pPr>
        <w:ind w:firstLine="567"/>
        <w:jc w:val="both"/>
        <w:rPr>
          <w:rFonts w:ascii="GHEA Grapalat" w:hAnsi="GHEA Grapalat"/>
          <w:sz w:val="22"/>
          <w:szCs w:val="22"/>
        </w:rPr>
      </w:pPr>
      <w:r w:rsidRPr="00FD0C36">
        <w:rPr>
          <w:rFonts w:ascii="GHEA Grapalat" w:hAnsi="GHEA Grapalat"/>
          <w:sz w:val="22"/>
          <w:szCs w:val="22"/>
        </w:rPr>
        <w:t>-</w:t>
      </w:r>
      <w:r w:rsidR="006F2D9C" w:rsidRPr="00FD0C36">
        <w:rPr>
          <w:rFonts w:ascii="GHEA Grapalat" w:hAnsi="GHEA Grapalat"/>
          <w:sz w:val="22"/>
          <w:szCs w:val="22"/>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43D4E8D2" w14:textId="77777777" w:rsidR="006F2D9C" w:rsidRPr="00FD0C36" w:rsidRDefault="006F2D9C" w:rsidP="001D11DF">
      <w:pPr>
        <w:ind w:firstLine="567"/>
        <w:jc w:val="both"/>
        <w:rPr>
          <w:rFonts w:ascii="GHEA Grapalat" w:hAnsi="GHEA Grapalat"/>
          <w:sz w:val="22"/>
          <w:szCs w:val="22"/>
        </w:rPr>
      </w:pPr>
    </w:p>
    <w:p w14:paraId="59F49196" w14:textId="77777777" w:rsidR="00F27A50" w:rsidRPr="00FD0C36" w:rsidRDefault="006F2D9C"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FD0C36">
        <w:rPr>
          <w:rStyle w:val="FootnoteReference"/>
          <w:rFonts w:ascii="GHEA Grapalat" w:hAnsi="GHEA Grapalat"/>
          <w:szCs w:val="22"/>
        </w:rPr>
        <w:footnoteReference w:customMarkFollows="1" w:id="2"/>
        <w:t>17</w:t>
      </w:r>
      <w:r w:rsidR="00284C6E" w:rsidRPr="00FD0C36">
        <w:rPr>
          <w:rFonts w:ascii="GHEA Grapalat" w:hAnsi="GHEA Grapalat"/>
          <w:szCs w:val="22"/>
        </w:rPr>
        <w:t>.</w:t>
      </w:r>
      <w:r w:rsidR="00F27A50" w:rsidRPr="00FD0C36">
        <w:rPr>
          <w:rFonts w:ascii="GHEA Grapalat" w:hAnsi="GHEA Grapalat"/>
          <w:szCs w:val="22"/>
        </w:rPr>
        <w:t xml:space="preserve"> </w:t>
      </w:r>
    </w:p>
    <w:p w14:paraId="16820468" w14:textId="77777777" w:rsidR="008B1F31" w:rsidRPr="00FD0C36" w:rsidRDefault="008B1F31" w:rsidP="001D11DF">
      <w:pPr>
        <w:widowControl w:val="0"/>
        <w:jc w:val="center"/>
        <w:rPr>
          <w:rFonts w:ascii="GHEA Grapalat" w:hAnsi="GHEA Grapalat"/>
          <w:b/>
          <w:sz w:val="22"/>
          <w:szCs w:val="22"/>
        </w:rPr>
      </w:pPr>
    </w:p>
    <w:p w14:paraId="14EFC640" w14:textId="77777777" w:rsidR="008B1F31" w:rsidRPr="00FD0C36" w:rsidRDefault="008B1F31" w:rsidP="001D11DF">
      <w:pPr>
        <w:widowControl w:val="0"/>
        <w:jc w:val="center"/>
        <w:rPr>
          <w:rFonts w:ascii="GHEA Grapalat" w:hAnsi="GHEA Grapalat" w:cs="Sylfaen"/>
          <w:b/>
          <w:sz w:val="22"/>
          <w:szCs w:val="22"/>
        </w:rPr>
      </w:pPr>
      <w:r w:rsidRPr="00FD0C36">
        <w:rPr>
          <w:rFonts w:ascii="GHEA Grapalat" w:hAnsi="GHEA Grapalat"/>
          <w:b/>
          <w:sz w:val="22"/>
          <w:szCs w:val="22"/>
        </w:rPr>
        <w:t>3. ПОРЯДОК ПОДГОТОВКИ ЗАЯВКИ</w:t>
      </w:r>
    </w:p>
    <w:p w14:paraId="4D954F21" w14:textId="77777777" w:rsidR="008B1F31" w:rsidRPr="00FD0C36" w:rsidRDefault="008B1F3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3.1.</w:t>
      </w:r>
      <w:r w:rsidRPr="00FD0C36">
        <w:rPr>
          <w:rFonts w:ascii="GHEA Grapalat" w:hAnsi="GHEA Grapalat"/>
          <w:sz w:val="22"/>
          <w:szCs w:val="22"/>
        </w:rPr>
        <w:tab/>
        <w:t xml:space="preserve">Участник подает заявку в порядке, установленном настоящим приглашением. </w:t>
      </w:r>
    </w:p>
    <w:p w14:paraId="74098292" w14:textId="77777777" w:rsidR="008B1F31" w:rsidRPr="00FD0C36" w:rsidRDefault="008B1F31" w:rsidP="001D11DF">
      <w:pPr>
        <w:widowControl w:val="0"/>
        <w:ind w:firstLine="567"/>
        <w:jc w:val="both"/>
        <w:rPr>
          <w:rFonts w:ascii="GHEA Grapalat" w:hAnsi="GHEA Grapalat" w:cs="Sylfaen"/>
          <w:sz w:val="22"/>
          <w:szCs w:val="22"/>
        </w:rPr>
      </w:pPr>
      <w:r w:rsidRPr="00FD0C36">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D0C36">
        <w:rPr>
          <w:rFonts w:ascii="Courier New" w:hAnsi="Courier New" w:cs="Courier New"/>
          <w:sz w:val="22"/>
          <w:szCs w:val="22"/>
        </w:rPr>
        <w:t> </w:t>
      </w:r>
      <w:r w:rsidRPr="00FD0C36">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FD0C36">
        <w:rPr>
          <w:rFonts w:ascii="Courier New" w:hAnsi="Courier New" w:cs="Courier New"/>
          <w:sz w:val="22"/>
          <w:szCs w:val="22"/>
        </w:rPr>
        <w:t> </w:t>
      </w:r>
      <w:r w:rsidRPr="00FD0C36">
        <w:rPr>
          <w:rFonts w:ascii="GHEA Grapalat" w:hAnsi="GHEA Grapalat"/>
          <w:sz w:val="22"/>
          <w:szCs w:val="22"/>
        </w:rPr>
        <w:t xml:space="preserve">оригинала) и копий в </w:t>
      </w:r>
      <w:r w:rsidR="0078293A" w:rsidRPr="00FD0C36">
        <w:rPr>
          <w:rFonts w:ascii="GHEA Grapalat" w:hAnsi="GHEA Grapalat"/>
        </w:rPr>
        <w:t>1 (один)</w:t>
      </w:r>
      <w:r w:rsidRPr="00FD0C36">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BE31639" w14:textId="77777777" w:rsidR="008B1F31" w:rsidRPr="00FD0C36" w:rsidRDefault="008B1F31" w:rsidP="001D11DF">
      <w:pPr>
        <w:widowControl w:val="0"/>
        <w:ind w:firstLine="567"/>
        <w:jc w:val="both"/>
        <w:rPr>
          <w:rFonts w:ascii="GHEA Grapalat" w:hAnsi="GHEA Grapalat"/>
          <w:sz w:val="22"/>
          <w:szCs w:val="22"/>
        </w:rPr>
      </w:pPr>
      <w:r w:rsidRPr="00FD0C36">
        <w:rPr>
          <w:rFonts w:ascii="GHEA Grapalat" w:hAnsi="GHEA Grapalat"/>
          <w:sz w:val="22"/>
          <w:szCs w:val="22"/>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w:t>
      </w:r>
      <w:r w:rsidRPr="00FD0C36">
        <w:rPr>
          <w:rFonts w:ascii="GHEA Grapalat" w:hAnsi="GHEA Grapalat"/>
          <w:sz w:val="22"/>
          <w:szCs w:val="22"/>
        </w:rPr>
        <w:lastRenderedPageBreak/>
        <w:t>заявка подается агентом, то с заявкой представляется документ о предоставлении ему такого полномочия.</w:t>
      </w:r>
    </w:p>
    <w:p w14:paraId="41D853DC" w14:textId="77777777" w:rsidR="008B1F31" w:rsidRPr="00FD0C36" w:rsidRDefault="008B1F31"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3.2.</w:t>
      </w:r>
      <w:r w:rsidRPr="00FD0C36">
        <w:rPr>
          <w:rFonts w:ascii="GHEA Grapalat" w:hAnsi="GHEA Grapalat"/>
          <w:sz w:val="22"/>
          <w:szCs w:val="22"/>
        </w:rPr>
        <w:tab/>
        <w:t xml:space="preserve">На конверте, указанном в пункте 3.1 настоящей инструкции, на языке составления заявки указываются: </w:t>
      </w:r>
    </w:p>
    <w:p w14:paraId="2315FFE2" w14:textId="77777777" w:rsidR="008B1F31" w:rsidRPr="00FD0C36" w:rsidRDefault="008B1F31" w:rsidP="001D11DF">
      <w:pPr>
        <w:widowControl w:val="0"/>
        <w:tabs>
          <w:tab w:val="left" w:pos="1134"/>
        </w:tabs>
        <w:ind w:firstLine="567"/>
        <w:rPr>
          <w:rFonts w:ascii="GHEA Grapalat" w:hAnsi="GHEA Grapalat"/>
          <w:sz w:val="22"/>
          <w:szCs w:val="22"/>
        </w:rPr>
      </w:pPr>
      <w:r w:rsidRPr="00FD0C36">
        <w:rPr>
          <w:rFonts w:ascii="GHEA Grapalat" w:hAnsi="GHEA Grapalat"/>
          <w:sz w:val="22"/>
          <w:szCs w:val="22"/>
        </w:rPr>
        <w:t>1)</w:t>
      </w:r>
      <w:r w:rsidRPr="00FD0C36">
        <w:rPr>
          <w:rFonts w:ascii="GHEA Grapalat" w:hAnsi="GHEA Grapalat"/>
          <w:sz w:val="22"/>
          <w:szCs w:val="22"/>
        </w:rPr>
        <w:tab/>
        <w:t>наименование заказчика и место (адрес) подачи заявки;</w:t>
      </w:r>
    </w:p>
    <w:p w14:paraId="1E06363A" w14:textId="77777777" w:rsidR="008B1F31" w:rsidRPr="00FD0C36" w:rsidRDefault="008B1F31" w:rsidP="001D11DF">
      <w:pPr>
        <w:widowControl w:val="0"/>
        <w:tabs>
          <w:tab w:val="left" w:pos="1134"/>
          <w:tab w:val="left" w:pos="6284"/>
        </w:tabs>
        <w:ind w:firstLine="567"/>
        <w:jc w:val="both"/>
        <w:rPr>
          <w:rFonts w:ascii="GHEA Grapalat" w:hAnsi="GHEA Grapalat"/>
          <w:sz w:val="22"/>
          <w:szCs w:val="22"/>
        </w:rPr>
      </w:pPr>
      <w:r w:rsidRPr="00FD0C36">
        <w:rPr>
          <w:rFonts w:ascii="GHEA Grapalat" w:hAnsi="GHEA Grapalat"/>
          <w:sz w:val="22"/>
          <w:szCs w:val="22"/>
        </w:rPr>
        <w:t>2)</w:t>
      </w:r>
      <w:r w:rsidRPr="00FD0C36">
        <w:rPr>
          <w:rFonts w:ascii="GHEA Grapalat" w:hAnsi="GHEA Grapalat"/>
          <w:sz w:val="22"/>
          <w:szCs w:val="22"/>
        </w:rPr>
        <w:tab/>
        <w:t>код процедуры;</w:t>
      </w:r>
      <w:r w:rsidRPr="00FD0C36">
        <w:rPr>
          <w:rFonts w:ascii="GHEA Grapalat" w:hAnsi="GHEA Grapalat"/>
          <w:sz w:val="22"/>
          <w:szCs w:val="22"/>
        </w:rPr>
        <w:tab/>
      </w:r>
    </w:p>
    <w:p w14:paraId="6F5B2097" w14:textId="77777777" w:rsidR="008B1F31" w:rsidRPr="00FD0C36" w:rsidRDefault="008B1F31"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w:t>
      </w:r>
      <w:r w:rsidRPr="00FD0C36">
        <w:rPr>
          <w:rFonts w:ascii="GHEA Grapalat" w:hAnsi="GHEA Grapalat"/>
          <w:sz w:val="22"/>
          <w:szCs w:val="22"/>
        </w:rPr>
        <w:tab/>
        <w:t>слова “не вскрывать до заседания по вскрытию заявок”;</w:t>
      </w:r>
    </w:p>
    <w:p w14:paraId="15FE32AD" w14:textId="77777777" w:rsidR="008B1F31" w:rsidRPr="00FD0C36" w:rsidRDefault="008B1F31"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4)</w:t>
      </w:r>
      <w:r w:rsidRPr="00FD0C36">
        <w:rPr>
          <w:rFonts w:ascii="GHEA Grapalat" w:hAnsi="GHEA Grapalat"/>
          <w:sz w:val="22"/>
          <w:szCs w:val="22"/>
        </w:rPr>
        <w:tab/>
        <w:t>наименование (имя), место нахождения и номер телефона участника.</w:t>
      </w:r>
    </w:p>
    <w:p w14:paraId="53EAC707" w14:textId="77777777" w:rsidR="008B1F31" w:rsidRPr="00FD0C36" w:rsidRDefault="008B1F3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3.3.</w:t>
      </w:r>
      <w:r w:rsidRPr="00FD0C36">
        <w:rPr>
          <w:rFonts w:ascii="GHEA Grapalat" w:hAnsi="GHEA Grapalat"/>
          <w:sz w:val="22"/>
          <w:szCs w:val="22"/>
        </w:rPr>
        <w:tab/>
        <w:t>На заседании по вскрытию заявок комиссия отклоняет заявки, не</w:t>
      </w:r>
      <w:r w:rsidRPr="00FD0C36">
        <w:rPr>
          <w:rFonts w:ascii="Courier New" w:hAnsi="Courier New" w:cs="Courier New"/>
          <w:sz w:val="22"/>
          <w:szCs w:val="22"/>
        </w:rPr>
        <w:t> </w:t>
      </w:r>
      <w:r w:rsidRPr="00FD0C36">
        <w:rPr>
          <w:rFonts w:ascii="GHEA Grapalat" w:hAnsi="GHEA Grapalat"/>
          <w:sz w:val="22"/>
          <w:szCs w:val="22"/>
        </w:rPr>
        <w:t>соответствующие требованиям пунктов 3.1 и 3.2 настоящей инструкции, и в том же виде возвращает подающему их лицу.</w:t>
      </w:r>
    </w:p>
    <w:p w14:paraId="70E22983" w14:textId="77777777" w:rsidR="0078293A" w:rsidRPr="00FD0C36" w:rsidRDefault="0078293A" w:rsidP="001D11DF">
      <w:pPr>
        <w:rPr>
          <w:rFonts w:ascii="GHEA Grapalat" w:hAnsi="GHEA Grapalat"/>
          <w:b/>
          <w:sz w:val="22"/>
          <w:szCs w:val="22"/>
        </w:rPr>
      </w:pPr>
      <w:r w:rsidRPr="00FD0C36">
        <w:rPr>
          <w:rFonts w:ascii="GHEA Grapalat" w:hAnsi="GHEA Grapalat"/>
          <w:b/>
          <w:szCs w:val="22"/>
        </w:rPr>
        <w:br w:type="page"/>
      </w:r>
    </w:p>
    <w:p w14:paraId="2F5F7BDB" w14:textId="77777777" w:rsidR="00B2572B" w:rsidRPr="00FD0C36" w:rsidRDefault="00B2572B" w:rsidP="001D11DF">
      <w:pPr>
        <w:pStyle w:val="norm"/>
        <w:widowControl w:val="0"/>
        <w:spacing w:line="240" w:lineRule="auto"/>
        <w:ind w:firstLine="284"/>
        <w:jc w:val="right"/>
        <w:rPr>
          <w:rFonts w:ascii="GHEA Grapalat" w:hAnsi="GHEA Grapalat" w:cs="Arial"/>
          <w:b/>
          <w:szCs w:val="22"/>
        </w:rPr>
      </w:pPr>
      <w:r w:rsidRPr="00FD0C36">
        <w:rPr>
          <w:rFonts w:ascii="GHEA Grapalat" w:hAnsi="GHEA Grapalat"/>
          <w:b/>
          <w:szCs w:val="22"/>
        </w:rPr>
        <w:lastRenderedPageBreak/>
        <w:t>Приложение № 1</w:t>
      </w:r>
    </w:p>
    <w:p w14:paraId="7D1F3E5F" w14:textId="1C94A750" w:rsidR="00B2572B" w:rsidRPr="00FD0C36" w:rsidRDefault="00B2572B" w:rsidP="001D11DF">
      <w:pPr>
        <w:pStyle w:val="BodyTextIndent3"/>
        <w:widowControl w:val="0"/>
        <w:spacing w:line="240" w:lineRule="auto"/>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78293A" w:rsidRPr="00FD0C36">
        <w:rPr>
          <w:rFonts w:ascii="GHEA Grapalat" w:hAnsi="GHEA Grapalat"/>
          <w:b/>
          <w:sz w:val="24"/>
          <w:szCs w:val="24"/>
        </w:rPr>
        <w:t>запросе котировок</w:t>
      </w:r>
      <w:r w:rsidR="00123294" w:rsidRPr="00FD0C36">
        <w:rPr>
          <w:rFonts w:ascii="GHEA Grapalat" w:hAnsi="GHEA Grapalat" w:cs="Arial"/>
          <w:b/>
          <w:sz w:val="22"/>
          <w:szCs w:val="22"/>
        </w:rPr>
        <w:br/>
      </w:r>
      <w:r w:rsidRPr="00FD0C36">
        <w:rPr>
          <w:rFonts w:ascii="GHEA Grapalat" w:hAnsi="GHEA Grapalat"/>
          <w:b/>
          <w:sz w:val="22"/>
          <w:szCs w:val="22"/>
        </w:rPr>
        <w:t xml:space="preserve">под кодом </w:t>
      </w:r>
      <w:r w:rsidR="008E114E" w:rsidRPr="00FD0C36">
        <w:rPr>
          <w:rFonts w:ascii="GHEA Grapalat" w:hAnsi="GHEA Grapalat"/>
          <w:b/>
          <w:sz w:val="22"/>
          <w:szCs w:val="22"/>
        </w:rPr>
        <w:t>ՀՀ</w:t>
      </w:r>
      <w:r w:rsidR="000C54E8" w:rsidRPr="000C54E8">
        <w:rPr>
          <w:rFonts w:ascii="Arial" w:hAnsi="Arial" w:cs="Arial"/>
          <w:i/>
          <w:sz w:val="22"/>
          <w:szCs w:val="22"/>
        </w:rPr>
        <w:t xml:space="preserve">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r w:rsidR="000C54E8" w:rsidRPr="00FD0C36">
        <w:rPr>
          <w:rFonts w:ascii="GHEA Grapalat" w:hAnsi="GHEA Grapalat"/>
          <w:i/>
          <w:sz w:val="22"/>
          <w:szCs w:val="22"/>
        </w:rPr>
        <w:t xml:space="preserve"> </w:t>
      </w:r>
      <w:r w:rsidR="008E114E" w:rsidRPr="00FD0C36">
        <w:rPr>
          <w:rFonts w:ascii="GHEA Grapalat" w:hAnsi="GHEA Grapalat"/>
          <w:b/>
          <w:sz w:val="22"/>
          <w:szCs w:val="22"/>
        </w:rPr>
        <w:t xml:space="preserve"> 2</w:t>
      </w:r>
      <w:r w:rsidR="0079133F" w:rsidRPr="00FD0C36">
        <w:rPr>
          <w:rFonts w:ascii="GHEA Grapalat" w:hAnsi="GHEA Grapalat"/>
          <w:b/>
          <w:sz w:val="22"/>
          <w:szCs w:val="22"/>
        </w:rPr>
        <w:t xml:space="preserve"> </w:t>
      </w:r>
    </w:p>
    <w:p w14:paraId="32A8BD18" w14:textId="77777777" w:rsidR="00B2572B" w:rsidRPr="00FD0C36" w:rsidRDefault="00B2572B" w:rsidP="001D11DF">
      <w:pPr>
        <w:widowControl w:val="0"/>
        <w:jc w:val="center"/>
        <w:rPr>
          <w:rFonts w:ascii="GHEA Grapalat" w:hAnsi="GHEA Grapalat" w:cs="Sylfaen"/>
          <w:b/>
          <w:sz w:val="22"/>
          <w:szCs w:val="22"/>
        </w:rPr>
      </w:pPr>
    </w:p>
    <w:p w14:paraId="0E6B21DB" w14:textId="77777777" w:rsidR="00B2572B" w:rsidRPr="00FD0C36" w:rsidRDefault="00B2572B" w:rsidP="001D11DF">
      <w:pPr>
        <w:widowControl w:val="0"/>
        <w:jc w:val="center"/>
        <w:rPr>
          <w:rFonts w:ascii="GHEA Grapalat" w:hAnsi="GHEA Grapalat" w:cs="Arial"/>
          <w:b/>
          <w:sz w:val="22"/>
          <w:szCs w:val="22"/>
        </w:rPr>
      </w:pPr>
      <w:r w:rsidRPr="00FD0C36">
        <w:rPr>
          <w:rFonts w:ascii="GHEA Grapalat" w:hAnsi="GHEA Grapalat"/>
          <w:b/>
          <w:sz w:val="22"/>
          <w:szCs w:val="22"/>
        </w:rPr>
        <w:t>ЗАЯВЛЕНИЕ</w:t>
      </w:r>
      <w:r w:rsidR="00350210" w:rsidRPr="00FD0C36">
        <w:rPr>
          <w:rFonts w:ascii="GHEA Grapalat" w:hAnsi="GHEA Grapalat"/>
          <w:b/>
          <w:sz w:val="22"/>
          <w:szCs w:val="22"/>
        </w:rPr>
        <w:t>-</w:t>
      </w:r>
      <w:r w:rsidR="005A6435" w:rsidRPr="00FD0C36">
        <w:rPr>
          <w:rFonts w:ascii="GHEA Grapalat" w:hAnsi="GHEA Grapalat"/>
          <w:b/>
          <w:sz w:val="22"/>
          <w:szCs w:val="22"/>
        </w:rPr>
        <w:t xml:space="preserve">  ОБЪЯВЛЕНИЕ </w:t>
      </w:r>
      <w:r w:rsidRPr="00FD0C36">
        <w:rPr>
          <w:rFonts w:ascii="GHEA Grapalat" w:hAnsi="GHEA Grapalat"/>
          <w:b/>
          <w:sz w:val="22"/>
          <w:szCs w:val="22"/>
        </w:rPr>
        <w:t>*</w:t>
      </w:r>
    </w:p>
    <w:p w14:paraId="3EFE83C2" w14:textId="77777777" w:rsidR="00B2572B" w:rsidRPr="00FD0C36" w:rsidRDefault="00B2572B" w:rsidP="001D11DF">
      <w:pPr>
        <w:pStyle w:val="Heading6"/>
        <w:keepNext w:val="0"/>
        <w:widowControl w:val="0"/>
        <w:jc w:val="center"/>
        <w:rPr>
          <w:rFonts w:ascii="GHEA Grapalat" w:hAnsi="GHEA Grapalat" w:cs="Arial"/>
          <w:color w:val="auto"/>
          <w:szCs w:val="22"/>
        </w:rPr>
      </w:pPr>
      <w:r w:rsidRPr="00FD0C36">
        <w:rPr>
          <w:rFonts w:ascii="GHEA Grapalat" w:hAnsi="GHEA Grapalat"/>
          <w:color w:val="auto"/>
          <w:szCs w:val="22"/>
        </w:rPr>
        <w:t xml:space="preserve">на участие в </w:t>
      </w:r>
      <w:r w:rsidR="0078293A" w:rsidRPr="00FD0C36">
        <w:rPr>
          <w:rFonts w:ascii="GHEA Grapalat" w:hAnsi="GHEA Grapalat"/>
          <w:color w:val="auto"/>
          <w:sz w:val="24"/>
          <w:szCs w:val="24"/>
        </w:rPr>
        <w:t>запросом котировоке</w:t>
      </w:r>
    </w:p>
    <w:p w14:paraId="451181F8" w14:textId="77777777" w:rsidR="00B2572B" w:rsidRPr="00FD0C36" w:rsidRDefault="00B2572B" w:rsidP="001D11DF">
      <w:pPr>
        <w:widowControl w:val="0"/>
        <w:jc w:val="center"/>
        <w:rPr>
          <w:rFonts w:ascii="GHEA Grapalat" w:hAnsi="GHEA Grapalat"/>
          <w:sz w:val="22"/>
          <w:szCs w:val="22"/>
        </w:rPr>
      </w:pPr>
    </w:p>
    <w:p w14:paraId="4BB3CE6D" w14:textId="77777777" w:rsidR="00374F4A" w:rsidRPr="00FD0C36" w:rsidRDefault="00374F4A" w:rsidP="001D11DF">
      <w:pPr>
        <w:jc w:val="both"/>
        <w:rPr>
          <w:rFonts w:ascii="GHEA Grapalat" w:hAnsi="GHEA Grapalat"/>
          <w:sz w:val="22"/>
          <w:szCs w:val="22"/>
        </w:rPr>
      </w:pPr>
      <w:r w:rsidRPr="00FD0C36">
        <w:rPr>
          <w:rFonts w:ascii="GHEA Grapalat" w:hAnsi="GHEA Grapalat"/>
          <w:sz w:val="22"/>
          <w:szCs w:val="22"/>
        </w:rPr>
        <w:t xml:space="preserve">______________________________________________________________заявляет, что </w:t>
      </w:r>
    </w:p>
    <w:p w14:paraId="4C030270" w14:textId="77777777" w:rsidR="00374F4A" w:rsidRPr="00FD0C36" w:rsidRDefault="00374F4A" w:rsidP="001D11DF">
      <w:pPr>
        <w:ind w:left="2694"/>
        <w:jc w:val="both"/>
        <w:rPr>
          <w:rFonts w:ascii="GHEA Grapalat" w:hAnsi="GHEA Grapalat"/>
          <w:sz w:val="22"/>
          <w:szCs w:val="22"/>
        </w:rPr>
      </w:pPr>
      <w:r w:rsidRPr="00FD0C36">
        <w:rPr>
          <w:rFonts w:ascii="GHEA Grapalat" w:hAnsi="GHEA Grapalat"/>
          <w:sz w:val="22"/>
          <w:szCs w:val="22"/>
        </w:rPr>
        <w:t xml:space="preserve">наименование участника </w:t>
      </w:r>
    </w:p>
    <w:p w14:paraId="2A817089" w14:textId="77777777" w:rsidR="00374F4A" w:rsidRPr="00FD0C36" w:rsidRDefault="00374F4A" w:rsidP="001D11DF">
      <w:pPr>
        <w:jc w:val="both"/>
        <w:rPr>
          <w:rFonts w:ascii="GHEA Grapalat" w:hAnsi="GHEA Grapalat"/>
          <w:sz w:val="22"/>
          <w:szCs w:val="22"/>
          <w:u w:val="single"/>
        </w:rPr>
      </w:pPr>
      <w:r w:rsidRPr="00FD0C36">
        <w:rPr>
          <w:rFonts w:ascii="GHEA Grapalat" w:hAnsi="GHEA Grapalat"/>
          <w:sz w:val="22"/>
          <w:szCs w:val="22"/>
        </w:rPr>
        <w:t>желает участвовать в лоте (лотах)_______________________________ объявленного</w:t>
      </w:r>
    </w:p>
    <w:p w14:paraId="42C6F62F" w14:textId="77777777" w:rsidR="00374F4A" w:rsidRPr="00FD0C36" w:rsidRDefault="000814B8" w:rsidP="001D11DF">
      <w:pPr>
        <w:ind w:left="4395"/>
        <w:jc w:val="both"/>
        <w:rPr>
          <w:rFonts w:ascii="GHEA Grapalat" w:hAnsi="GHEA Grapalat" w:cs="Sylfaen"/>
          <w:sz w:val="22"/>
          <w:szCs w:val="22"/>
        </w:rPr>
      </w:pPr>
      <w:r w:rsidRPr="00FD0C36">
        <w:rPr>
          <w:rFonts w:ascii="GHEA Grapalat" w:hAnsi="GHEA Grapalat"/>
          <w:sz w:val="22"/>
          <w:szCs w:val="22"/>
        </w:rPr>
        <w:t xml:space="preserve">                             </w:t>
      </w:r>
      <w:r w:rsidR="00374F4A" w:rsidRPr="00FD0C36">
        <w:rPr>
          <w:rFonts w:ascii="GHEA Grapalat" w:hAnsi="GHEA Grapalat"/>
          <w:sz w:val="22"/>
          <w:szCs w:val="22"/>
        </w:rPr>
        <w:t>номер лота (лотов)</w:t>
      </w:r>
    </w:p>
    <w:p w14:paraId="65DF4EAD" w14:textId="18F0D204" w:rsidR="00374F4A" w:rsidRPr="00FD0C36" w:rsidRDefault="00374F4A" w:rsidP="001D11DF">
      <w:pPr>
        <w:jc w:val="both"/>
        <w:rPr>
          <w:rFonts w:ascii="GHEA Grapalat" w:hAnsi="GHEA Grapalat" w:cs="Sylfaen"/>
          <w:sz w:val="22"/>
          <w:szCs w:val="22"/>
        </w:rPr>
      </w:pPr>
      <w:r w:rsidRPr="00FD0C36">
        <w:rPr>
          <w:rFonts w:ascii="GHEA Grapalat" w:hAnsi="GHEA Grapalat"/>
          <w:sz w:val="22"/>
          <w:szCs w:val="22"/>
        </w:rPr>
        <w:t xml:space="preserve">______________________________________________ под кодом </w:t>
      </w:r>
      <w:r w:rsidR="008E114E" w:rsidRPr="00FD0C36">
        <w:rPr>
          <w:rFonts w:ascii="GHEA Grapalat" w:hAnsi="GHEA Grapalat"/>
          <w:sz w:val="22"/>
          <w:szCs w:val="22"/>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p>
    <w:p w14:paraId="42DA2860" w14:textId="77777777" w:rsidR="00374F4A" w:rsidRPr="00FD0C36" w:rsidRDefault="00374F4A" w:rsidP="001D11DF">
      <w:pPr>
        <w:ind w:left="1560"/>
        <w:jc w:val="both"/>
        <w:rPr>
          <w:rFonts w:ascii="GHEA Grapalat" w:hAnsi="GHEA Grapalat"/>
          <w:sz w:val="22"/>
          <w:szCs w:val="22"/>
        </w:rPr>
      </w:pPr>
      <w:r w:rsidRPr="00FD0C36">
        <w:rPr>
          <w:rFonts w:ascii="GHEA Grapalat" w:hAnsi="GHEA Grapalat"/>
          <w:sz w:val="22"/>
          <w:szCs w:val="22"/>
        </w:rPr>
        <w:t>наименование заказчика</w:t>
      </w:r>
    </w:p>
    <w:p w14:paraId="464BC96F" w14:textId="77777777" w:rsidR="00374F4A" w:rsidRPr="00FD0C36" w:rsidRDefault="006305C8" w:rsidP="001D11DF">
      <w:pPr>
        <w:jc w:val="both"/>
        <w:rPr>
          <w:rFonts w:ascii="GHEA Grapalat" w:hAnsi="GHEA Grapalat"/>
          <w:sz w:val="22"/>
          <w:szCs w:val="22"/>
        </w:rPr>
      </w:pPr>
      <w:r w:rsidRPr="00FD0C36">
        <w:rPr>
          <w:rFonts w:ascii="GHEA Grapalat" w:hAnsi="GHEA Grapalat"/>
          <w:sz w:val="22"/>
          <w:szCs w:val="22"/>
        </w:rPr>
        <w:t>запросе котировока</w:t>
      </w:r>
      <w:r w:rsidR="00374F4A" w:rsidRPr="00FD0C36">
        <w:rPr>
          <w:rFonts w:ascii="GHEA Grapalat" w:hAnsi="GHEA Grapalat"/>
          <w:sz w:val="22"/>
          <w:szCs w:val="22"/>
        </w:rPr>
        <w:t xml:space="preserve"> и в соответствии с требованиями приглашения подает заявку.</w:t>
      </w:r>
    </w:p>
    <w:p w14:paraId="647B8A01" w14:textId="77777777" w:rsidR="00374F4A" w:rsidRPr="00FD0C36" w:rsidRDefault="00374F4A" w:rsidP="001D11DF">
      <w:pPr>
        <w:jc w:val="both"/>
        <w:rPr>
          <w:rFonts w:ascii="GHEA Grapalat" w:hAnsi="GHEA Grapalat"/>
          <w:sz w:val="22"/>
          <w:szCs w:val="22"/>
        </w:rPr>
      </w:pPr>
      <w:r w:rsidRPr="00FD0C36">
        <w:rPr>
          <w:rFonts w:ascii="GHEA Grapalat" w:hAnsi="GHEA Grapalat"/>
          <w:sz w:val="22"/>
          <w:szCs w:val="22"/>
        </w:rPr>
        <w:t>__________________________________________________ заявляет и заверяет, что</w:t>
      </w:r>
    </w:p>
    <w:p w14:paraId="726A2AAB" w14:textId="77777777" w:rsidR="00374F4A" w:rsidRPr="00FD0C36" w:rsidRDefault="00374F4A" w:rsidP="001D11DF">
      <w:pPr>
        <w:ind w:left="1843"/>
        <w:jc w:val="both"/>
        <w:rPr>
          <w:rFonts w:ascii="GHEA Grapalat" w:hAnsi="GHEA Grapalat" w:cs="Sylfaen"/>
          <w:sz w:val="22"/>
          <w:szCs w:val="22"/>
        </w:rPr>
      </w:pPr>
      <w:r w:rsidRPr="00FD0C36">
        <w:rPr>
          <w:rFonts w:ascii="GHEA Grapalat" w:hAnsi="GHEA Grapalat"/>
          <w:sz w:val="22"/>
          <w:szCs w:val="22"/>
        </w:rPr>
        <w:t>наименование участника</w:t>
      </w:r>
    </w:p>
    <w:p w14:paraId="6DF3C7F2" w14:textId="77777777" w:rsidR="00374F4A" w:rsidRPr="00FD0C36" w:rsidRDefault="00374F4A" w:rsidP="001D11DF">
      <w:pPr>
        <w:jc w:val="both"/>
        <w:rPr>
          <w:rFonts w:ascii="GHEA Grapalat" w:hAnsi="GHEA Grapalat" w:cs="Sylfaen"/>
          <w:sz w:val="22"/>
          <w:szCs w:val="22"/>
        </w:rPr>
      </w:pPr>
      <w:r w:rsidRPr="00FD0C36">
        <w:rPr>
          <w:rFonts w:ascii="GHEA Grapalat" w:hAnsi="GHEA Grapalat"/>
          <w:sz w:val="22"/>
          <w:szCs w:val="22"/>
        </w:rPr>
        <w:t>является</w:t>
      </w:r>
      <w:r w:rsidR="00F453C2" w:rsidRPr="00FD0C36">
        <w:rPr>
          <w:rFonts w:ascii="GHEA Grapalat" w:hAnsi="GHEA Grapalat"/>
          <w:sz w:val="22"/>
          <w:szCs w:val="22"/>
        </w:rPr>
        <w:t xml:space="preserve"> </w:t>
      </w:r>
      <w:r w:rsidRPr="00FD0C36">
        <w:rPr>
          <w:rFonts w:ascii="GHEA Grapalat" w:hAnsi="GHEA Grapalat"/>
          <w:sz w:val="22"/>
          <w:szCs w:val="22"/>
        </w:rPr>
        <w:t>резидентом ______________________________________________________</w:t>
      </w:r>
      <w:r w:rsidR="00D04575" w:rsidRPr="00FD0C36">
        <w:rPr>
          <w:rFonts w:ascii="GHEA Grapalat" w:hAnsi="GHEA Grapalat"/>
          <w:sz w:val="22"/>
          <w:szCs w:val="22"/>
        </w:rPr>
        <w:t>.</w:t>
      </w:r>
    </w:p>
    <w:p w14:paraId="3C4A896C" w14:textId="77777777" w:rsidR="00374F4A" w:rsidRPr="00FD0C36" w:rsidRDefault="00374F4A" w:rsidP="001D11DF">
      <w:pPr>
        <w:ind w:left="4111"/>
        <w:jc w:val="both"/>
        <w:rPr>
          <w:rFonts w:ascii="GHEA Grapalat" w:hAnsi="GHEA Grapalat" w:cs="Arial"/>
          <w:sz w:val="22"/>
          <w:szCs w:val="22"/>
        </w:rPr>
      </w:pPr>
      <w:r w:rsidRPr="00FD0C36">
        <w:rPr>
          <w:rFonts w:ascii="GHEA Grapalat" w:hAnsi="GHEA Grapalat"/>
          <w:sz w:val="22"/>
          <w:szCs w:val="22"/>
        </w:rPr>
        <w:t>наименование страны</w:t>
      </w:r>
    </w:p>
    <w:p w14:paraId="1286CD7A" w14:textId="77777777" w:rsidR="000612B9" w:rsidRPr="00FD0C36" w:rsidRDefault="000612B9" w:rsidP="001D11DF">
      <w:pPr>
        <w:jc w:val="both"/>
        <w:rPr>
          <w:rFonts w:ascii="GHEA Grapalat" w:hAnsi="GHEA Grapalat"/>
          <w:sz w:val="22"/>
          <w:szCs w:val="22"/>
        </w:rPr>
      </w:pPr>
    </w:p>
    <w:p w14:paraId="5885819C" w14:textId="77777777" w:rsidR="000612B9" w:rsidRPr="00FD0C36" w:rsidRDefault="004F0CAA" w:rsidP="001D11DF">
      <w:pPr>
        <w:jc w:val="both"/>
        <w:rPr>
          <w:rFonts w:ascii="GHEA Grapalat" w:hAnsi="GHEA Grapalat"/>
          <w:sz w:val="22"/>
          <w:szCs w:val="22"/>
        </w:rPr>
      </w:pPr>
      <w:r w:rsidRPr="00FD0C36">
        <w:rPr>
          <w:rFonts w:ascii="GHEA Grapalat" w:hAnsi="GHEA Grapalat"/>
          <w:sz w:val="22"/>
          <w:szCs w:val="22"/>
        </w:rPr>
        <w:t>Данные</w:t>
      </w:r>
      <w:r w:rsidR="002A0700" w:rsidRPr="00FD0C36">
        <w:rPr>
          <w:rFonts w:ascii="GHEA Grapalat" w:hAnsi="GHEA Grapalat"/>
          <w:sz w:val="22"/>
          <w:szCs w:val="22"/>
        </w:rPr>
        <w:t xml:space="preserve">       </w:t>
      </w:r>
      <w:r w:rsidR="000612B9" w:rsidRPr="00FD0C36">
        <w:rPr>
          <w:rFonts w:ascii="GHEA Grapalat" w:hAnsi="GHEA Grapalat"/>
          <w:sz w:val="22"/>
          <w:szCs w:val="22"/>
        </w:rPr>
        <w:t>----------------------------------------</w:t>
      </w:r>
      <w:r w:rsidR="00304237" w:rsidRPr="00FD0C36">
        <w:rPr>
          <w:rFonts w:ascii="GHEA Grapalat" w:hAnsi="GHEA Grapalat"/>
          <w:sz w:val="22"/>
          <w:szCs w:val="22"/>
        </w:rPr>
        <w:t xml:space="preserve">  </w:t>
      </w:r>
      <w:r w:rsidR="00F96993" w:rsidRPr="00FD0C36">
        <w:rPr>
          <w:rFonts w:ascii="GHEA Grapalat" w:hAnsi="GHEA Grapalat"/>
          <w:sz w:val="22"/>
          <w:szCs w:val="22"/>
        </w:rPr>
        <w:t>следующие</w:t>
      </w:r>
      <w:r w:rsidR="00304237" w:rsidRPr="00FD0C36">
        <w:rPr>
          <w:rFonts w:ascii="GHEA Grapalat" w:hAnsi="GHEA Grapalat"/>
          <w:sz w:val="22"/>
          <w:szCs w:val="22"/>
        </w:rPr>
        <w:t>:</w:t>
      </w:r>
    </w:p>
    <w:p w14:paraId="14CA11AB" w14:textId="77777777" w:rsidR="002A0700" w:rsidRPr="00FD0C36" w:rsidRDefault="002A0700" w:rsidP="001D11DF">
      <w:pPr>
        <w:ind w:left="1843"/>
        <w:rPr>
          <w:rFonts w:ascii="GHEA Grapalat" w:hAnsi="GHEA Grapalat" w:cs="Sylfaen"/>
          <w:sz w:val="22"/>
          <w:szCs w:val="22"/>
          <w:lang w:val="hy-AM"/>
        </w:rPr>
      </w:pPr>
      <w:r w:rsidRPr="00FD0C36">
        <w:rPr>
          <w:rFonts w:ascii="GHEA Grapalat" w:hAnsi="GHEA Grapalat"/>
          <w:sz w:val="22"/>
          <w:szCs w:val="22"/>
        </w:rPr>
        <w:t>наименование участника</w:t>
      </w:r>
    </w:p>
    <w:p w14:paraId="2714985A" w14:textId="77777777" w:rsidR="000612B9" w:rsidRPr="00FD0C36" w:rsidRDefault="000612B9" w:rsidP="001D11DF">
      <w:pPr>
        <w:jc w:val="both"/>
        <w:rPr>
          <w:rFonts w:ascii="GHEA Grapalat" w:hAnsi="GHEA Grapalat"/>
          <w:sz w:val="22"/>
          <w:szCs w:val="22"/>
        </w:rPr>
      </w:pPr>
    </w:p>
    <w:p w14:paraId="5C257642" w14:textId="77777777" w:rsidR="00374F4A" w:rsidRPr="00FD0C36" w:rsidRDefault="00374F4A" w:rsidP="001D11DF">
      <w:pPr>
        <w:jc w:val="both"/>
        <w:rPr>
          <w:rFonts w:ascii="GHEA Grapalat" w:hAnsi="GHEA Grapalat"/>
          <w:sz w:val="22"/>
          <w:szCs w:val="22"/>
        </w:rPr>
      </w:pPr>
      <w:r w:rsidRPr="00FD0C36">
        <w:rPr>
          <w:rFonts w:ascii="GHEA Grapalat" w:hAnsi="GHEA Grapalat"/>
          <w:sz w:val="22"/>
          <w:szCs w:val="22"/>
        </w:rPr>
        <w:t xml:space="preserve">Учетный номер налогоплательщика  </w:t>
      </w:r>
      <w:r w:rsidR="00B138F3" w:rsidRPr="00FD0C36">
        <w:rPr>
          <w:rFonts w:ascii="GHEA Grapalat" w:hAnsi="GHEA Grapalat"/>
          <w:sz w:val="22"/>
          <w:szCs w:val="22"/>
        </w:rPr>
        <w:t xml:space="preserve">             </w:t>
      </w:r>
      <w:r w:rsidRPr="00FD0C36">
        <w:rPr>
          <w:rFonts w:ascii="GHEA Grapalat" w:hAnsi="GHEA Grapalat"/>
          <w:sz w:val="22"/>
          <w:szCs w:val="22"/>
        </w:rPr>
        <w:t>________________</w:t>
      </w:r>
    </w:p>
    <w:p w14:paraId="24369958" w14:textId="77777777" w:rsidR="00374F4A" w:rsidRPr="00FD0C36" w:rsidRDefault="00B138F3" w:rsidP="001D11DF">
      <w:pPr>
        <w:tabs>
          <w:tab w:val="left" w:pos="7371"/>
        </w:tabs>
        <w:ind w:left="4111"/>
        <w:jc w:val="both"/>
        <w:rPr>
          <w:rFonts w:ascii="GHEA Grapalat" w:hAnsi="GHEA Grapalat" w:cs="Arial"/>
          <w:sz w:val="22"/>
          <w:szCs w:val="22"/>
        </w:rPr>
      </w:pPr>
      <w:r w:rsidRPr="00FD0C36">
        <w:rPr>
          <w:rFonts w:ascii="GHEA Grapalat" w:hAnsi="GHEA Grapalat"/>
          <w:sz w:val="22"/>
          <w:szCs w:val="22"/>
        </w:rPr>
        <w:t xml:space="preserve">               </w:t>
      </w:r>
      <w:r w:rsidR="00374F4A" w:rsidRPr="00FD0C36">
        <w:rPr>
          <w:rFonts w:ascii="GHEA Grapalat" w:hAnsi="GHEA Grapalat"/>
          <w:sz w:val="22"/>
          <w:szCs w:val="22"/>
        </w:rPr>
        <w:t>учетный номер</w:t>
      </w:r>
      <w:r w:rsidRPr="00FD0C36">
        <w:rPr>
          <w:rFonts w:ascii="GHEA Grapalat" w:hAnsi="GHEA Grapalat"/>
          <w:sz w:val="22"/>
          <w:szCs w:val="22"/>
        </w:rPr>
        <w:t xml:space="preserve"> </w:t>
      </w:r>
      <w:r w:rsidR="00374F4A" w:rsidRPr="00FD0C36">
        <w:rPr>
          <w:rFonts w:ascii="GHEA Grapalat" w:hAnsi="GHEA Grapalat"/>
          <w:sz w:val="22"/>
          <w:szCs w:val="22"/>
        </w:rPr>
        <w:t>налогоплательщика</w:t>
      </w:r>
    </w:p>
    <w:p w14:paraId="5DA596DD" w14:textId="77777777" w:rsidR="00B138F3" w:rsidRPr="00FD0C36" w:rsidRDefault="00B138F3" w:rsidP="001D11DF">
      <w:pPr>
        <w:jc w:val="both"/>
        <w:rPr>
          <w:rFonts w:ascii="GHEA Grapalat" w:hAnsi="GHEA Grapalat"/>
          <w:sz w:val="22"/>
          <w:szCs w:val="22"/>
        </w:rPr>
      </w:pPr>
    </w:p>
    <w:p w14:paraId="34998A95" w14:textId="77777777" w:rsidR="00374F4A" w:rsidRPr="00FD0C36" w:rsidRDefault="00B138F3" w:rsidP="001D11DF">
      <w:pPr>
        <w:jc w:val="both"/>
        <w:rPr>
          <w:rFonts w:ascii="GHEA Grapalat" w:hAnsi="GHEA Grapalat"/>
          <w:sz w:val="22"/>
          <w:szCs w:val="22"/>
        </w:rPr>
      </w:pPr>
      <w:r w:rsidRPr="00FD0C36">
        <w:rPr>
          <w:rFonts w:ascii="GHEA Grapalat" w:hAnsi="GHEA Grapalat"/>
          <w:sz w:val="22"/>
          <w:szCs w:val="22"/>
        </w:rPr>
        <w:t xml:space="preserve"> </w:t>
      </w:r>
      <w:r w:rsidR="00374F4A" w:rsidRPr="00FD0C36">
        <w:rPr>
          <w:rFonts w:ascii="GHEA Grapalat" w:hAnsi="GHEA Grapalat"/>
          <w:sz w:val="22"/>
          <w:szCs w:val="22"/>
        </w:rPr>
        <w:t xml:space="preserve">Адрес электронной почты </w:t>
      </w:r>
      <w:r w:rsidRPr="00FD0C36">
        <w:rPr>
          <w:rFonts w:ascii="GHEA Grapalat" w:hAnsi="GHEA Grapalat"/>
          <w:sz w:val="22"/>
          <w:szCs w:val="22"/>
        </w:rPr>
        <w:t xml:space="preserve">                           </w:t>
      </w:r>
      <w:r w:rsidR="00374F4A" w:rsidRPr="00FD0C36">
        <w:rPr>
          <w:rFonts w:ascii="GHEA Grapalat" w:hAnsi="GHEA Grapalat"/>
          <w:sz w:val="22"/>
          <w:szCs w:val="22"/>
        </w:rPr>
        <w:t>__________________</w:t>
      </w:r>
    </w:p>
    <w:p w14:paraId="016637FF" w14:textId="77777777" w:rsidR="00374F4A" w:rsidRPr="00FD0C36" w:rsidRDefault="00B138F3" w:rsidP="001D11DF">
      <w:pPr>
        <w:tabs>
          <w:tab w:val="left" w:pos="6946"/>
        </w:tabs>
        <w:ind w:left="3402" w:firstLine="6"/>
        <w:jc w:val="both"/>
        <w:rPr>
          <w:rFonts w:ascii="GHEA Grapalat" w:hAnsi="GHEA Grapalat"/>
          <w:sz w:val="22"/>
          <w:szCs w:val="22"/>
        </w:rPr>
      </w:pPr>
      <w:r w:rsidRPr="00FD0C36">
        <w:rPr>
          <w:rFonts w:ascii="GHEA Grapalat" w:hAnsi="GHEA Grapalat"/>
          <w:sz w:val="22"/>
          <w:szCs w:val="22"/>
        </w:rPr>
        <w:t xml:space="preserve">                                  </w:t>
      </w:r>
      <w:r w:rsidR="00374F4A" w:rsidRPr="00FD0C36">
        <w:rPr>
          <w:rFonts w:ascii="GHEA Grapalat" w:hAnsi="GHEA Grapalat"/>
          <w:sz w:val="22"/>
          <w:szCs w:val="22"/>
        </w:rPr>
        <w:t>адрес электронной</w:t>
      </w:r>
      <w:r w:rsidR="00374F4A" w:rsidRPr="00FD0C36">
        <w:rPr>
          <w:rFonts w:ascii="GHEA Grapalat" w:hAnsi="GHEA Grapalat"/>
          <w:sz w:val="22"/>
          <w:szCs w:val="22"/>
        </w:rPr>
        <w:tab/>
        <w:t>почты</w:t>
      </w:r>
    </w:p>
    <w:p w14:paraId="497ED826" w14:textId="77777777" w:rsidR="00B138F3" w:rsidRPr="00FD0C36" w:rsidRDefault="00B138F3" w:rsidP="001D11DF">
      <w:pPr>
        <w:jc w:val="both"/>
        <w:rPr>
          <w:rFonts w:ascii="GHEA Grapalat" w:hAnsi="GHEA Grapalat"/>
          <w:sz w:val="22"/>
          <w:szCs w:val="22"/>
        </w:rPr>
      </w:pPr>
    </w:p>
    <w:p w14:paraId="22371195" w14:textId="77777777" w:rsidR="009E1181" w:rsidRPr="00FD0C36" w:rsidRDefault="00F96993" w:rsidP="001D11DF">
      <w:pPr>
        <w:jc w:val="both"/>
        <w:rPr>
          <w:rFonts w:ascii="GHEA Grapalat" w:hAnsi="GHEA Grapalat"/>
          <w:sz w:val="22"/>
          <w:szCs w:val="22"/>
        </w:rPr>
      </w:pPr>
      <w:r w:rsidRPr="00FD0C36">
        <w:rPr>
          <w:rFonts w:ascii="GHEA Grapalat" w:hAnsi="GHEA Grapalat"/>
          <w:sz w:val="22"/>
          <w:szCs w:val="22"/>
        </w:rPr>
        <w:t>Адрес деятельности</w:t>
      </w:r>
      <w:r w:rsidR="009E1181" w:rsidRPr="00FD0C36">
        <w:rPr>
          <w:rFonts w:ascii="GHEA Grapalat" w:hAnsi="GHEA Grapalat"/>
          <w:sz w:val="22"/>
          <w:szCs w:val="22"/>
        </w:rPr>
        <w:t xml:space="preserve">              ----------------------------</w:t>
      </w:r>
      <w:r w:rsidR="009627B3" w:rsidRPr="00FD0C36">
        <w:rPr>
          <w:rFonts w:ascii="GHEA Grapalat" w:hAnsi="GHEA Grapalat"/>
          <w:sz w:val="22"/>
          <w:szCs w:val="22"/>
        </w:rPr>
        <w:t>--------------------------------</w:t>
      </w:r>
    </w:p>
    <w:p w14:paraId="35AA5606" w14:textId="77777777" w:rsidR="00F96993" w:rsidRPr="00FD0C36" w:rsidRDefault="009E1181" w:rsidP="001D11DF">
      <w:pPr>
        <w:jc w:val="both"/>
        <w:rPr>
          <w:rFonts w:ascii="GHEA Grapalat" w:hAnsi="GHEA Grapalat"/>
          <w:sz w:val="22"/>
          <w:szCs w:val="22"/>
        </w:rPr>
      </w:pPr>
      <w:r w:rsidRPr="00FD0C36">
        <w:rPr>
          <w:rFonts w:ascii="GHEA Grapalat" w:hAnsi="GHEA Grapalat"/>
          <w:sz w:val="22"/>
          <w:szCs w:val="22"/>
        </w:rPr>
        <w:t xml:space="preserve">            </w:t>
      </w:r>
      <w:r w:rsidR="00F96993" w:rsidRPr="00FD0C36">
        <w:rPr>
          <w:rFonts w:ascii="GHEA Grapalat" w:hAnsi="GHEA Grapalat"/>
          <w:sz w:val="22"/>
          <w:szCs w:val="22"/>
        </w:rPr>
        <w:t xml:space="preserve">  </w:t>
      </w:r>
      <w:r w:rsidRPr="00FD0C36">
        <w:rPr>
          <w:rFonts w:ascii="GHEA Grapalat" w:hAnsi="GHEA Grapalat"/>
          <w:sz w:val="22"/>
          <w:szCs w:val="22"/>
        </w:rPr>
        <w:t xml:space="preserve">                                </w:t>
      </w:r>
      <w:r w:rsidR="00B138F3" w:rsidRPr="00FD0C36">
        <w:rPr>
          <w:rFonts w:ascii="GHEA Grapalat" w:hAnsi="GHEA Grapalat"/>
          <w:sz w:val="22"/>
          <w:szCs w:val="22"/>
        </w:rPr>
        <w:t xml:space="preserve">                        </w:t>
      </w:r>
      <w:r w:rsidRPr="00FD0C36">
        <w:rPr>
          <w:rFonts w:ascii="GHEA Grapalat" w:hAnsi="GHEA Grapalat"/>
          <w:sz w:val="22"/>
          <w:szCs w:val="22"/>
        </w:rPr>
        <w:t>адрес деятельности</w:t>
      </w:r>
    </w:p>
    <w:p w14:paraId="62B2F64D" w14:textId="77777777" w:rsidR="00B16483" w:rsidRPr="00FD0C36" w:rsidRDefault="00B16483" w:rsidP="001D11DF">
      <w:pPr>
        <w:jc w:val="both"/>
        <w:rPr>
          <w:rFonts w:ascii="GHEA Grapalat" w:hAnsi="GHEA Grapalat"/>
          <w:sz w:val="22"/>
          <w:szCs w:val="22"/>
        </w:rPr>
      </w:pPr>
    </w:p>
    <w:p w14:paraId="069FC4D0" w14:textId="77777777" w:rsidR="00B16483" w:rsidRPr="00FD0C36" w:rsidRDefault="00B16483" w:rsidP="001D11DF">
      <w:pPr>
        <w:jc w:val="both"/>
        <w:rPr>
          <w:rFonts w:ascii="GHEA Grapalat" w:hAnsi="GHEA Grapalat"/>
          <w:sz w:val="22"/>
          <w:szCs w:val="22"/>
        </w:rPr>
      </w:pPr>
      <w:r w:rsidRPr="00FD0C36">
        <w:rPr>
          <w:rFonts w:ascii="GHEA Grapalat" w:hAnsi="GHEA Grapalat"/>
          <w:sz w:val="22"/>
          <w:szCs w:val="22"/>
        </w:rPr>
        <w:t>Номер телефона                     ------------------------------</w:t>
      </w:r>
      <w:r w:rsidR="009627B3" w:rsidRPr="00FD0C36">
        <w:rPr>
          <w:rFonts w:ascii="GHEA Grapalat" w:hAnsi="GHEA Grapalat"/>
          <w:sz w:val="22"/>
          <w:szCs w:val="22"/>
        </w:rPr>
        <w:t>-------------------------------</w:t>
      </w:r>
      <w:r w:rsidRPr="00FD0C36">
        <w:rPr>
          <w:rFonts w:ascii="GHEA Grapalat" w:hAnsi="GHEA Grapalat"/>
          <w:sz w:val="22"/>
          <w:szCs w:val="22"/>
        </w:rPr>
        <w:t xml:space="preserve"> </w:t>
      </w:r>
    </w:p>
    <w:p w14:paraId="3A4E1510" w14:textId="77777777" w:rsidR="006B3E56" w:rsidRPr="00FD0C36" w:rsidRDefault="00B138F3" w:rsidP="001D11DF">
      <w:pPr>
        <w:tabs>
          <w:tab w:val="left" w:pos="7371"/>
        </w:tabs>
        <w:ind w:left="3544" w:firstLine="3"/>
        <w:jc w:val="both"/>
        <w:rPr>
          <w:rFonts w:ascii="GHEA Grapalat" w:hAnsi="GHEA Grapalat"/>
          <w:sz w:val="22"/>
          <w:szCs w:val="22"/>
        </w:rPr>
      </w:pPr>
      <w:r w:rsidRPr="00FD0C36">
        <w:rPr>
          <w:rFonts w:ascii="GHEA Grapalat" w:hAnsi="GHEA Grapalat"/>
          <w:sz w:val="22"/>
          <w:szCs w:val="22"/>
        </w:rPr>
        <w:t xml:space="preserve">                                 </w:t>
      </w:r>
      <w:r w:rsidR="00B16483" w:rsidRPr="00FD0C36">
        <w:rPr>
          <w:rFonts w:ascii="GHEA Grapalat" w:hAnsi="GHEA Grapalat"/>
          <w:sz w:val="22"/>
          <w:szCs w:val="22"/>
        </w:rPr>
        <w:t>Номер телефона</w:t>
      </w:r>
    </w:p>
    <w:p w14:paraId="608AD4D0" w14:textId="77777777" w:rsidR="00B16483" w:rsidRPr="00FD0C36" w:rsidRDefault="00B16483" w:rsidP="001D11DF">
      <w:pPr>
        <w:tabs>
          <w:tab w:val="left" w:pos="7371"/>
        </w:tabs>
        <w:ind w:left="3544" w:firstLine="3"/>
        <w:jc w:val="both"/>
        <w:rPr>
          <w:rFonts w:ascii="GHEA Grapalat" w:hAnsi="GHEA Grapalat"/>
          <w:sz w:val="22"/>
          <w:szCs w:val="22"/>
        </w:rPr>
      </w:pPr>
    </w:p>
    <w:p w14:paraId="49130CC6" w14:textId="77777777" w:rsidR="006B3E56" w:rsidRPr="00FD0C36" w:rsidRDefault="006B3E56" w:rsidP="001D11DF">
      <w:pPr>
        <w:widowControl w:val="0"/>
        <w:jc w:val="both"/>
        <w:rPr>
          <w:rFonts w:ascii="GHEA Grapalat" w:hAnsi="GHEA Grapalat"/>
          <w:sz w:val="22"/>
          <w:szCs w:val="22"/>
        </w:rPr>
      </w:pPr>
      <w:r w:rsidRPr="00FD0C36">
        <w:rPr>
          <w:rFonts w:ascii="GHEA Grapalat" w:hAnsi="GHEA Grapalat"/>
          <w:sz w:val="22"/>
          <w:szCs w:val="22"/>
        </w:rPr>
        <w:t>Настоящим _________________________________объявляет и подтверждает,что:</w:t>
      </w:r>
    </w:p>
    <w:p w14:paraId="7ADDE044" w14:textId="77777777" w:rsidR="006B3E56" w:rsidRPr="00FD0C36" w:rsidRDefault="006B3E56" w:rsidP="001D11DF">
      <w:pPr>
        <w:widowControl w:val="0"/>
        <w:ind w:left="2835"/>
        <w:jc w:val="both"/>
        <w:rPr>
          <w:rFonts w:ascii="GHEA Grapalat" w:hAnsi="GHEA Grapalat"/>
          <w:sz w:val="22"/>
          <w:szCs w:val="22"/>
        </w:rPr>
      </w:pPr>
      <w:r w:rsidRPr="00FD0C36">
        <w:rPr>
          <w:rFonts w:ascii="GHEA Grapalat" w:hAnsi="GHEA Grapalat"/>
          <w:sz w:val="22"/>
          <w:szCs w:val="22"/>
        </w:rPr>
        <w:t>наименование участника</w:t>
      </w:r>
    </w:p>
    <w:p w14:paraId="2CF196D4" w14:textId="4CE0F121" w:rsidR="006B3E56" w:rsidRPr="00FD0C36" w:rsidRDefault="006B3E56" w:rsidP="001D11DF">
      <w:pPr>
        <w:pStyle w:val="ListParagraph"/>
        <w:widowControl w:val="0"/>
        <w:numPr>
          <w:ilvl w:val="0"/>
          <w:numId w:val="21"/>
        </w:numPr>
        <w:jc w:val="both"/>
        <w:rPr>
          <w:rFonts w:ascii="GHEA Grapalat" w:hAnsi="GHEA Grapalat" w:cs="Arial"/>
          <w:sz w:val="22"/>
          <w:szCs w:val="22"/>
        </w:rPr>
      </w:pPr>
      <w:r w:rsidRPr="00FD0C36">
        <w:rPr>
          <w:rFonts w:ascii="GHEA Grapalat" w:hAnsi="GHEA Grapalat"/>
          <w:sz w:val="22"/>
          <w:szCs w:val="22"/>
        </w:rPr>
        <w:t>удовлетворяет</w:t>
      </w:r>
      <w:r w:rsidRPr="00FD0C36">
        <w:rPr>
          <w:rFonts w:ascii="GHEA Grapalat" w:hAnsi="GHEA Grapalat"/>
          <w:spacing w:val="-4"/>
          <w:sz w:val="22"/>
          <w:szCs w:val="22"/>
        </w:rPr>
        <w:t xml:space="preserve"> требованиям к праву участия установленным приглашением на </w:t>
      </w:r>
      <w:r w:rsidR="001E690A" w:rsidRPr="00FD0C36">
        <w:rPr>
          <w:rFonts w:ascii="GHEA Grapalat" w:hAnsi="GHEA Grapalat"/>
          <w:sz w:val="22"/>
          <w:szCs w:val="22"/>
        </w:rPr>
        <w:t>запросе котировок</w:t>
      </w:r>
      <w:r w:rsidR="001719E6" w:rsidRPr="00FD0C36">
        <w:rPr>
          <w:rFonts w:ascii="GHEA Grapalat" w:hAnsi="GHEA Grapalat"/>
          <w:sz w:val="22"/>
          <w:szCs w:val="22"/>
        </w:rPr>
        <w:t xml:space="preserve"> под кодом </w:t>
      </w:r>
      <w:r w:rsidR="008E114E" w:rsidRPr="00FD0C36">
        <w:rPr>
          <w:rFonts w:ascii="GHEA Grapalat" w:hAnsi="GHEA Grapalat"/>
          <w:sz w:val="22"/>
          <w:szCs w:val="22"/>
        </w:rPr>
        <w:t>ՀՀ</w:t>
      </w:r>
      <w:r w:rsidR="000C54E8" w:rsidRPr="000C54E8">
        <w:rPr>
          <w:rFonts w:ascii="Arial" w:hAnsi="Arial" w:cs="Arial"/>
          <w:i/>
          <w:sz w:val="22"/>
          <w:szCs w:val="22"/>
        </w:rPr>
        <w:t xml:space="preserve">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r w:rsidRPr="00FD0C36">
        <w:rPr>
          <w:rFonts w:ascii="GHEA Grapalat" w:hAnsi="GHEA Grapalat"/>
          <w:sz w:val="22"/>
          <w:szCs w:val="22"/>
        </w:rPr>
        <w:t>,</w:t>
      </w:r>
      <w:r w:rsidR="001719E6" w:rsidRPr="00FD0C36">
        <w:rPr>
          <w:rFonts w:ascii="GHEA Grapalat" w:hAnsi="GHEA Grapalat"/>
          <w:sz w:val="22"/>
          <w:szCs w:val="22"/>
        </w:rPr>
        <w:t xml:space="preserve"> </w:t>
      </w:r>
      <w:r w:rsidR="00A90FCD" w:rsidRPr="00FD0C36">
        <w:rPr>
          <w:rFonts w:ascii="GHEA Grapalat" w:hAnsi="GHEA Grapalat"/>
          <w:sz w:val="22"/>
          <w:szCs w:val="22"/>
        </w:rPr>
        <w:t xml:space="preserve">и обязуется в случае признания </w:t>
      </w:r>
      <w:r w:rsidR="00BF09F8" w:rsidRPr="00FD0C36">
        <w:rPr>
          <w:rFonts w:ascii="GHEA Grapalat" w:hAnsi="GHEA Grapalat"/>
          <w:sz w:val="22"/>
          <w:szCs w:val="22"/>
        </w:rPr>
        <w:t>отобранным</w:t>
      </w:r>
      <w:r w:rsidR="00A90FCD" w:rsidRPr="00FD0C36">
        <w:rPr>
          <w:rFonts w:ascii="GHEA Grapalat" w:hAnsi="GHEA Grapalat"/>
          <w:sz w:val="22"/>
          <w:szCs w:val="22"/>
        </w:rPr>
        <w:t xml:space="preserve"> участником в порядке и сроки, установленные </w:t>
      </w:r>
      <w:r w:rsidR="00B64C48" w:rsidRPr="00FD0C36">
        <w:rPr>
          <w:rFonts w:ascii="GHEA Grapalat" w:hAnsi="GHEA Grapalat"/>
          <w:sz w:val="22"/>
          <w:szCs w:val="22"/>
        </w:rPr>
        <w:t xml:space="preserve">настоящим </w:t>
      </w:r>
      <w:r w:rsidR="00A90FCD" w:rsidRPr="00FD0C36">
        <w:rPr>
          <w:rFonts w:ascii="GHEA Grapalat" w:hAnsi="GHEA Grapalat"/>
          <w:sz w:val="22"/>
          <w:szCs w:val="22"/>
        </w:rPr>
        <w:t xml:space="preserve">приглашением </w:t>
      </w:r>
      <w:r w:rsidR="00952531" w:rsidRPr="00FD0C36">
        <w:rPr>
          <w:rFonts w:ascii="GHEA Grapalat" w:hAnsi="GHEA Grapalat"/>
          <w:sz w:val="22"/>
          <w:szCs w:val="22"/>
        </w:rPr>
        <w:t xml:space="preserve"> представить обеспечение квалификации в размере ценового предложения,</w:t>
      </w:r>
    </w:p>
    <w:p w14:paraId="4B33FBE3" w14:textId="1F15892A" w:rsidR="006B3E56" w:rsidRPr="00FD0C36" w:rsidRDefault="006B3E56" w:rsidP="001D11DF">
      <w:pPr>
        <w:pStyle w:val="ListParagraph"/>
        <w:widowControl w:val="0"/>
        <w:numPr>
          <w:ilvl w:val="0"/>
          <w:numId w:val="21"/>
        </w:numPr>
        <w:tabs>
          <w:tab w:val="left" w:pos="567"/>
        </w:tabs>
        <w:jc w:val="both"/>
        <w:rPr>
          <w:rFonts w:ascii="GHEA Grapalat" w:hAnsi="GHEA Grapalat" w:cs="Arial"/>
          <w:sz w:val="22"/>
          <w:szCs w:val="22"/>
        </w:rPr>
      </w:pPr>
      <w:r w:rsidRPr="00FD0C36">
        <w:rPr>
          <w:rFonts w:ascii="GHEA Grapalat" w:hAnsi="GHEA Grapalat"/>
          <w:sz w:val="22"/>
          <w:szCs w:val="22"/>
        </w:rPr>
        <w:t xml:space="preserve">в рамках участия в </w:t>
      </w:r>
      <w:r w:rsidR="001E690A" w:rsidRPr="00FD0C36">
        <w:rPr>
          <w:rFonts w:ascii="GHEA Grapalat" w:hAnsi="GHEA Grapalat"/>
          <w:sz w:val="22"/>
          <w:szCs w:val="22"/>
        </w:rPr>
        <w:t>запросе котировоком</w:t>
      </w:r>
      <w:r w:rsidR="00305944" w:rsidRPr="00FD0C36">
        <w:rPr>
          <w:rFonts w:ascii="GHEA Grapalat" w:hAnsi="GHEA Grapalat"/>
          <w:sz w:val="22"/>
          <w:szCs w:val="22"/>
        </w:rPr>
        <w:t xml:space="preserve"> </w:t>
      </w:r>
      <w:r w:rsidR="001719E6" w:rsidRPr="00FD0C36">
        <w:rPr>
          <w:rFonts w:ascii="GHEA Grapalat" w:hAnsi="GHEA Grapalat"/>
          <w:sz w:val="22"/>
          <w:szCs w:val="22"/>
        </w:rPr>
        <w:t xml:space="preserve">под кодом </w:t>
      </w:r>
      <w:r w:rsidR="008E114E" w:rsidRPr="00FD0C36">
        <w:rPr>
          <w:rFonts w:ascii="GHEA Grapalat" w:hAnsi="GHEA Grapalat"/>
          <w:sz w:val="22"/>
          <w:szCs w:val="22"/>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p>
    <w:p w14:paraId="24530823" w14:textId="77777777" w:rsidR="006B3E56" w:rsidRPr="00FD0C36" w:rsidRDefault="006B3E56" w:rsidP="001D11DF">
      <w:pPr>
        <w:pStyle w:val="ListParagraph"/>
        <w:widowControl w:val="0"/>
        <w:numPr>
          <w:ilvl w:val="0"/>
          <w:numId w:val="22"/>
        </w:numPr>
        <w:tabs>
          <w:tab w:val="left" w:pos="567"/>
        </w:tabs>
        <w:jc w:val="both"/>
        <w:rPr>
          <w:rFonts w:ascii="GHEA Grapalat" w:hAnsi="GHEA Grapalat"/>
          <w:sz w:val="22"/>
          <w:szCs w:val="22"/>
        </w:rPr>
      </w:pPr>
      <w:r w:rsidRPr="00FD0C36">
        <w:rPr>
          <w:rFonts w:ascii="GHEA Grapalat" w:hAnsi="GHEA Grapalat"/>
          <w:sz w:val="22"/>
          <w:szCs w:val="22"/>
        </w:rPr>
        <w:t>не допускал и (или) не допустит злоупотребления доминирующим положением и антиконкурентного соглашения,</w:t>
      </w:r>
    </w:p>
    <w:p w14:paraId="206BE3EF" w14:textId="77777777" w:rsidR="006B3E56" w:rsidRPr="00FD0C36" w:rsidRDefault="006B3E56" w:rsidP="001D11DF">
      <w:pPr>
        <w:pStyle w:val="ListParagraph"/>
        <w:widowControl w:val="0"/>
        <w:numPr>
          <w:ilvl w:val="0"/>
          <w:numId w:val="22"/>
        </w:numPr>
        <w:tabs>
          <w:tab w:val="left" w:pos="567"/>
        </w:tabs>
        <w:jc w:val="both"/>
        <w:rPr>
          <w:rFonts w:ascii="GHEA Grapalat" w:hAnsi="GHEA Grapalat"/>
          <w:spacing w:val="-6"/>
          <w:sz w:val="22"/>
          <w:szCs w:val="22"/>
        </w:rPr>
      </w:pPr>
      <w:r w:rsidRPr="00FD0C36">
        <w:rPr>
          <w:rFonts w:ascii="GHEA Grapalat" w:hAnsi="GHEA Grapalat"/>
          <w:spacing w:val="-6"/>
          <w:sz w:val="22"/>
          <w:szCs w:val="22"/>
        </w:rPr>
        <w:t xml:space="preserve">отсутствует случай установленного приглашением на </w:t>
      </w:r>
      <w:r w:rsidR="001E690A" w:rsidRPr="00FD0C36">
        <w:rPr>
          <w:rFonts w:ascii="GHEA Grapalat" w:hAnsi="GHEA Grapalat"/>
          <w:sz w:val="22"/>
          <w:szCs w:val="22"/>
        </w:rPr>
        <w:t>запросе котировок</w:t>
      </w:r>
      <w:r w:rsidRPr="00FD0C36">
        <w:rPr>
          <w:rFonts w:ascii="GHEA Grapalat" w:hAnsi="GHEA Grapalat"/>
          <w:sz w:val="22"/>
          <w:szCs w:val="22"/>
        </w:rPr>
        <w:t xml:space="preserve"> случая     одновременного </w:t>
      </w:r>
    </w:p>
    <w:p w14:paraId="66140AA9" w14:textId="77777777" w:rsidR="006B3E56" w:rsidRPr="00FD0C36" w:rsidRDefault="006B3E56" w:rsidP="001D11DF">
      <w:pPr>
        <w:pStyle w:val="BodyTextIndent"/>
        <w:widowControl w:val="0"/>
        <w:spacing w:line="240" w:lineRule="auto"/>
        <w:ind w:firstLine="0"/>
        <w:jc w:val="left"/>
        <w:rPr>
          <w:rFonts w:ascii="GHEA Grapalat" w:hAnsi="GHEA Grapalat"/>
          <w:i w:val="0"/>
          <w:sz w:val="22"/>
          <w:szCs w:val="22"/>
        </w:rPr>
      </w:pPr>
      <w:r w:rsidRPr="00FD0C36">
        <w:rPr>
          <w:rFonts w:ascii="GHEA Grapalat" w:hAnsi="GHEA Grapalat"/>
          <w:i w:val="0"/>
          <w:sz w:val="22"/>
          <w:szCs w:val="22"/>
        </w:rPr>
        <w:t>участия взаимосвязанных с ________________ лиц и (или) учрежденных__________</w:t>
      </w:r>
    </w:p>
    <w:p w14:paraId="29E9D022" w14:textId="77777777" w:rsidR="006B3E56" w:rsidRPr="00FD0C36" w:rsidRDefault="006B3E56" w:rsidP="001D11DF">
      <w:pPr>
        <w:widowControl w:val="0"/>
        <w:tabs>
          <w:tab w:val="left" w:pos="7938"/>
        </w:tabs>
        <w:ind w:left="3119"/>
        <w:jc w:val="both"/>
        <w:rPr>
          <w:rFonts w:ascii="GHEA Grapalat" w:hAnsi="GHEA Grapalat"/>
          <w:sz w:val="22"/>
          <w:szCs w:val="22"/>
        </w:rPr>
      </w:pPr>
      <w:r w:rsidRPr="00FD0C36">
        <w:rPr>
          <w:rFonts w:ascii="GHEA Grapalat" w:hAnsi="GHEA Grapalat"/>
          <w:sz w:val="22"/>
          <w:szCs w:val="22"/>
        </w:rPr>
        <w:t>наименование участника</w:t>
      </w:r>
      <w:r w:rsidRPr="00FD0C36">
        <w:rPr>
          <w:rFonts w:ascii="GHEA Grapalat" w:hAnsi="GHEA Grapalat"/>
          <w:sz w:val="22"/>
          <w:szCs w:val="22"/>
        </w:rPr>
        <w:tab/>
        <w:t>наименование</w:t>
      </w:r>
    </w:p>
    <w:p w14:paraId="09E280EC" w14:textId="77777777" w:rsidR="006B3E56" w:rsidRPr="00FD0C36" w:rsidRDefault="006B3E56" w:rsidP="001D11DF">
      <w:pPr>
        <w:widowControl w:val="0"/>
        <w:tabs>
          <w:tab w:val="left" w:pos="7938"/>
        </w:tabs>
        <w:ind w:left="8080"/>
        <w:jc w:val="both"/>
        <w:rPr>
          <w:rFonts w:ascii="GHEA Grapalat" w:hAnsi="GHEA Grapalat" w:cs="Arial"/>
          <w:sz w:val="22"/>
          <w:szCs w:val="22"/>
        </w:rPr>
      </w:pPr>
      <w:r w:rsidRPr="00FD0C36">
        <w:rPr>
          <w:rFonts w:ascii="GHEA Grapalat" w:hAnsi="GHEA Grapalat"/>
          <w:sz w:val="22"/>
          <w:szCs w:val="22"/>
        </w:rPr>
        <w:t>участника</w:t>
      </w:r>
    </w:p>
    <w:p w14:paraId="517885AC" w14:textId="77777777" w:rsidR="006B3E56" w:rsidRPr="00FD0C36" w:rsidRDefault="006B3E56" w:rsidP="001D11DF">
      <w:pPr>
        <w:widowControl w:val="0"/>
        <w:jc w:val="both"/>
        <w:rPr>
          <w:rFonts w:ascii="GHEA Grapalat" w:hAnsi="GHEA Grapalat"/>
          <w:sz w:val="22"/>
          <w:szCs w:val="22"/>
          <w:u w:val="single"/>
        </w:rPr>
      </w:pPr>
      <w:r w:rsidRPr="00FD0C36">
        <w:rPr>
          <w:rFonts w:ascii="GHEA Grapalat" w:hAnsi="GHEA Grapalat"/>
          <w:sz w:val="22"/>
          <w:szCs w:val="22"/>
        </w:rPr>
        <w:t>организаций, либо организаций, имеющих принадлежащую ____________________</w:t>
      </w:r>
    </w:p>
    <w:p w14:paraId="17ACEA35" w14:textId="77777777" w:rsidR="006B3E56" w:rsidRPr="00FD0C36" w:rsidRDefault="006B3E56" w:rsidP="001D11DF">
      <w:pPr>
        <w:widowControl w:val="0"/>
        <w:ind w:left="7088"/>
        <w:jc w:val="both"/>
        <w:rPr>
          <w:rFonts w:ascii="GHEA Grapalat" w:hAnsi="GHEA Grapalat"/>
          <w:sz w:val="22"/>
          <w:szCs w:val="22"/>
        </w:rPr>
      </w:pPr>
      <w:r w:rsidRPr="00FD0C36">
        <w:rPr>
          <w:rFonts w:ascii="GHEA Grapalat" w:hAnsi="GHEA Grapalat"/>
          <w:sz w:val="22"/>
          <w:szCs w:val="22"/>
          <w:vertAlign w:val="superscript"/>
        </w:rPr>
        <w:t>наименование участника</w:t>
      </w:r>
    </w:p>
    <w:p w14:paraId="5FA1BB1C" w14:textId="77777777" w:rsidR="006B3E56" w:rsidRPr="00FD0C36" w:rsidRDefault="006B3E56" w:rsidP="001D11DF">
      <w:pPr>
        <w:widowControl w:val="0"/>
        <w:jc w:val="both"/>
        <w:rPr>
          <w:rFonts w:ascii="GHEA Grapalat" w:hAnsi="GHEA Grapalat"/>
          <w:sz w:val="22"/>
          <w:szCs w:val="22"/>
        </w:rPr>
      </w:pPr>
      <w:r w:rsidRPr="00FD0C36">
        <w:rPr>
          <w:rFonts w:ascii="GHEA Grapalat" w:hAnsi="GHEA Grapalat"/>
          <w:sz w:val="22"/>
          <w:szCs w:val="22"/>
        </w:rPr>
        <w:t>долю (пай) в размере более пятидесяти процентов,</w:t>
      </w:r>
    </w:p>
    <w:p w14:paraId="5A94026D" w14:textId="77777777" w:rsidR="006B3E56" w:rsidRPr="00FD0C36" w:rsidRDefault="006B3E56" w:rsidP="001D11DF">
      <w:pPr>
        <w:pStyle w:val="ListParagraph"/>
        <w:widowControl w:val="0"/>
        <w:numPr>
          <w:ilvl w:val="0"/>
          <w:numId w:val="23"/>
        </w:numPr>
        <w:tabs>
          <w:tab w:val="left" w:pos="1134"/>
        </w:tabs>
        <w:jc w:val="both"/>
        <w:rPr>
          <w:rFonts w:ascii="GHEA Grapalat" w:hAnsi="GHEA Grapalat" w:cs="Sylfaen"/>
          <w:sz w:val="22"/>
          <w:szCs w:val="22"/>
        </w:rPr>
      </w:pPr>
      <w:r w:rsidRPr="00FD0C36">
        <w:rPr>
          <w:rFonts w:ascii="GHEA Grapalat" w:hAnsi="GHEA Grapalat"/>
          <w:sz w:val="22"/>
          <w:szCs w:val="22"/>
        </w:rPr>
        <w:tab/>
      </w:r>
      <w:r w:rsidR="006B3B3D" w:rsidRPr="00FD0C36">
        <w:rPr>
          <w:rFonts w:ascii="GHEA Grapalat" w:hAnsi="GHEA Grapalat"/>
          <w:sz w:val="22"/>
          <w:szCs w:val="22"/>
        </w:rPr>
        <w:t xml:space="preserve">ниже представляет </w:t>
      </w:r>
      <w:r w:rsidRPr="00FD0C36">
        <w:rPr>
          <w:rFonts w:ascii="GHEA Grapalat" w:hAnsi="GHEA Grapalat"/>
          <w:sz w:val="22"/>
          <w:szCs w:val="22"/>
        </w:rPr>
        <w:t xml:space="preserve">данные того физического лица (физических лиц), которое (которые) на день подачи заявки прямо или косвенно владеет (владеют) более чем десятью </w:t>
      </w:r>
      <w:r w:rsidRPr="00FD0C36">
        <w:rPr>
          <w:rFonts w:ascii="GHEA Grapalat" w:hAnsi="GHEA Grapalat"/>
          <w:sz w:val="22"/>
          <w:szCs w:val="22"/>
        </w:rPr>
        <w:lastRenderedPageBreak/>
        <w:t>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FD0C36">
        <w:rPr>
          <w:rStyle w:val="FootnoteReference"/>
          <w:rFonts w:ascii="GHEA Grapalat" w:hAnsi="GHEA Grapalat"/>
          <w:sz w:val="22"/>
          <w:szCs w:val="22"/>
        </w:rPr>
        <w:footnoteReference w:customMarkFollows="1" w:id="3"/>
        <w:t>**</w:t>
      </w:r>
      <w:r w:rsidRPr="00FD0C36">
        <w:rPr>
          <w:rFonts w:ascii="GHEA Grapalat" w:hAnsi="GHEA Grapalat"/>
          <w:sz w:val="22"/>
          <w:szCs w:val="22"/>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343"/>
        <w:gridCol w:w="3644"/>
        <w:gridCol w:w="2728"/>
      </w:tblGrid>
      <w:tr w:rsidR="00FD0C36" w:rsidRPr="00FD0C36" w14:paraId="43476A85"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7B2E06F5"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r w:rsidRPr="00FD0C36">
              <w:rPr>
                <w:rFonts w:ascii="GHEA Grapalat" w:hAnsi="GHEA Grapalat"/>
                <w:sz w:val="22"/>
                <w:szCs w:val="22"/>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2FCDCC68"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r w:rsidRPr="00FD0C36">
              <w:rPr>
                <w:rFonts w:ascii="GHEA Grapalat" w:hAnsi="GHEA Grapalat"/>
                <w:sz w:val="22"/>
                <w:szCs w:val="22"/>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5277EBD"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r w:rsidRPr="00FD0C36">
              <w:rPr>
                <w:rFonts w:ascii="GHEA Grapalat" w:hAnsi="GHEA Grapalat"/>
                <w:sz w:val="22"/>
                <w:szCs w:val="22"/>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5735BAAD"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r w:rsidRPr="00FD0C36">
              <w:rPr>
                <w:rFonts w:ascii="GHEA Grapalat" w:hAnsi="GHEA Grapalat"/>
                <w:sz w:val="22"/>
                <w:szCs w:val="22"/>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D0C36" w:rsidRPr="00FD0C36" w14:paraId="5242436A"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25CE4AD5"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14:paraId="76199109"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14:paraId="4DDE074C"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14:paraId="59CAC05B"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r>
      <w:tr w:rsidR="00FD0C36" w:rsidRPr="00FD0C36" w14:paraId="0E7BFAC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532129F9"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14:paraId="3A5427F3"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14:paraId="498D5DBC"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14:paraId="4F51C193"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r>
      <w:tr w:rsidR="00FD0C36" w:rsidRPr="00FD0C36" w14:paraId="5E9FD6B5"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45512825"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14:paraId="557DEA95"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14:paraId="5A9D397C"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14:paraId="5CB31E57" w14:textId="77777777" w:rsidR="006B3E56" w:rsidRPr="00FD0C36" w:rsidRDefault="006B3E56" w:rsidP="001D11DF">
            <w:pPr>
              <w:pStyle w:val="BodyTextIndent3"/>
              <w:widowControl w:val="0"/>
              <w:spacing w:line="240" w:lineRule="auto"/>
              <w:ind w:firstLine="0"/>
              <w:jc w:val="center"/>
              <w:rPr>
                <w:rFonts w:ascii="GHEA Grapalat" w:hAnsi="GHEA Grapalat"/>
                <w:sz w:val="22"/>
                <w:szCs w:val="22"/>
              </w:rPr>
            </w:pPr>
          </w:p>
        </w:tc>
      </w:tr>
    </w:tbl>
    <w:p w14:paraId="34FCB532" w14:textId="77777777" w:rsidR="006B3E56" w:rsidRPr="00FD0C36" w:rsidRDefault="006B3E56" w:rsidP="001D11DF">
      <w:pPr>
        <w:jc w:val="both"/>
        <w:rPr>
          <w:rFonts w:ascii="GHEA Grapalat" w:hAnsi="GHEA Grapalat"/>
          <w:sz w:val="22"/>
          <w:szCs w:val="22"/>
        </w:rPr>
      </w:pPr>
    </w:p>
    <w:p w14:paraId="5DC01807" w14:textId="77777777" w:rsidR="006B3E56" w:rsidRPr="00FD0C36" w:rsidRDefault="00990559" w:rsidP="001D11DF">
      <w:pPr>
        <w:ind w:firstLine="708"/>
        <w:jc w:val="both"/>
        <w:rPr>
          <w:rFonts w:ascii="GHEA Grapalat" w:hAnsi="GHEA Grapalat"/>
          <w:sz w:val="22"/>
          <w:szCs w:val="22"/>
        </w:rPr>
      </w:pPr>
      <w:r w:rsidRPr="00FD0C36">
        <w:rPr>
          <w:rFonts w:ascii="GHEA Grapalat" w:hAnsi="GHEA Grapalat"/>
          <w:sz w:val="22"/>
          <w:szCs w:val="22"/>
        </w:rPr>
        <w:t xml:space="preserve">Представляются </w:t>
      </w:r>
      <w:r w:rsidR="009230C2" w:rsidRPr="00FD0C36">
        <w:rPr>
          <w:rFonts w:ascii="GHEA Grapalat" w:hAnsi="GHEA Grapalat"/>
          <w:sz w:val="22"/>
          <w:szCs w:val="22"/>
        </w:rPr>
        <w:t>технические характеристики, товарные знаки, фирменные наименования, марки, производител</w:t>
      </w:r>
      <w:r w:rsidR="006A6E86" w:rsidRPr="00FD0C36">
        <w:rPr>
          <w:rFonts w:ascii="GHEA Grapalat" w:hAnsi="GHEA Grapalat"/>
          <w:sz w:val="22"/>
          <w:szCs w:val="22"/>
        </w:rPr>
        <w:t>и</w:t>
      </w:r>
      <w:r w:rsidR="009230C2" w:rsidRPr="00FD0C36">
        <w:rPr>
          <w:rFonts w:ascii="GHEA Grapalat" w:hAnsi="GHEA Grapalat"/>
          <w:sz w:val="22"/>
          <w:szCs w:val="22"/>
        </w:rPr>
        <w:t xml:space="preserve"> и гарантийные сроки </w:t>
      </w:r>
      <w:r w:rsidR="00737CF6" w:rsidRPr="00FD0C36">
        <w:rPr>
          <w:rFonts w:ascii="GHEA Grapalat" w:hAnsi="GHEA Grapalat"/>
          <w:sz w:val="22"/>
          <w:szCs w:val="22"/>
        </w:rPr>
        <w:t xml:space="preserve">соответствующих </w:t>
      </w:r>
      <w:r w:rsidR="009230C2" w:rsidRPr="00FD0C36">
        <w:rPr>
          <w:rFonts w:ascii="GHEA Grapalat" w:hAnsi="GHEA Grapalat"/>
          <w:sz w:val="22"/>
          <w:szCs w:val="22"/>
        </w:rPr>
        <w:t>приборов</w:t>
      </w:r>
      <w:r w:rsidR="000858EB" w:rsidRPr="00FD0C36">
        <w:rPr>
          <w:rFonts w:ascii="GHEA Grapalat" w:hAnsi="GHEA Grapalat"/>
          <w:sz w:val="22"/>
          <w:szCs w:val="22"/>
        </w:rPr>
        <w:t xml:space="preserve"> и оборудования</w:t>
      </w:r>
      <w:r w:rsidR="009230C2" w:rsidRPr="00FD0C36">
        <w:rPr>
          <w:rFonts w:ascii="GHEA Grapalat" w:hAnsi="GHEA Grapalat"/>
          <w:sz w:val="22"/>
          <w:szCs w:val="22"/>
        </w:rPr>
        <w:t>, определенных проектной документацией, приложенной к данному приглашению</w:t>
      </w:r>
      <w:r w:rsidR="002B05FA" w:rsidRPr="00FD0C36">
        <w:rPr>
          <w:rFonts w:ascii="GHEA Grapalat" w:hAnsi="GHEA Grapalat"/>
          <w:sz w:val="22"/>
          <w:szCs w:val="22"/>
        </w:rPr>
        <w:t>.</w:t>
      </w:r>
      <w:r w:rsidR="002B05FA" w:rsidRPr="00FD0C36">
        <w:rPr>
          <w:sz w:val="22"/>
          <w:szCs w:val="22"/>
        </w:rPr>
        <w:footnoteReference w:customMarkFollows="1" w:id="4"/>
        <w:t>***</w:t>
      </w:r>
      <w:r w:rsidR="00DA5D3D" w:rsidRPr="00FD0C36">
        <w:rPr>
          <w:rFonts w:ascii="GHEA Grapalat" w:hAnsi="GHEA Grapalat"/>
          <w:sz w:val="22"/>
          <w:szCs w:val="22"/>
        </w:rPr>
        <w:t xml:space="preserve"> </w:t>
      </w:r>
    </w:p>
    <w:p w14:paraId="2D66AEB8" w14:textId="77777777" w:rsidR="00F855BB" w:rsidRPr="00FD0C36" w:rsidRDefault="00F855BB" w:rsidP="001D11DF">
      <w:pPr>
        <w:tabs>
          <w:tab w:val="left" w:pos="7371"/>
        </w:tabs>
        <w:ind w:left="3544" w:firstLine="3"/>
        <w:jc w:val="both"/>
        <w:rPr>
          <w:rFonts w:ascii="GHEA Grapalat" w:hAnsi="GHEA Grapalat"/>
          <w:sz w:val="22"/>
          <w:szCs w:val="22"/>
          <w:lang w:val="hy-AM"/>
        </w:rPr>
      </w:pPr>
    </w:p>
    <w:p w14:paraId="57498B14" w14:textId="77777777" w:rsidR="006B3E56" w:rsidRPr="00FD0C36" w:rsidRDefault="006B3E56" w:rsidP="001D11DF">
      <w:pPr>
        <w:tabs>
          <w:tab w:val="left" w:pos="7371"/>
        </w:tabs>
        <w:ind w:left="3544" w:firstLine="3"/>
        <w:jc w:val="both"/>
        <w:rPr>
          <w:rFonts w:ascii="GHEA Grapalat" w:hAnsi="GHEA Grapalat"/>
          <w:sz w:val="22"/>
          <w:szCs w:val="22"/>
        </w:rPr>
      </w:pPr>
    </w:p>
    <w:p w14:paraId="3B696DFC" w14:textId="77777777" w:rsidR="006B3E56" w:rsidRPr="00FD0C36" w:rsidRDefault="006B3E56" w:rsidP="001D11DF">
      <w:pPr>
        <w:tabs>
          <w:tab w:val="left" w:pos="7371"/>
        </w:tabs>
        <w:ind w:left="3544" w:firstLine="3"/>
        <w:jc w:val="both"/>
        <w:rPr>
          <w:rFonts w:ascii="GHEA Grapalat" w:hAnsi="GHEA Grapalat"/>
          <w:sz w:val="22"/>
          <w:szCs w:val="22"/>
        </w:rPr>
      </w:pPr>
    </w:p>
    <w:p w14:paraId="56AD2FB7" w14:textId="77777777" w:rsidR="00374F4A" w:rsidRPr="00FD0C36" w:rsidRDefault="00374F4A" w:rsidP="001D11DF">
      <w:pPr>
        <w:jc w:val="both"/>
        <w:rPr>
          <w:rFonts w:ascii="GHEA Grapalat" w:hAnsi="GHEA Grapalat"/>
          <w:sz w:val="22"/>
          <w:szCs w:val="22"/>
        </w:rPr>
      </w:pPr>
      <w:r w:rsidRPr="00FD0C36">
        <w:rPr>
          <w:rFonts w:ascii="GHEA Grapalat" w:hAnsi="GHEA Grapalat"/>
          <w:sz w:val="22"/>
          <w:szCs w:val="22"/>
        </w:rPr>
        <w:t>_______________________________________________</w:t>
      </w:r>
      <w:r w:rsidRPr="00FD0C36">
        <w:rPr>
          <w:rFonts w:ascii="GHEA Grapalat" w:hAnsi="GHEA Grapalat"/>
          <w:sz w:val="22"/>
          <w:szCs w:val="22"/>
        </w:rPr>
        <w:tab/>
        <w:t>_____________________</w:t>
      </w:r>
    </w:p>
    <w:p w14:paraId="4D0C7125" w14:textId="77777777" w:rsidR="00374F4A" w:rsidRPr="00FD0C36" w:rsidRDefault="00374F4A" w:rsidP="001D11DF">
      <w:pPr>
        <w:tabs>
          <w:tab w:val="left" w:pos="7230"/>
        </w:tabs>
        <w:ind w:left="851"/>
        <w:jc w:val="both"/>
        <w:rPr>
          <w:rFonts w:ascii="GHEA Grapalat" w:hAnsi="GHEA Grapalat"/>
          <w:sz w:val="22"/>
          <w:szCs w:val="22"/>
        </w:rPr>
      </w:pPr>
      <w:r w:rsidRPr="00FD0C36">
        <w:rPr>
          <w:rFonts w:ascii="GHEA Grapalat" w:hAnsi="GHEA Grapalat"/>
          <w:sz w:val="22"/>
          <w:szCs w:val="22"/>
        </w:rPr>
        <w:t>наименование участника (должность,</w:t>
      </w:r>
      <w:r w:rsidRPr="00FD0C36">
        <w:rPr>
          <w:rFonts w:ascii="GHEA Grapalat" w:hAnsi="GHEA Grapalat"/>
          <w:sz w:val="22"/>
          <w:szCs w:val="22"/>
        </w:rPr>
        <w:tab/>
        <w:t>подпись)</w:t>
      </w:r>
    </w:p>
    <w:p w14:paraId="715D8755" w14:textId="77777777" w:rsidR="00374F4A" w:rsidRPr="00FD0C36" w:rsidRDefault="00374F4A" w:rsidP="001D11DF">
      <w:pPr>
        <w:ind w:left="1134"/>
        <w:jc w:val="both"/>
        <w:rPr>
          <w:rFonts w:ascii="GHEA Grapalat" w:hAnsi="GHEA Grapalat"/>
          <w:sz w:val="22"/>
          <w:szCs w:val="22"/>
        </w:rPr>
      </w:pPr>
      <w:r w:rsidRPr="00FD0C36">
        <w:rPr>
          <w:rFonts w:ascii="GHEA Grapalat" w:hAnsi="GHEA Grapalat"/>
          <w:sz w:val="22"/>
          <w:szCs w:val="22"/>
        </w:rPr>
        <w:t>имя, фамилия руководителя)</w:t>
      </w:r>
    </w:p>
    <w:p w14:paraId="2C1DC17D" w14:textId="77777777" w:rsidR="0094684E" w:rsidRPr="00FD0C36" w:rsidRDefault="00B2572B" w:rsidP="001D11DF">
      <w:pPr>
        <w:widowControl w:val="0"/>
        <w:jc w:val="right"/>
        <w:rPr>
          <w:rFonts w:ascii="GHEA Grapalat" w:hAnsi="GHEA Grapalat"/>
          <w:b/>
          <w:sz w:val="22"/>
          <w:szCs w:val="22"/>
        </w:rPr>
      </w:pPr>
      <w:r w:rsidRPr="00FD0C36">
        <w:rPr>
          <w:rFonts w:ascii="GHEA Grapalat" w:hAnsi="GHEA Grapalat"/>
          <w:sz w:val="22"/>
          <w:szCs w:val="22"/>
        </w:rPr>
        <w:t>М. П.</w:t>
      </w:r>
      <w:r w:rsidR="00A225D9" w:rsidRPr="00FD0C36">
        <w:rPr>
          <w:rFonts w:ascii="GHEA Grapalat" w:hAnsi="GHEA Grapalat"/>
          <w:b/>
          <w:sz w:val="22"/>
          <w:szCs w:val="22"/>
        </w:rPr>
        <w:t xml:space="preserve"> </w:t>
      </w:r>
    </w:p>
    <w:p w14:paraId="0C94AAC3" w14:textId="77777777" w:rsidR="00123294" w:rsidRPr="00FD0C36" w:rsidRDefault="00123294" w:rsidP="001D11DF">
      <w:pPr>
        <w:rPr>
          <w:rFonts w:ascii="GHEA Grapalat" w:hAnsi="GHEA Grapalat"/>
          <w:b/>
          <w:sz w:val="22"/>
          <w:szCs w:val="22"/>
        </w:rPr>
      </w:pPr>
      <w:r w:rsidRPr="00FD0C36">
        <w:rPr>
          <w:rFonts w:ascii="GHEA Grapalat" w:hAnsi="GHEA Grapalat"/>
          <w:b/>
          <w:sz w:val="22"/>
          <w:szCs w:val="22"/>
        </w:rPr>
        <w:br w:type="page"/>
      </w:r>
    </w:p>
    <w:p w14:paraId="3E679FDB" w14:textId="77777777" w:rsidR="00B048B2" w:rsidRPr="00FD0C36" w:rsidRDefault="00B048B2" w:rsidP="001D11DF">
      <w:pPr>
        <w:rPr>
          <w:rFonts w:ascii="GHEA Grapalat" w:hAnsi="GHEA Grapalat"/>
          <w:b/>
          <w:sz w:val="22"/>
          <w:szCs w:val="22"/>
        </w:rPr>
      </w:pPr>
    </w:p>
    <w:p w14:paraId="286C640F" w14:textId="77777777" w:rsidR="00D043C1" w:rsidRPr="00FD0C36" w:rsidRDefault="00D043C1" w:rsidP="001D11DF">
      <w:pPr>
        <w:pStyle w:val="Heading3"/>
        <w:keepNext w:val="0"/>
        <w:widowControl w:val="0"/>
        <w:spacing w:line="240" w:lineRule="auto"/>
        <w:ind w:firstLine="567"/>
        <w:jc w:val="right"/>
        <w:rPr>
          <w:rFonts w:ascii="GHEA Grapalat" w:hAnsi="GHEA Grapalat" w:cs="Arial"/>
          <w:b/>
          <w:i w:val="0"/>
          <w:sz w:val="22"/>
          <w:szCs w:val="22"/>
        </w:rPr>
      </w:pPr>
      <w:r w:rsidRPr="00FD0C36">
        <w:rPr>
          <w:rFonts w:ascii="GHEA Grapalat" w:hAnsi="GHEA Grapalat"/>
          <w:b/>
          <w:i w:val="0"/>
          <w:sz w:val="22"/>
          <w:szCs w:val="22"/>
        </w:rPr>
        <w:t>Приложение № 1</w:t>
      </w:r>
      <w:r w:rsidR="00EF5BF0" w:rsidRPr="00FD0C36">
        <w:rPr>
          <w:rFonts w:ascii="GHEA Grapalat" w:hAnsi="GHEA Grapalat"/>
          <w:b/>
          <w:i w:val="0"/>
          <w:sz w:val="22"/>
          <w:szCs w:val="22"/>
        </w:rPr>
        <w:t>.</w:t>
      </w:r>
      <w:r w:rsidRPr="00FD0C36">
        <w:rPr>
          <w:rFonts w:ascii="GHEA Grapalat" w:hAnsi="GHEA Grapalat"/>
          <w:b/>
          <w:i w:val="0"/>
          <w:sz w:val="22"/>
          <w:szCs w:val="22"/>
        </w:rPr>
        <w:t>1</w:t>
      </w:r>
    </w:p>
    <w:p w14:paraId="61476292" w14:textId="4CC47BF0" w:rsidR="00D043C1" w:rsidRPr="00FD0C36" w:rsidRDefault="00D043C1" w:rsidP="001D11DF">
      <w:pPr>
        <w:pStyle w:val="BodyTextIndent3"/>
        <w:widowControl w:val="0"/>
        <w:spacing w:line="240" w:lineRule="auto"/>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43524C" w:rsidRPr="00FD0C36">
        <w:rPr>
          <w:rFonts w:ascii="GHEA Grapalat" w:hAnsi="GHEA Grapalat"/>
          <w:b/>
          <w:sz w:val="24"/>
          <w:szCs w:val="24"/>
        </w:rPr>
        <w:t>запросе котировок</w:t>
      </w:r>
      <w:r w:rsidRPr="00FD0C36">
        <w:rPr>
          <w:rFonts w:ascii="GHEA Grapalat" w:hAnsi="GHEA Grapalat" w:cs="Arial"/>
          <w:b/>
          <w:sz w:val="22"/>
          <w:szCs w:val="22"/>
        </w:rPr>
        <w:br/>
      </w:r>
      <w:r w:rsidRPr="00FD0C36">
        <w:rPr>
          <w:rFonts w:ascii="GHEA Grapalat" w:hAnsi="GHEA Grapalat"/>
          <w:b/>
          <w:sz w:val="22"/>
          <w:szCs w:val="22"/>
        </w:rPr>
        <w:t xml:space="preserve">под кодом </w:t>
      </w:r>
      <w:r w:rsidR="008E114E" w:rsidRPr="00FD0C36">
        <w:rPr>
          <w:rFonts w:ascii="GHEA Grapalat" w:hAnsi="GHEA Grapalat"/>
          <w:b/>
          <w:sz w:val="22"/>
          <w:szCs w:val="22"/>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p>
    <w:p w14:paraId="0A9D740D" w14:textId="77777777" w:rsidR="00D043C1" w:rsidRPr="00FD0C36" w:rsidRDefault="00D043C1" w:rsidP="001D11DF">
      <w:pPr>
        <w:widowControl w:val="0"/>
        <w:ind w:left="567" w:right="565"/>
        <w:jc w:val="center"/>
        <w:rPr>
          <w:rFonts w:ascii="GHEA Grapalat" w:hAnsi="GHEA Grapalat"/>
          <w:b/>
          <w:sz w:val="22"/>
          <w:szCs w:val="22"/>
        </w:rPr>
      </w:pPr>
    </w:p>
    <w:p w14:paraId="5579D79C" w14:textId="77777777" w:rsidR="00D043C1" w:rsidRPr="00FD0C36" w:rsidRDefault="00D043C1" w:rsidP="001D11DF">
      <w:pPr>
        <w:pStyle w:val="Heading3"/>
        <w:keepNext w:val="0"/>
        <w:widowControl w:val="0"/>
        <w:spacing w:line="240" w:lineRule="auto"/>
        <w:ind w:left="567" w:right="565"/>
        <w:rPr>
          <w:rFonts w:ascii="GHEA Grapalat" w:hAnsi="GHEA Grapalat"/>
          <w:b/>
          <w:i w:val="0"/>
          <w:sz w:val="22"/>
          <w:szCs w:val="22"/>
        </w:rPr>
      </w:pPr>
      <w:r w:rsidRPr="00FD0C36">
        <w:rPr>
          <w:rFonts w:ascii="GHEA Grapalat" w:hAnsi="GHEA Grapalat"/>
          <w:b/>
          <w:i w:val="0"/>
          <w:sz w:val="22"/>
          <w:szCs w:val="22"/>
        </w:rPr>
        <w:t>ОПИСАНИЕ</w:t>
      </w:r>
    </w:p>
    <w:p w14:paraId="3E51610D" w14:textId="77777777" w:rsidR="00D043C1" w:rsidRPr="00FD0C36" w:rsidRDefault="005B2896" w:rsidP="001D11DF">
      <w:pPr>
        <w:pStyle w:val="Heading3"/>
        <w:keepNext w:val="0"/>
        <w:widowControl w:val="0"/>
        <w:spacing w:line="240" w:lineRule="auto"/>
        <w:ind w:left="567" w:right="565"/>
        <w:rPr>
          <w:rFonts w:ascii="GHEA Grapalat" w:hAnsi="GHEA Grapalat"/>
          <w:b/>
          <w:i w:val="0"/>
          <w:sz w:val="22"/>
          <w:szCs w:val="22"/>
        </w:rPr>
      </w:pPr>
      <w:r w:rsidRPr="00FD0C36">
        <w:rPr>
          <w:rFonts w:ascii="GHEA Grapalat" w:hAnsi="GHEA Grapalat"/>
          <w:b/>
          <w:i w:val="0"/>
          <w:sz w:val="22"/>
          <w:szCs w:val="22"/>
        </w:rPr>
        <w:t>приборов и оборудования</w:t>
      </w:r>
    </w:p>
    <w:p w14:paraId="53050058" w14:textId="77777777" w:rsidR="00D043C1" w:rsidRPr="00FD0C36" w:rsidRDefault="00D043C1" w:rsidP="001D11DF">
      <w:pPr>
        <w:pStyle w:val="Heading3"/>
        <w:keepNext w:val="0"/>
        <w:widowControl w:val="0"/>
        <w:spacing w:line="240" w:lineRule="auto"/>
        <w:ind w:left="567" w:right="565"/>
        <w:rPr>
          <w:rFonts w:ascii="GHEA Grapalat" w:hAnsi="GHEA Grapalat" w:cs="Arial"/>
          <w:sz w:val="22"/>
          <w:szCs w:val="22"/>
        </w:rPr>
      </w:pPr>
    </w:p>
    <w:p w14:paraId="01EB1AE5" w14:textId="77777777" w:rsidR="00D043C1" w:rsidRPr="00FD0C36" w:rsidRDefault="00D043C1" w:rsidP="001D11DF">
      <w:pPr>
        <w:widowControl w:val="0"/>
        <w:jc w:val="both"/>
        <w:rPr>
          <w:rFonts w:ascii="GHEA Grapalat" w:hAnsi="GHEA Grapalat"/>
          <w:sz w:val="22"/>
          <w:szCs w:val="22"/>
        </w:rPr>
      </w:pPr>
      <w:r w:rsidRPr="00FD0C36">
        <w:rPr>
          <w:rFonts w:ascii="GHEA Grapalat" w:hAnsi="GHEA Grapalat"/>
          <w:sz w:val="22"/>
          <w:szCs w:val="22"/>
        </w:rPr>
        <w:t xml:space="preserve">_____________________________,                               в качестве участника в </w:t>
      </w:r>
    </w:p>
    <w:p w14:paraId="33737E63" w14:textId="77777777" w:rsidR="00D043C1" w:rsidRPr="00FD0C36" w:rsidRDefault="00D043C1" w:rsidP="001D11DF">
      <w:pPr>
        <w:widowControl w:val="0"/>
        <w:jc w:val="both"/>
        <w:rPr>
          <w:rFonts w:ascii="GHEA Grapalat" w:hAnsi="GHEA Grapalat" w:cs="Arial"/>
          <w:sz w:val="22"/>
          <w:szCs w:val="22"/>
          <w:u w:val="single"/>
        </w:rPr>
      </w:pPr>
      <w:r w:rsidRPr="00FD0C36">
        <w:rPr>
          <w:rFonts w:ascii="GHEA Grapalat" w:hAnsi="GHEA Grapalat"/>
          <w:sz w:val="22"/>
          <w:szCs w:val="22"/>
        </w:rPr>
        <w:t>наименование участника</w:t>
      </w:r>
    </w:p>
    <w:p w14:paraId="70C46279" w14:textId="52AD17B1" w:rsidR="00D043C1" w:rsidRPr="00FD0C36" w:rsidRDefault="00D043C1" w:rsidP="001D11DF">
      <w:pPr>
        <w:widowControl w:val="0"/>
        <w:jc w:val="both"/>
        <w:rPr>
          <w:rFonts w:ascii="GHEA Grapalat" w:hAnsi="GHEA Grapalat"/>
          <w:sz w:val="22"/>
          <w:szCs w:val="22"/>
        </w:rPr>
      </w:pPr>
      <w:r w:rsidRPr="00FD0C36">
        <w:rPr>
          <w:rFonts w:ascii="GHEA Grapalat" w:hAnsi="GHEA Grapalat"/>
          <w:sz w:val="22"/>
          <w:szCs w:val="22"/>
        </w:rPr>
        <w:t xml:space="preserve">рамках </w:t>
      </w:r>
      <w:r w:rsidR="006305C8" w:rsidRPr="00FD0C36">
        <w:rPr>
          <w:rFonts w:ascii="GHEA Grapalat" w:hAnsi="GHEA Grapalat"/>
          <w:sz w:val="22"/>
          <w:szCs w:val="22"/>
        </w:rPr>
        <w:t>запросе котировока</w:t>
      </w:r>
      <w:r w:rsidRPr="00FD0C36">
        <w:rPr>
          <w:rFonts w:ascii="GHEA Grapalat" w:hAnsi="GHEA Grapalat"/>
          <w:sz w:val="22"/>
          <w:szCs w:val="22"/>
        </w:rPr>
        <w:t xml:space="preserve"> под кодом </w:t>
      </w:r>
      <w:r w:rsidR="008E114E" w:rsidRPr="00FD0C36">
        <w:rPr>
          <w:rFonts w:ascii="GHEA Grapalat" w:hAnsi="GHEA Grapalat"/>
          <w:sz w:val="22"/>
          <w:szCs w:val="22"/>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r w:rsidR="000C54E8" w:rsidRPr="00FD0C36">
        <w:rPr>
          <w:rFonts w:ascii="GHEA Grapalat" w:hAnsi="GHEA Grapalat"/>
          <w:i/>
          <w:sz w:val="22"/>
          <w:szCs w:val="22"/>
        </w:rPr>
        <w:t xml:space="preserve"> </w:t>
      </w:r>
      <w:r w:rsidRPr="00FD0C36">
        <w:rPr>
          <w:rFonts w:ascii="GHEA Grapalat" w:hAnsi="GHEA Grapalat"/>
          <w:sz w:val="22"/>
          <w:szCs w:val="22"/>
        </w:rPr>
        <w:t>ниже по лотам представляет описани</w:t>
      </w:r>
      <w:r w:rsidR="00BC50BB" w:rsidRPr="00FD0C36">
        <w:rPr>
          <w:rFonts w:ascii="GHEA Grapalat" w:hAnsi="GHEA Grapalat"/>
          <w:sz w:val="22"/>
          <w:szCs w:val="22"/>
        </w:rPr>
        <w:t>я</w:t>
      </w:r>
      <w:r w:rsidRPr="00FD0C36">
        <w:rPr>
          <w:rFonts w:ascii="GHEA Grapalat" w:hAnsi="GHEA Grapalat"/>
          <w:sz w:val="22"/>
          <w:szCs w:val="22"/>
        </w:rPr>
        <w:t xml:space="preserve"> предлагаем</w:t>
      </w:r>
      <w:r w:rsidR="000976D7" w:rsidRPr="00FD0C36">
        <w:rPr>
          <w:rFonts w:ascii="GHEA Grapalat" w:hAnsi="GHEA Grapalat"/>
          <w:sz w:val="22"/>
          <w:szCs w:val="22"/>
        </w:rPr>
        <w:t>ых</w:t>
      </w:r>
      <w:r w:rsidRPr="00FD0C36">
        <w:rPr>
          <w:rFonts w:ascii="GHEA Grapalat" w:hAnsi="GHEA Grapalat"/>
          <w:sz w:val="22"/>
          <w:szCs w:val="22"/>
        </w:rPr>
        <w:t xml:space="preserve"> им </w:t>
      </w:r>
      <w:r w:rsidR="00BC50BB" w:rsidRPr="00FD0C36">
        <w:rPr>
          <w:rFonts w:ascii="GHEA Grapalat" w:hAnsi="GHEA Grapalat"/>
          <w:sz w:val="22"/>
          <w:szCs w:val="22"/>
        </w:rPr>
        <w:t>приборов и оборудования</w:t>
      </w:r>
      <w:r w:rsidRPr="00FD0C36">
        <w:rPr>
          <w:rFonts w:ascii="GHEA Grapalat" w:hAnsi="GHEA Grapalat"/>
          <w:sz w:val="22"/>
          <w:szCs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FD0C36" w:rsidRPr="00FD0C36" w14:paraId="618FE8D1" w14:textId="77777777" w:rsidTr="00412165">
        <w:tc>
          <w:tcPr>
            <w:tcW w:w="1242" w:type="dxa"/>
            <w:vMerge w:val="restart"/>
            <w:vAlign w:val="center"/>
          </w:tcPr>
          <w:p w14:paraId="3902A9E1" w14:textId="77777777" w:rsidR="00EE1022" w:rsidRPr="00FD0C36" w:rsidRDefault="00EE1022" w:rsidP="001D11DF">
            <w:pPr>
              <w:widowControl w:val="0"/>
              <w:jc w:val="center"/>
              <w:rPr>
                <w:rFonts w:ascii="GHEA Grapalat" w:hAnsi="GHEA Grapalat"/>
                <w:b/>
                <w:sz w:val="22"/>
                <w:szCs w:val="22"/>
              </w:rPr>
            </w:pPr>
          </w:p>
          <w:p w14:paraId="363BE233" w14:textId="77777777" w:rsidR="00D043C1" w:rsidRPr="00FD0C36" w:rsidRDefault="00D043C1" w:rsidP="001D11DF">
            <w:pPr>
              <w:widowControl w:val="0"/>
              <w:jc w:val="center"/>
              <w:rPr>
                <w:rFonts w:ascii="GHEA Grapalat" w:hAnsi="GHEA Grapalat"/>
                <w:b/>
                <w:bCs/>
                <w:sz w:val="22"/>
                <w:szCs w:val="22"/>
              </w:rPr>
            </w:pPr>
            <w:r w:rsidRPr="00FD0C36">
              <w:rPr>
                <w:rFonts w:ascii="GHEA Grapalat" w:hAnsi="GHEA Grapalat"/>
                <w:b/>
                <w:sz w:val="22"/>
                <w:szCs w:val="22"/>
              </w:rPr>
              <w:t>Номер лота</w:t>
            </w:r>
          </w:p>
        </w:tc>
        <w:tc>
          <w:tcPr>
            <w:tcW w:w="8931" w:type="dxa"/>
            <w:gridSpan w:val="6"/>
            <w:vAlign w:val="center"/>
          </w:tcPr>
          <w:p w14:paraId="3261809E" w14:textId="77777777" w:rsidR="00D043C1" w:rsidRPr="00FD0C36" w:rsidRDefault="00D043C1" w:rsidP="001D11DF">
            <w:pPr>
              <w:widowControl w:val="0"/>
              <w:jc w:val="center"/>
              <w:rPr>
                <w:rFonts w:ascii="GHEA Grapalat" w:hAnsi="GHEA Grapalat"/>
                <w:b/>
                <w:bCs/>
                <w:sz w:val="22"/>
                <w:szCs w:val="22"/>
                <w:lang w:val="en-US"/>
              </w:rPr>
            </w:pPr>
            <w:r w:rsidRPr="00FD0C36">
              <w:rPr>
                <w:rFonts w:ascii="GHEA Grapalat" w:hAnsi="GHEA Grapalat"/>
                <w:b/>
                <w:sz w:val="22"/>
                <w:szCs w:val="22"/>
              </w:rPr>
              <w:t>Предлагаемы</w:t>
            </w:r>
            <w:r w:rsidR="000976D7" w:rsidRPr="00FD0C36">
              <w:rPr>
                <w:rFonts w:ascii="GHEA Grapalat" w:hAnsi="GHEA Grapalat"/>
                <w:b/>
                <w:sz w:val="22"/>
                <w:szCs w:val="22"/>
              </w:rPr>
              <w:t>е</w:t>
            </w:r>
            <w:r w:rsidRPr="00FD0C36">
              <w:rPr>
                <w:rFonts w:ascii="GHEA Grapalat" w:hAnsi="GHEA Grapalat"/>
                <w:b/>
                <w:sz w:val="22"/>
                <w:szCs w:val="22"/>
              </w:rPr>
              <w:t xml:space="preserve"> </w:t>
            </w:r>
            <w:r w:rsidR="00C03625" w:rsidRPr="00FD0C36">
              <w:rPr>
                <w:rFonts w:ascii="GHEA Grapalat" w:hAnsi="GHEA Grapalat"/>
                <w:b/>
                <w:sz w:val="22"/>
                <w:szCs w:val="22"/>
              </w:rPr>
              <w:t>приборы и оборудование</w:t>
            </w:r>
          </w:p>
        </w:tc>
      </w:tr>
      <w:tr w:rsidR="00FD0C36" w:rsidRPr="00FD0C36" w14:paraId="60EBF2A9" w14:textId="77777777" w:rsidTr="00412165">
        <w:trPr>
          <w:trHeight w:val="696"/>
        </w:trPr>
        <w:tc>
          <w:tcPr>
            <w:tcW w:w="1242" w:type="dxa"/>
            <w:vMerge/>
            <w:vAlign w:val="center"/>
          </w:tcPr>
          <w:p w14:paraId="68E37556" w14:textId="77777777" w:rsidR="00786EB3" w:rsidRPr="00FD0C36" w:rsidRDefault="00786EB3" w:rsidP="001D11DF">
            <w:pPr>
              <w:widowControl w:val="0"/>
              <w:jc w:val="center"/>
              <w:rPr>
                <w:rFonts w:ascii="GHEA Grapalat" w:hAnsi="GHEA Grapalat"/>
                <w:b/>
                <w:bCs/>
                <w:sz w:val="22"/>
                <w:szCs w:val="22"/>
              </w:rPr>
            </w:pPr>
          </w:p>
        </w:tc>
        <w:tc>
          <w:tcPr>
            <w:tcW w:w="1363" w:type="dxa"/>
            <w:vAlign w:val="center"/>
          </w:tcPr>
          <w:p w14:paraId="79195528" w14:textId="77777777" w:rsidR="00786EB3" w:rsidRPr="00FD0C36" w:rsidRDefault="00786EB3" w:rsidP="001D11DF">
            <w:pPr>
              <w:widowControl w:val="0"/>
              <w:jc w:val="center"/>
              <w:rPr>
                <w:rFonts w:ascii="GHEA Grapalat" w:hAnsi="GHEA Grapalat"/>
                <w:b/>
                <w:sz w:val="22"/>
                <w:szCs w:val="22"/>
              </w:rPr>
            </w:pPr>
            <w:r w:rsidRPr="00FD0C36">
              <w:rPr>
                <w:rFonts w:ascii="GHEA Grapalat" w:hAnsi="GHEA Grapalat"/>
                <w:b/>
                <w:sz w:val="22"/>
                <w:szCs w:val="22"/>
              </w:rPr>
              <w:t>фирменное</w:t>
            </w:r>
          </w:p>
          <w:p w14:paraId="5BE4D578" w14:textId="77777777" w:rsidR="00786EB3" w:rsidRPr="00FD0C36" w:rsidRDefault="00786EB3" w:rsidP="001D11DF">
            <w:pPr>
              <w:widowControl w:val="0"/>
              <w:jc w:val="center"/>
              <w:rPr>
                <w:rFonts w:ascii="GHEA Grapalat" w:hAnsi="GHEA Grapalat"/>
                <w:b/>
                <w:bCs/>
                <w:sz w:val="22"/>
                <w:szCs w:val="22"/>
              </w:rPr>
            </w:pPr>
            <w:r w:rsidRPr="00FD0C36">
              <w:rPr>
                <w:rFonts w:ascii="GHEA Grapalat" w:hAnsi="GHEA Grapalat"/>
                <w:b/>
                <w:sz w:val="22"/>
                <w:szCs w:val="22"/>
              </w:rPr>
              <w:t>наименование</w:t>
            </w:r>
          </w:p>
        </w:tc>
        <w:tc>
          <w:tcPr>
            <w:tcW w:w="1335" w:type="dxa"/>
            <w:vAlign w:val="center"/>
          </w:tcPr>
          <w:p w14:paraId="74DE32D5" w14:textId="77777777" w:rsidR="00786EB3" w:rsidRPr="00FD0C36" w:rsidRDefault="00786EB3" w:rsidP="001D11DF">
            <w:pPr>
              <w:widowControl w:val="0"/>
              <w:jc w:val="center"/>
              <w:rPr>
                <w:rFonts w:ascii="GHEA Grapalat" w:hAnsi="GHEA Grapalat"/>
                <w:b/>
                <w:bCs/>
                <w:sz w:val="22"/>
                <w:szCs w:val="22"/>
              </w:rPr>
            </w:pPr>
            <w:r w:rsidRPr="00FD0C36">
              <w:rPr>
                <w:rFonts w:ascii="GHEA Grapalat" w:hAnsi="GHEA Grapalat"/>
                <w:b/>
                <w:sz w:val="22"/>
                <w:szCs w:val="22"/>
              </w:rPr>
              <w:t>товарный знак</w:t>
            </w:r>
          </w:p>
        </w:tc>
        <w:tc>
          <w:tcPr>
            <w:tcW w:w="1325" w:type="dxa"/>
            <w:vAlign w:val="center"/>
          </w:tcPr>
          <w:p w14:paraId="0B511835" w14:textId="77777777" w:rsidR="00786EB3" w:rsidRPr="00FD0C36" w:rsidRDefault="00786EB3" w:rsidP="001D11DF">
            <w:pPr>
              <w:widowControl w:val="0"/>
              <w:jc w:val="center"/>
              <w:rPr>
                <w:rFonts w:ascii="GHEA Grapalat" w:hAnsi="GHEA Grapalat"/>
                <w:b/>
                <w:bCs/>
                <w:sz w:val="22"/>
                <w:szCs w:val="22"/>
                <w:lang w:val="hy-AM"/>
              </w:rPr>
            </w:pPr>
            <w:r w:rsidRPr="00FD0C36">
              <w:rPr>
                <w:rFonts w:ascii="GHEA Grapalat" w:hAnsi="GHEA Grapalat"/>
                <w:b/>
                <w:bCs/>
                <w:sz w:val="22"/>
                <w:szCs w:val="22"/>
              </w:rPr>
              <w:t>марка</w:t>
            </w:r>
          </w:p>
        </w:tc>
        <w:tc>
          <w:tcPr>
            <w:tcW w:w="1716" w:type="dxa"/>
            <w:vAlign w:val="center"/>
          </w:tcPr>
          <w:p w14:paraId="411A626D" w14:textId="77777777" w:rsidR="00786EB3" w:rsidRPr="00FD0C36" w:rsidRDefault="00786EB3" w:rsidP="001D11DF">
            <w:pPr>
              <w:widowControl w:val="0"/>
              <w:jc w:val="center"/>
              <w:rPr>
                <w:rFonts w:ascii="GHEA Grapalat" w:hAnsi="GHEA Grapalat"/>
                <w:b/>
                <w:bCs/>
                <w:sz w:val="22"/>
                <w:szCs w:val="22"/>
              </w:rPr>
            </w:pPr>
            <w:r w:rsidRPr="00FD0C36">
              <w:rPr>
                <w:rFonts w:ascii="GHEA Grapalat" w:hAnsi="GHEA Grapalat"/>
                <w:b/>
                <w:sz w:val="22"/>
                <w:szCs w:val="22"/>
              </w:rPr>
              <w:t>наименование производителя</w:t>
            </w:r>
          </w:p>
        </w:tc>
        <w:tc>
          <w:tcPr>
            <w:tcW w:w="1721" w:type="dxa"/>
            <w:vAlign w:val="center"/>
          </w:tcPr>
          <w:p w14:paraId="2C3EB9C7" w14:textId="77777777" w:rsidR="00786EB3" w:rsidRPr="00FD0C36" w:rsidRDefault="00786EB3" w:rsidP="001D11DF">
            <w:pPr>
              <w:widowControl w:val="0"/>
              <w:jc w:val="center"/>
              <w:rPr>
                <w:rFonts w:ascii="GHEA Grapalat" w:hAnsi="GHEA Grapalat"/>
                <w:b/>
                <w:bCs/>
                <w:sz w:val="22"/>
                <w:szCs w:val="22"/>
              </w:rPr>
            </w:pPr>
            <w:r w:rsidRPr="00FD0C36">
              <w:rPr>
                <w:rFonts w:ascii="GHEA Grapalat" w:hAnsi="GHEA Grapalat"/>
                <w:b/>
                <w:sz w:val="22"/>
                <w:szCs w:val="22"/>
              </w:rPr>
              <w:t>технические характеристики</w:t>
            </w:r>
          </w:p>
        </w:tc>
        <w:tc>
          <w:tcPr>
            <w:tcW w:w="1471" w:type="dxa"/>
            <w:vAlign w:val="center"/>
          </w:tcPr>
          <w:p w14:paraId="7D69DA63" w14:textId="77777777" w:rsidR="00786EB3" w:rsidRPr="00FD0C36" w:rsidRDefault="00786EB3" w:rsidP="001D11DF">
            <w:pPr>
              <w:widowControl w:val="0"/>
              <w:jc w:val="center"/>
              <w:rPr>
                <w:rFonts w:ascii="GHEA Grapalat" w:hAnsi="GHEA Grapalat"/>
                <w:b/>
                <w:bCs/>
                <w:sz w:val="22"/>
                <w:szCs w:val="22"/>
              </w:rPr>
            </w:pPr>
            <w:r w:rsidRPr="00FD0C36">
              <w:rPr>
                <w:rFonts w:ascii="GHEA Grapalat" w:hAnsi="GHEA Grapalat"/>
                <w:b/>
                <w:sz w:val="22"/>
                <w:szCs w:val="22"/>
              </w:rPr>
              <w:t>гарантийные сроки</w:t>
            </w:r>
          </w:p>
        </w:tc>
      </w:tr>
      <w:tr w:rsidR="00FD0C36" w:rsidRPr="00FD0C36" w14:paraId="4BCE66DC" w14:textId="77777777" w:rsidTr="00412165">
        <w:tc>
          <w:tcPr>
            <w:tcW w:w="1242" w:type="dxa"/>
          </w:tcPr>
          <w:p w14:paraId="56C93069"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363" w:type="dxa"/>
          </w:tcPr>
          <w:p w14:paraId="7F52FF03"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335" w:type="dxa"/>
          </w:tcPr>
          <w:p w14:paraId="2E0E123F"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325" w:type="dxa"/>
          </w:tcPr>
          <w:p w14:paraId="6CDED3F9"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716" w:type="dxa"/>
          </w:tcPr>
          <w:p w14:paraId="3B76F689"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721" w:type="dxa"/>
          </w:tcPr>
          <w:p w14:paraId="5DDCC201"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471" w:type="dxa"/>
          </w:tcPr>
          <w:p w14:paraId="790B9134"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r>
      <w:tr w:rsidR="00FD0C36" w:rsidRPr="00FD0C36" w14:paraId="4E702CD5" w14:textId="77777777" w:rsidTr="00412165">
        <w:tc>
          <w:tcPr>
            <w:tcW w:w="1242" w:type="dxa"/>
          </w:tcPr>
          <w:p w14:paraId="484CE036"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363" w:type="dxa"/>
          </w:tcPr>
          <w:p w14:paraId="48424CBC"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335" w:type="dxa"/>
          </w:tcPr>
          <w:p w14:paraId="3286AF53"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325" w:type="dxa"/>
          </w:tcPr>
          <w:p w14:paraId="7400D39F"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716" w:type="dxa"/>
          </w:tcPr>
          <w:p w14:paraId="5EC37E1C"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721" w:type="dxa"/>
          </w:tcPr>
          <w:p w14:paraId="0CC9E20D"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471" w:type="dxa"/>
          </w:tcPr>
          <w:p w14:paraId="37F1B316"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r>
      <w:tr w:rsidR="00786EB3" w:rsidRPr="00FD0C36" w14:paraId="4CC3FEA9" w14:textId="77777777" w:rsidTr="00412165">
        <w:tc>
          <w:tcPr>
            <w:tcW w:w="1242" w:type="dxa"/>
          </w:tcPr>
          <w:p w14:paraId="4074B90D"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363" w:type="dxa"/>
          </w:tcPr>
          <w:p w14:paraId="58EC011C"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335" w:type="dxa"/>
          </w:tcPr>
          <w:p w14:paraId="70F383C2"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325" w:type="dxa"/>
          </w:tcPr>
          <w:p w14:paraId="49129B98"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716" w:type="dxa"/>
          </w:tcPr>
          <w:p w14:paraId="69E7E245"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721" w:type="dxa"/>
          </w:tcPr>
          <w:p w14:paraId="7FE058EA"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c>
          <w:tcPr>
            <w:tcW w:w="1471" w:type="dxa"/>
          </w:tcPr>
          <w:p w14:paraId="5CBFFFC5" w14:textId="77777777" w:rsidR="00786EB3" w:rsidRPr="00FD0C36" w:rsidRDefault="00786EB3" w:rsidP="001D11DF">
            <w:pPr>
              <w:pStyle w:val="Heading3"/>
              <w:keepNext w:val="0"/>
              <w:widowControl w:val="0"/>
              <w:spacing w:line="240" w:lineRule="auto"/>
              <w:jc w:val="left"/>
              <w:rPr>
                <w:rFonts w:ascii="GHEA Grapalat" w:hAnsi="GHEA Grapalat"/>
                <w:b/>
                <w:sz w:val="22"/>
                <w:szCs w:val="22"/>
              </w:rPr>
            </w:pPr>
          </w:p>
        </w:tc>
      </w:tr>
    </w:tbl>
    <w:p w14:paraId="160D67EC" w14:textId="77777777" w:rsidR="00D043C1" w:rsidRPr="00FD0C36" w:rsidRDefault="00D043C1" w:rsidP="001D11DF">
      <w:pPr>
        <w:widowControl w:val="0"/>
        <w:tabs>
          <w:tab w:val="left" w:pos="6804"/>
        </w:tabs>
        <w:jc w:val="center"/>
        <w:rPr>
          <w:rFonts w:ascii="GHEA Grapalat" w:hAnsi="GHEA Grapalat"/>
          <w:sz w:val="22"/>
          <w:szCs w:val="22"/>
          <w:lang w:val="en-US"/>
        </w:rPr>
      </w:pPr>
    </w:p>
    <w:p w14:paraId="1B588A00" w14:textId="77777777" w:rsidR="00D043C1" w:rsidRPr="00FD0C36" w:rsidRDefault="00D043C1" w:rsidP="001D11DF">
      <w:pPr>
        <w:widowControl w:val="0"/>
        <w:tabs>
          <w:tab w:val="left" w:pos="6804"/>
        </w:tabs>
        <w:jc w:val="center"/>
        <w:rPr>
          <w:rFonts w:ascii="GHEA Grapalat" w:hAnsi="GHEA Grapalat"/>
          <w:sz w:val="22"/>
          <w:szCs w:val="22"/>
        </w:rPr>
      </w:pPr>
      <w:r w:rsidRPr="00FD0C36">
        <w:rPr>
          <w:rFonts w:ascii="GHEA Grapalat" w:hAnsi="GHEA Grapalat"/>
          <w:sz w:val="22"/>
          <w:szCs w:val="22"/>
        </w:rPr>
        <w:t>_________________________________________________</w:t>
      </w:r>
      <w:r w:rsidRPr="00FD0C36">
        <w:rPr>
          <w:rFonts w:ascii="GHEA Grapalat" w:hAnsi="GHEA Grapalat"/>
          <w:sz w:val="22"/>
          <w:szCs w:val="22"/>
        </w:rPr>
        <w:tab/>
        <w:t>_________________</w:t>
      </w:r>
    </w:p>
    <w:p w14:paraId="2EB2DD7F" w14:textId="77777777" w:rsidR="00D043C1" w:rsidRPr="00FD0C36" w:rsidRDefault="00D043C1" w:rsidP="001D11DF">
      <w:pPr>
        <w:widowControl w:val="0"/>
        <w:tabs>
          <w:tab w:val="left" w:pos="7513"/>
        </w:tabs>
        <w:ind w:left="709"/>
        <w:jc w:val="both"/>
        <w:rPr>
          <w:rFonts w:ascii="GHEA Grapalat" w:hAnsi="GHEA Grapalat" w:cs="Arial"/>
          <w:sz w:val="22"/>
          <w:szCs w:val="22"/>
        </w:rPr>
      </w:pPr>
      <w:r w:rsidRPr="00FD0C36">
        <w:rPr>
          <w:rFonts w:ascii="GHEA Grapalat" w:hAnsi="GHEA Grapalat"/>
          <w:sz w:val="22"/>
          <w:szCs w:val="22"/>
        </w:rPr>
        <w:t>наименование участника (должность, имя, фамилия руководителя</w:t>
      </w:r>
      <w:r w:rsidRPr="00FD0C36">
        <w:rPr>
          <w:rFonts w:ascii="GHEA Grapalat" w:hAnsi="GHEA Grapalat"/>
          <w:sz w:val="22"/>
          <w:szCs w:val="22"/>
        </w:rPr>
        <w:tab/>
        <w:t>подпись</w:t>
      </w:r>
    </w:p>
    <w:p w14:paraId="1EE80D28" w14:textId="77777777" w:rsidR="00D043C1" w:rsidRPr="00FD0C36" w:rsidRDefault="00D043C1" w:rsidP="001D11DF">
      <w:pPr>
        <w:widowControl w:val="0"/>
        <w:jc w:val="right"/>
        <w:rPr>
          <w:rFonts w:ascii="GHEA Grapalat" w:hAnsi="GHEA Grapalat"/>
          <w:sz w:val="22"/>
          <w:szCs w:val="22"/>
        </w:rPr>
      </w:pPr>
    </w:p>
    <w:p w14:paraId="474D7DF7" w14:textId="77777777" w:rsidR="00D043C1" w:rsidRPr="00FD0C36" w:rsidRDefault="00D043C1" w:rsidP="001D11DF">
      <w:pPr>
        <w:widowControl w:val="0"/>
        <w:jc w:val="right"/>
        <w:rPr>
          <w:rFonts w:ascii="GHEA Grapalat" w:hAnsi="GHEA Grapalat"/>
          <w:sz w:val="22"/>
          <w:szCs w:val="22"/>
        </w:rPr>
      </w:pPr>
      <w:r w:rsidRPr="00FD0C36">
        <w:rPr>
          <w:rFonts w:ascii="GHEA Grapalat" w:hAnsi="GHEA Grapalat"/>
          <w:sz w:val="22"/>
          <w:szCs w:val="22"/>
        </w:rPr>
        <w:t>М. П.</w:t>
      </w:r>
    </w:p>
    <w:p w14:paraId="02E63CAF" w14:textId="77777777" w:rsidR="00D043C1" w:rsidRPr="00FD0C36" w:rsidRDefault="00D043C1" w:rsidP="001D11DF">
      <w:pPr>
        <w:rPr>
          <w:rFonts w:ascii="GHEA Grapalat" w:hAnsi="GHEA Grapalat"/>
          <w:sz w:val="22"/>
          <w:szCs w:val="22"/>
        </w:rPr>
      </w:pPr>
      <w:r w:rsidRPr="00FD0C36">
        <w:rPr>
          <w:rFonts w:ascii="GHEA Grapalat" w:hAnsi="GHEA Grapalat"/>
          <w:sz w:val="22"/>
          <w:szCs w:val="22"/>
        </w:rPr>
        <w:br w:type="page"/>
      </w:r>
    </w:p>
    <w:p w14:paraId="55B2B1C8" w14:textId="77777777" w:rsidR="00B2572B" w:rsidRPr="00FD0C36" w:rsidRDefault="00B2572B" w:rsidP="001D11DF">
      <w:pPr>
        <w:pStyle w:val="BodyTextIndent3"/>
        <w:widowControl w:val="0"/>
        <w:spacing w:line="240" w:lineRule="auto"/>
        <w:ind w:firstLine="0"/>
        <w:jc w:val="right"/>
        <w:rPr>
          <w:rFonts w:ascii="GHEA Grapalat" w:hAnsi="GHEA Grapalat" w:cs="Arial"/>
          <w:b/>
          <w:sz w:val="22"/>
          <w:szCs w:val="22"/>
        </w:rPr>
      </w:pPr>
      <w:r w:rsidRPr="00FD0C36">
        <w:rPr>
          <w:rFonts w:ascii="GHEA Grapalat" w:hAnsi="GHEA Grapalat"/>
          <w:b/>
          <w:sz w:val="22"/>
          <w:szCs w:val="22"/>
        </w:rPr>
        <w:lastRenderedPageBreak/>
        <w:t xml:space="preserve">Приложение № </w:t>
      </w:r>
      <w:r w:rsidR="00B048B2" w:rsidRPr="00FD0C36">
        <w:rPr>
          <w:rFonts w:ascii="GHEA Grapalat" w:hAnsi="GHEA Grapalat"/>
          <w:b/>
          <w:sz w:val="22"/>
          <w:szCs w:val="22"/>
        </w:rPr>
        <w:t>2</w:t>
      </w:r>
    </w:p>
    <w:p w14:paraId="435B25F1" w14:textId="2E5F7BCB" w:rsidR="00B2572B" w:rsidRPr="00FD0C36" w:rsidRDefault="00B2572B" w:rsidP="001D11DF">
      <w:pPr>
        <w:pStyle w:val="BodyTextIndent3"/>
        <w:widowControl w:val="0"/>
        <w:spacing w:line="240" w:lineRule="auto"/>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1E690A" w:rsidRPr="00FD0C36">
        <w:rPr>
          <w:rFonts w:ascii="GHEA Grapalat" w:hAnsi="GHEA Grapalat"/>
          <w:b/>
          <w:sz w:val="22"/>
          <w:szCs w:val="22"/>
        </w:rPr>
        <w:t>запросе котировок</w:t>
      </w:r>
      <w:r w:rsidR="005744FC" w:rsidRPr="00FD0C36">
        <w:rPr>
          <w:rFonts w:ascii="GHEA Grapalat" w:hAnsi="GHEA Grapalat" w:cs="Arial"/>
          <w:b/>
          <w:sz w:val="22"/>
          <w:szCs w:val="22"/>
        </w:rPr>
        <w:br/>
      </w:r>
      <w:r w:rsidRPr="00FD0C36">
        <w:rPr>
          <w:rFonts w:ascii="GHEA Grapalat" w:hAnsi="GHEA Grapalat"/>
          <w:b/>
          <w:sz w:val="22"/>
          <w:szCs w:val="22"/>
        </w:rPr>
        <w:t xml:space="preserve">под кодом </w:t>
      </w:r>
      <w:r w:rsidR="008E114E" w:rsidRPr="00FD0C36">
        <w:rPr>
          <w:rFonts w:ascii="GHEA Grapalat" w:hAnsi="GHEA Grapalat"/>
          <w:b/>
          <w:sz w:val="22"/>
          <w:szCs w:val="22"/>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p>
    <w:p w14:paraId="1ACB68B1" w14:textId="77777777" w:rsidR="00B2572B" w:rsidRPr="00FD0C36" w:rsidRDefault="00B2572B" w:rsidP="001D11DF">
      <w:pPr>
        <w:widowControl w:val="0"/>
        <w:ind w:firstLine="567"/>
        <w:jc w:val="center"/>
        <w:rPr>
          <w:rFonts w:ascii="GHEA Grapalat" w:hAnsi="GHEA Grapalat"/>
          <w:sz w:val="22"/>
          <w:szCs w:val="22"/>
        </w:rPr>
      </w:pPr>
    </w:p>
    <w:p w14:paraId="087C157D" w14:textId="77777777" w:rsidR="00B2572B" w:rsidRPr="00FD0C36" w:rsidRDefault="00B2572B" w:rsidP="001D11DF">
      <w:pPr>
        <w:widowControl w:val="0"/>
        <w:ind w:left="-66"/>
        <w:jc w:val="center"/>
        <w:rPr>
          <w:rFonts w:ascii="GHEA Grapalat" w:hAnsi="GHEA Grapalat"/>
          <w:b/>
          <w:sz w:val="22"/>
          <w:szCs w:val="22"/>
        </w:rPr>
      </w:pPr>
      <w:r w:rsidRPr="00FD0C36">
        <w:rPr>
          <w:rFonts w:ascii="GHEA Grapalat" w:hAnsi="GHEA Grapalat"/>
          <w:b/>
          <w:sz w:val="22"/>
          <w:szCs w:val="22"/>
        </w:rPr>
        <w:t>ЦЕНОВОЕ ПРЕДЛОЖЕНИЕ</w:t>
      </w:r>
    </w:p>
    <w:p w14:paraId="1B50FEF4" w14:textId="77777777" w:rsidR="00B2572B" w:rsidRPr="00FD0C36" w:rsidRDefault="00B2572B" w:rsidP="001D11DF">
      <w:pPr>
        <w:widowControl w:val="0"/>
        <w:ind w:firstLine="567"/>
        <w:jc w:val="center"/>
        <w:rPr>
          <w:rFonts w:ascii="GHEA Grapalat" w:hAnsi="GHEA Grapalat"/>
          <w:sz w:val="22"/>
          <w:szCs w:val="22"/>
        </w:rPr>
      </w:pPr>
    </w:p>
    <w:p w14:paraId="0D51A65E" w14:textId="612B5A80" w:rsidR="005744FC" w:rsidRPr="00FD0C36" w:rsidRDefault="00B2572B" w:rsidP="001D11DF">
      <w:pPr>
        <w:widowControl w:val="0"/>
        <w:ind w:firstLine="567"/>
        <w:jc w:val="both"/>
        <w:rPr>
          <w:rFonts w:ascii="GHEA Grapalat" w:hAnsi="GHEA Grapalat"/>
          <w:sz w:val="22"/>
          <w:szCs w:val="22"/>
        </w:rPr>
      </w:pPr>
      <w:r w:rsidRPr="00FD0C36">
        <w:rPr>
          <w:rFonts w:ascii="GHEA Grapalat" w:hAnsi="GHEA Grapalat"/>
          <w:spacing w:val="-6"/>
          <w:sz w:val="22"/>
          <w:szCs w:val="22"/>
        </w:rPr>
        <w:t xml:space="preserve">Рассмотрев приглашение на </w:t>
      </w:r>
      <w:r w:rsidR="001E690A" w:rsidRPr="00FD0C36">
        <w:rPr>
          <w:rFonts w:ascii="GHEA Grapalat" w:hAnsi="GHEA Grapalat"/>
          <w:spacing w:val="-6"/>
          <w:sz w:val="22"/>
          <w:szCs w:val="22"/>
        </w:rPr>
        <w:t>запросе котировок</w:t>
      </w:r>
      <w:r w:rsidRPr="00FD0C36">
        <w:rPr>
          <w:rFonts w:ascii="GHEA Grapalat" w:hAnsi="GHEA Grapalat"/>
          <w:spacing w:val="-6"/>
          <w:sz w:val="22"/>
          <w:szCs w:val="22"/>
        </w:rPr>
        <w:t xml:space="preserve"> под кодом </w:t>
      </w:r>
      <w:r w:rsidR="008E114E" w:rsidRPr="00FD0C36">
        <w:rPr>
          <w:rFonts w:ascii="GHEA Grapalat" w:hAnsi="GHEA Grapalat"/>
          <w:spacing w:val="-6"/>
          <w:sz w:val="22"/>
          <w:szCs w:val="22"/>
        </w:rPr>
        <w:t>ՀՀ</w:t>
      </w:r>
      <w:r w:rsidR="000C54E8" w:rsidRPr="000C54E8">
        <w:rPr>
          <w:rFonts w:ascii="Arial" w:hAnsi="Arial" w:cs="Arial"/>
          <w:i/>
          <w:sz w:val="22"/>
          <w:szCs w:val="22"/>
        </w:rPr>
        <w:t xml:space="preserve">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r w:rsidRPr="00FD0C36">
        <w:rPr>
          <w:rFonts w:ascii="GHEA Grapalat" w:hAnsi="GHEA Grapalat"/>
          <w:spacing w:val="-6"/>
          <w:sz w:val="22"/>
          <w:szCs w:val="22"/>
        </w:rPr>
        <w:t>,</w:t>
      </w:r>
      <w:r w:rsidRPr="00FD0C36">
        <w:rPr>
          <w:rFonts w:ascii="GHEA Grapalat" w:hAnsi="GHEA Grapalat"/>
          <w:sz w:val="22"/>
          <w:szCs w:val="22"/>
        </w:rPr>
        <w:t xml:space="preserve"> </w:t>
      </w:r>
    </w:p>
    <w:p w14:paraId="106821D1" w14:textId="77777777" w:rsidR="005646FC" w:rsidRPr="00FD0C36" w:rsidRDefault="005744FC" w:rsidP="001D11DF">
      <w:pPr>
        <w:widowControl w:val="0"/>
        <w:jc w:val="both"/>
        <w:rPr>
          <w:rFonts w:ascii="GHEA Grapalat" w:hAnsi="GHEA Grapalat"/>
          <w:sz w:val="22"/>
          <w:szCs w:val="22"/>
        </w:rPr>
      </w:pPr>
      <w:r w:rsidRPr="00FD0C36">
        <w:rPr>
          <w:rFonts w:ascii="GHEA Grapalat" w:hAnsi="GHEA Grapalat"/>
          <w:sz w:val="22"/>
          <w:szCs w:val="22"/>
        </w:rPr>
        <w:t xml:space="preserve">в </w:t>
      </w:r>
      <w:r w:rsidR="00B2572B" w:rsidRPr="00FD0C36">
        <w:rPr>
          <w:rFonts w:ascii="GHEA Grapalat" w:hAnsi="GHEA Grapalat"/>
          <w:sz w:val="22"/>
          <w:szCs w:val="22"/>
        </w:rPr>
        <w:t>том числе проект заключаемого договора</w:t>
      </w:r>
      <w:r w:rsidRPr="00FD0C36">
        <w:rPr>
          <w:rFonts w:ascii="GHEA Grapalat" w:hAnsi="GHEA Grapalat"/>
          <w:sz w:val="22"/>
          <w:szCs w:val="22"/>
        </w:rPr>
        <w:t xml:space="preserve"> </w:t>
      </w:r>
      <w:r w:rsidR="00B2572B" w:rsidRPr="00FD0C36">
        <w:rPr>
          <w:rFonts w:ascii="GHEA Grapalat" w:hAnsi="GHEA Grapalat"/>
          <w:sz w:val="22"/>
          <w:szCs w:val="22"/>
        </w:rPr>
        <w:t>___</w:t>
      </w:r>
      <w:r w:rsidRPr="00FD0C36">
        <w:rPr>
          <w:rFonts w:ascii="GHEA Grapalat" w:hAnsi="GHEA Grapalat"/>
          <w:sz w:val="22"/>
          <w:szCs w:val="22"/>
        </w:rPr>
        <w:t>________________________</w:t>
      </w:r>
      <w:r w:rsidR="00B2572B" w:rsidRPr="00FD0C36">
        <w:rPr>
          <w:rFonts w:ascii="GHEA Grapalat" w:hAnsi="GHEA Grapalat"/>
          <w:sz w:val="22"/>
          <w:szCs w:val="22"/>
        </w:rPr>
        <w:t>____</w:t>
      </w:r>
      <w:r w:rsidR="00191D27" w:rsidRPr="00FD0C36">
        <w:rPr>
          <w:rFonts w:ascii="GHEA Grapalat" w:hAnsi="GHEA Grapalat"/>
          <w:sz w:val="22"/>
          <w:szCs w:val="22"/>
        </w:rPr>
        <w:t>___</w:t>
      </w:r>
    </w:p>
    <w:p w14:paraId="05E61536" w14:textId="77777777" w:rsidR="005646FC" w:rsidRPr="00FD0C36" w:rsidRDefault="005646FC" w:rsidP="001D11DF">
      <w:pPr>
        <w:widowControl w:val="0"/>
        <w:ind w:left="6237"/>
        <w:jc w:val="both"/>
        <w:rPr>
          <w:rFonts w:ascii="GHEA Grapalat" w:hAnsi="GHEA Grapalat"/>
          <w:sz w:val="22"/>
          <w:szCs w:val="22"/>
          <w:vertAlign w:val="superscript"/>
        </w:rPr>
      </w:pPr>
      <w:r w:rsidRPr="00FD0C36">
        <w:rPr>
          <w:rFonts w:ascii="GHEA Grapalat" w:hAnsi="GHEA Grapalat"/>
          <w:sz w:val="22"/>
          <w:szCs w:val="22"/>
          <w:vertAlign w:val="superscript"/>
        </w:rPr>
        <w:t>наименование участника</w:t>
      </w:r>
    </w:p>
    <w:p w14:paraId="66C87AA1" w14:textId="77777777" w:rsidR="00B2572B" w:rsidRPr="00FD0C36" w:rsidRDefault="00B2572B" w:rsidP="001D11DF">
      <w:pPr>
        <w:widowControl w:val="0"/>
        <w:jc w:val="both"/>
        <w:rPr>
          <w:rFonts w:ascii="GHEA Grapalat" w:hAnsi="GHEA Grapalat"/>
          <w:sz w:val="22"/>
          <w:szCs w:val="22"/>
        </w:rPr>
      </w:pPr>
      <w:r w:rsidRPr="00FD0C36">
        <w:rPr>
          <w:rFonts w:ascii="GHEA Grapalat" w:hAnsi="GHEA Grapalat"/>
          <w:sz w:val="22"/>
          <w:szCs w:val="22"/>
        </w:rPr>
        <w:t>предлагает</w:t>
      </w:r>
      <w:r w:rsidR="005646FC" w:rsidRPr="00FD0C36">
        <w:rPr>
          <w:rFonts w:ascii="GHEA Grapalat" w:hAnsi="GHEA Grapalat"/>
          <w:sz w:val="22"/>
          <w:szCs w:val="22"/>
        </w:rPr>
        <w:t xml:space="preserve"> </w:t>
      </w:r>
      <w:r w:rsidRPr="00FD0C36">
        <w:rPr>
          <w:rFonts w:ascii="GHEA Grapalat" w:hAnsi="GHEA Grapalat"/>
          <w:sz w:val="22"/>
          <w:szCs w:val="22"/>
        </w:rPr>
        <w:t>выполнить договор по нижеуказанным общим ценам:</w:t>
      </w:r>
    </w:p>
    <w:p w14:paraId="34154D4D" w14:textId="77777777" w:rsidR="00B2572B" w:rsidRPr="00FD0C36" w:rsidRDefault="005646FC" w:rsidP="001D11DF">
      <w:pPr>
        <w:widowControl w:val="0"/>
        <w:jc w:val="right"/>
        <w:rPr>
          <w:rFonts w:ascii="GHEA Grapalat" w:hAnsi="GHEA Grapalat"/>
          <w:sz w:val="22"/>
          <w:szCs w:val="22"/>
        </w:rPr>
      </w:pPr>
      <w:r w:rsidRPr="00FD0C36">
        <w:rPr>
          <w:rFonts w:ascii="GHEA Grapalat" w:hAnsi="GHEA Grapalat"/>
          <w:sz w:val="22"/>
          <w:szCs w:val="22"/>
        </w:rPr>
        <w:t>д</w:t>
      </w:r>
      <w:r w:rsidR="00B2572B" w:rsidRPr="00FD0C36">
        <w:rPr>
          <w:rFonts w:ascii="GHEA Grapalat" w:hAnsi="GHEA Grapalat"/>
          <w:sz w:val="22"/>
          <w:szCs w:val="22"/>
        </w:rPr>
        <w:t>рамов РА</w:t>
      </w:r>
    </w:p>
    <w:tbl>
      <w:tblPr>
        <w:tblW w:w="856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4"/>
        <w:gridCol w:w="2525"/>
        <w:gridCol w:w="1843"/>
        <w:gridCol w:w="1617"/>
        <w:gridCol w:w="1448"/>
      </w:tblGrid>
      <w:tr w:rsidR="00FD0C36" w:rsidRPr="00FD0C36" w14:paraId="43200A1F" w14:textId="77777777" w:rsidTr="00847F1A">
        <w:trPr>
          <w:trHeight w:val="916"/>
          <w:jc w:val="center"/>
        </w:trPr>
        <w:tc>
          <w:tcPr>
            <w:tcW w:w="1134" w:type="dxa"/>
            <w:tcBorders>
              <w:top w:val="single" w:sz="4" w:space="0" w:color="auto"/>
              <w:left w:val="single" w:sz="4" w:space="0" w:color="auto"/>
              <w:right w:val="single" w:sz="4" w:space="0" w:color="auto"/>
            </w:tcBorders>
            <w:vAlign w:val="center"/>
          </w:tcPr>
          <w:p w14:paraId="30436282" w14:textId="77777777" w:rsidR="006A7C27" w:rsidRPr="00FD0C36" w:rsidRDefault="006A7C27" w:rsidP="001D11DF">
            <w:pPr>
              <w:widowControl w:val="0"/>
              <w:jc w:val="center"/>
              <w:rPr>
                <w:rFonts w:ascii="GHEA Grapalat" w:hAnsi="GHEA Grapalat"/>
                <w:b/>
                <w:bCs/>
                <w:sz w:val="20"/>
                <w:szCs w:val="22"/>
                <w:lang w:val="en-US"/>
              </w:rPr>
            </w:pPr>
            <w:r w:rsidRPr="00FD0C36">
              <w:rPr>
                <w:rFonts w:ascii="GHEA Grapalat" w:hAnsi="GHEA Grapalat"/>
                <w:b/>
                <w:sz w:val="20"/>
                <w:szCs w:val="22"/>
              </w:rPr>
              <w:t>Номера лотов</w:t>
            </w:r>
          </w:p>
        </w:tc>
        <w:tc>
          <w:tcPr>
            <w:tcW w:w="2525" w:type="dxa"/>
            <w:tcBorders>
              <w:top w:val="single" w:sz="4" w:space="0" w:color="auto"/>
              <w:left w:val="single" w:sz="4" w:space="0" w:color="auto"/>
              <w:right w:val="single" w:sz="4" w:space="0" w:color="auto"/>
            </w:tcBorders>
            <w:vAlign w:val="center"/>
          </w:tcPr>
          <w:p w14:paraId="2426DF68" w14:textId="77777777" w:rsidR="006A7C27" w:rsidRPr="00FD0C36" w:rsidRDefault="006A7C27" w:rsidP="001D11DF">
            <w:pPr>
              <w:widowControl w:val="0"/>
              <w:jc w:val="center"/>
              <w:rPr>
                <w:rFonts w:ascii="GHEA Grapalat" w:hAnsi="GHEA Grapalat"/>
                <w:b/>
                <w:bCs/>
                <w:sz w:val="20"/>
                <w:szCs w:val="22"/>
              </w:rPr>
            </w:pPr>
            <w:r w:rsidRPr="00FD0C36">
              <w:rPr>
                <w:rFonts w:ascii="GHEA Grapalat" w:hAnsi="GHEA Grapalat"/>
                <w:b/>
                <w:sz w:val="20"/>
                <w:szCs w:val="22"/>
              </w:rPr>
              <w:t>Наименование товара</w:t>
            </w:r>
          </w:p>
        </w:tc>
        <w:tc>
          <w:tcPr>
            <w:tcW w:w="1843" w:type="dxa"/>
            <w:tcBorders>
              <w:top w:val="single" w:sz="4" w:space="0" w:color="auto"/>
              <w:left w:val="single" w:sz="4" w:space="0" w:color="auto"/>
              <w:right w:val="single" w:sz="4" w:space="0" w:color="auto"/>
            </w:tcBorders>
            <w:vAlign w:val="center"/>
          </w:tcPr>
          <w:p w14:paraId="02556BE1" w14:textId="77777777" w:rsidR="006A7C27" w:rsidRPr="00FD0C36" w:rsidRDefault="006A7C27" w:rsidP="001D11DF">
            <w:pPr>
              <w:widowControl w:val="0"/>
              <w:jc w:val="center"/>
              <w:rPr>
                <w:rFonts w:ascii="GHEA Grapalat" w:hAnsi="GHEA Grapalat"/>
                <w:b/>
                <w:sz w:val="20"/>
                <w:szCs w:val="22"/>
              </w:rPr>
            </w:pPr>
            <w:r w:rsidRPr="00FD0C36">
              <w:rPr>
                <w:rFonts w:ascii="GHEA Grapalat" w:hAnsi="GHEA Grapalat"/>
                <w:b/>
                <w:sz w:val="20"/>
                <w:szCs w:val="22"/>
              </w:rPr>
              <w:t>Стоимость</w:t>
            </w:r>
          </w:p>
          <w:p w14:paraId="22185B13" w14:textId="77777777" w:rsidR="006A7C27" w:rsidRPr="00FD0C36" w:rsidRDefault="006A7C27" w:rsidP="001D11DF">
            <w:pPr>
              <w:widowControl w:val="0"/>
              <w:jc w:val="center"/>
              <w:rPr>
                <w:rFonts w:ascii="GHEA Grapalat" w:hAnsi="GHEA Grapalat"/>
                <w:b/>
                <w:bCs/>
                <w:sz w:val="20"/>
                <w:szCs w:val="22"/>
              </w:rPr>
            </w:pPr>
            <w:r w:rsidRPr="00FD0C36">
              <w:rPr>
                <w:rFonts w:ascii="GHEA Grapalat" w:hAnsi="GHEA Grapalat"/>
                <w:sz w:val="20"/>
                <w:szCs w:val="22"/>
              </w:rPr>
              <w:t>(совокупность себестоимости и прогнозируемой прибыли)</w:t>
            </w:r>
            <w:r w:rsidRPr="00FD0C36">
              <w:rPr>
                <w:rFonts w:ascii="GHEA Grapalat" w:hAnsi="GHEA Grapalat"/>
                <w:b/>
                <w:sz w:val="20"/>
                <w:szCs w:val="22"/>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1B6AB48F" w14:textId="77777777" w:rsidR="00CE62D4" w:rsidRPr="00FD0C36" w:rsidRDefault="006A7C27" w:rsidP="001D11DF">
            <w:pPr>
              <w:widowControl w:val="0"/>
              <w:jc w:val="center"/>
              <w:rPr>
                <w:rFonts w:ascii="GHEA Grapalat" w:hAnsi="GHEA Grapalat"/>
                <w:b/>
                <w:sz w:val="20"/>
                <w:szCs w:val="22"/>
                <w:lang w:val="en-US"/>
              </w:rPr>
            </w:pPr>
            <w:r w:rsidRPr="00FD0C36">
              <w:rPr>
                <w:rFonts w:ascii="GHEA Grapalat" w:hAnsi="GHEA Grapalat"/>
                <w:b/>
                <w:sz w:val="20"/>
                <w:szCs w:val="22"/>
              </w:rPr>
              <w:t>НДС</w:t>
            </w:r>
            <w:r w:rsidRPr="00FD0C36">
              <w:rPr>
                <w:rStyle w:val="FootnoteReference"/>
                <w:rFonts w:ascii="GHEA Grapalat" w:hAnsi="GHEA Grapalat"/>
                <w:b/>
                <w:sz w:val="20"/>
                <w:szCs w:val="22"/>
              </w:rPr>
              <w:footnoteReference w:customMarkFollows="1" w:id="5"/>
              <w:t>**</w:t>
            </w:r>
          </w:p>
          <w:p w14:paraId="679D9575" w14:textId="77777777" w:rsidR="006A7C27" w:rsidRPr="00FD0C36" w:rsidRDefault="006A7C27" w:rsidP="001D11DF">
            <w:pPr>
              <w:widowControl w:val="0"/>
              <w:jc w:val="center"/>
              <w:rPr>
                <w:rFonts w:ascii="GHEA Grapalat" w:hAnsi="GHEA Grapalat"/>
                <w:b/>
                <w:bCs/>
                <w:sz w:val="20"/>
                <w:szCs w:val="22"/>
              </w:rPr>
            </w:pPr>
            <w:r w:rsidRPr="00FD0C36">
              <w:rPr>
                <w:rFonts w:ascii="GHEA Grapalat" w:hAnsi="GHEA Grapalat"/>
                <w:b/>
                <w:sz w:val="20"/>
                <w:szCs w:val="22"/>
              </w:rPr>
              <w:t>/прописью и цифрами/</w:t>
            </w:r>
          </w:p>
        </w:tc>
        <w:tc>
          <w:tcPr>
            <w:tcW w:w="1448" w:type="dxa"/>
            <w:tcBorders>
              <w:top w:val="single" w:sz="4" w:space="0" w:color="auto"/>
              <w:left w:val="single" w:sz="4" w:space="0" w:color="auto"/>
              <w:right w:val="single" w:sz="4" w:space="0" w:color="auto"/>
            </w:tcBorders>
            <w:vAlign w:val="center"/>
          </w:tcPr>
          <w:p w14:paraId="237B9C99" w14:textId="77777777" w:rsidR="006A7C27" w:rsidRPr="00FD0C36" w:rsidRDefault="006A7C27" w:rsidP="001D11DF">
            <w:pPr>
              <w:widowControl w:val="0"/>
              <w:jc w:val="center"/>
              <w:rPr>
                <w:rFonts w:ascii="GHEA Grapalat" w:hAnsi="GHEA Grapalat"/>
                <w:b/>
                <w:bCs/>
                <w:sz w:val="20"/>
                <w:szCs w:val="22"/>
              </w:rPr>
            </w:pPr>
            <w:r w:rsidRPr="00FD0C36">
              <w:rPr>
                <w:rFonts w:ascii="GHEA Grapalat" w:hAnsi="GHEA Grapalat"/>
                <w:b/>
                <w:sz w:val="20"/>
                <w:szCs w:val="22"/>
              </w:rPr>
              <w:t>Общая цена</w:t>
            </w:r>
          </w:p>
          <w:p w14:paraId="58334D0E" w14:textId="77777777" w:rsidR="006A7C27" w:rsidRPr="00FD0C36" w:rsidRDefault="006A7C27" w:rsidP="001D11DF">
            <w:pPr>
              <w:widowControl w:val="0"/>
              <w:jc w:val="center"/>
              <w:rPr>
                <w:rFonts w:ascii="GHEA Grapalat" w:hAnsi="GHEA Grapalat"/>
                <w:b/>
                <w:bCs/>
                <w:sz w:val="20"/>
                <w:szCs w:val="22"/>
              </w:rPr>
            </w:pPr>
            <w:r w:rsidRPr="00FD0C36">
              <w:rPr>
                <w:rFonts w:ascii="GHEA Grapalat" w:hAnsi="GHEA Grapalat"/>
                <w:b/>
                <w:sz w:val="20"/>
                <w:szCs w:val="22"/>
              </w:rPr>
              <w:t>/прописью и цифрами/</w:t>
            </w:r>
          </w:p>
        </w:tc>
      </w:tr>
      <w:tr w:rsidR="00FD0C36" w:rsidRPr="00FD0C36" w14:paraId="596D20A3" w14:textId="77777777" w:rsidTr="00847F1A">
        <w:trPr>
          <w:jc w:val="center"/>
        </w:trPr>
        <w:tc>
          <w:tcPr>
            <w:tcW w:w="1134" w:type="dxa"/>
            <w:tcBorders>
              <w:top w:val="single" w:sz="4" w:space="0" w:color="auto"/>
              <w:left w:val="single" w:sz="4" w:space="0" w:color="auto"/>
              <w:bottom w:val="single" w:sz="4" w:space="0" w:color="auto"/>
              <w:right w:val="single" w:sz="4" w:space="0" w:color="auto"/>
            </w:tcBorders>
            <w:shd w:val="clear" w:color="auto" w:fill="99CCFF"/>
            <w:vAlign w:val="center"/>
          </w:tcPr>
          <w:p w14:paraId="3F3120A7" w14:textId="77777777" w:rsidR="006A7C27" w:rsidRPr="00FD0C36" w:rsidRDefault="006A7C27" w:rsidP="001D11DF">
            <w:pPr>
              <w:widowControl w:val="0"/>
              <w:jc w:val="center"/>
              <w:rPr>
                <w:rFonts w:ascii="GHEA Grapalat" w:hAnsi="GHEA Grapalat"/>
                <w:b/>
                <w:i/>
                <w:sz w:val="22"/>
                <w:szCs w:val="22"/>
              </w:rPr>
            </w:pPr>
            <w:r w:rsidRPr="00FD0C36">
              <w:rPr>
                <w:rFonts w:ascii="GHEA Grapalat" w:hAnsi="GHEA Grapalat"/>
                <w:b/>
                <w:i/>
                <w:sz w:val="22"/>
                <w:szCs w:val="22"/>
              </w:rPr>
              <w:t>1</w:t>
            </w:r>
          </w:p>
        </w:tc>
        <w:tc>
          <w:tcPr>
            <w:tcW w:w="2525" w:type="dxa"/>
            <w:tcBorders>
              <w:top w:val="single" w:sz="4" w:space="0" w:color="auto"/>
              <w:left w:val="single" w:sz="4" w:space="0" w:color="auto"/>
              <w:bottom w:val="single" w:sz="4" w:space="0" w:color="auto"/>
              <w:right w:val="single" w:sz="4" w:space="0" w:color="auto"/>
            </w:tcBorders>
            <w:shd w:val="clear" w:color="auto" w:fill="99CCFF"/>
          </w:tcPr>
          <w:p w14:paraId="5ABE74E4" w14:textId="77777777" w:rsidR="006A7C27" w:rsidRPr="00FD0C36" w:rsidRDefault="006A7C27" w:rsidP="001D11DF">
            <w:pPr>
              <w:widowControl w:val="0"/>
              <w:jc w:val="center"/>
              <w:rPr>
                <w:rFonts w:ascii="GHEA Grapalat" w:hAnsi="GHEA Grapalat"/>
                <w:b/>
                <w:i/>
                <w:sz w:val="22"/>
                <w:szCs w:val="22"/>
              </w:rPr>
            </w:pPr>
            <w:r w:rsidRPr="00FD0C36">
              <w:rPr>
                <w:rFonts w:ascii="GHEA Grapalat" w:hAnsi="GHEA Grapalat"/>
                <w:b/>
                <w:i/>
                <w:sz w:val="22"/>
                <w:szCs w:val="22"/>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579740F1" w14:textId="77777777" w:rsidR="006A7C27" w:rsidRPr="00FD0C36" w:rsidRDefault="006A7C27" w:rsidP="001D11DF">
            <w:pPr>
              <w:widowControl w:val="0"/>
              <w:jc w:val="center"/>
              <w:rPr>
                <w:rFonts w:ascii="GHEA Grapalat" w:hAnsi="GHEA Grapalat"/>
                <w:i/>
                <w:sz w:val="22"/>
                <w:szCs w:val="22"/>
              </w:rPr>
            </w:pPr>
            <w:r w:rsidRPr="00FD0C36">
              <w:rPr>
                <w:rFonts w:ascii="GHEA Grapalat" w:hAnsi="GHEA Grapalat"/>
                <w:b/>
                <w:i/>
                <w:sz w:val="22"/>
                <w:szCs w:val="22"/>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60A34FE4" w14:textId="77777777" w:rsidR="006A7C27" w:rsidRPr="00FD0C36" w:rsidRDefault="006A7C27" w:rsidP="001D11DF">
            <w:pPr>
              <w:widowControl w:val="0"/>
              <w:autoSpaceDE w:val="0"/>
              <w:autoSpaceDN w:val="0"/>
              <w:adjustRightInd w:val="0"/>
              <w:jc w:val="center"/>
              <w:rPr>
                <w:rFonts w:ascii="GHEA Grapalat" w:hAnsi="GHEA Grapalat"/>
                <w:i/>
                <w:sz w:val="22"/>
                <w:szCs w:val="22"/>
                <w:lang w:val="en-US"/>
              </w:rPr>
            </w:pPr>
            <w:r w:rsidRPr="00FD0C36">
              <w:rPr>
                <w:rFonts w:ascii="GHEA Grapalat" w:hAnsi="GHEA Grapalat"/>
                <w:b/>
                <w:i/>
                <w:sz w:val="22"/>
                <w:szCs w:val="22"/>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743CBEB5" w14:textId="77777777" w:rsidR="006A7C27" w:rsidRPr="00FD0C36" w:rsidRDefault="006A7C27" w:rsidP="001D11DF">
            <w:pPr>
              <w:widowControl w:val="0"/>
              <w:jc w:val="center"/>
              <w:rPr>
                <w:rFonts w:ascii="GHEA Grapalat" w:hAnsi="GHEA Grapalat"/>
                <w:i/>
                <w:sz w:val="22"/>
                <w:szCs w:val="22"/>
              </w:rPr>
            </w:pPr>
            <w:r w:rsidRPr="00FD0C36">
              <w:rPr>
                <w:rFonts w:ascii="GHEA Grapalat" w:hAnsi="GHEA Grapalat"/>
                <w:b/>
                <w:i/>
                <w:sz w:val="22"/>
                <w:szCs w:val="22"/>
                <w:lang w:val="en-US"/>
              </w:rPr>
              <w:t>5</w:t>
            </w:r>
            <w:r w:rsidRPr="00FD0C36">
              <w:rPr>
                <w:rFonts w:ascii="GHEA Grapalat" w:hAnsi="GHEA Grapalat"/>
                <w:b/>
                <w:i/>
                <w:sz w:val="22"/>
                <w:szCs w:val="22"/>
              </w:rPr>
              <w:t>=3+4</w:t>
            </w:r>
          </w:p>
        </w:tc>
      </w:tr>
      <w:tr w:rsidR="00FD0C36" w:rsidRPr="00FD0C36" w14:paraId="67DA8234" w14:textId="77777777" w:rsidTr="00847F1A">
        <w:trPr>
          <w:trHeight w:val="20"/>
          <w:jc w:val="center"/>
        </w:trPr>
        <w:tc>
          <w:tcPr>
            <w:tcW w:w="1134" w:type="dxa"/>
            <w:tcBorders>
              <w:top w:val="single" w:sz="4" w:space="0" w:color="auto"/>
              <w:left w:val="single" w:sz="4" w:space="0" w:color="auto"/>
              <w:bottom w:val="single" w:sz="4" w:space="0" w:color="auto"/>
              <w:right w:val="single" w:sz="4" w:space="0" w:color="auto"/>
            </w:tcBorders>
            <w:vAlign w:val="center"/>
          </w:tcPr>
          <w:p w14:paraId="4A89E2DC" w14:textId="77777777" w:rsidR="006A7C27" w:rsidRPr="00FD0C36" w:rsidRDefault="006A7C27" w:rsidP="001D11DF">
            <w:pPr>
              <w:widowControl w:val="0"/>
              <w:jc w:val="center"/>
              <w:rPr>
                <w:rFonts w:ascii="GHEA Grapalat" w:hAnsi="GHEA Grapalat"/>
                <w:b/>
                <w:bCs/>
                <w:sz w:val="22"/>
                <w:szCs w:val="22"/>
              </w:rPr>
            </w:pPr>
            <w:r w:rsidRPr="00FD0C36">
              <w:rPr>
                <w:rFonts w:ascii="GHEA Grapalat" w:hAnsi="GHEA Grapalat"/>
                <w:b/>
                <w:sz w:val="22"/>
                <w:szCs w:val="22"/>
              </w:rPr>
              <w:t>1</w:t>
            </w:r>
          </w:p>
        </w:tc>
        <w:tc>
          <w:tcPr>
            <w:tcW w:w="2525" w:type="dxa"/>
            <w:tcBorders>
              <w:top w:val="single" w:sz="4" w:space="0" w:color="auto"/>
              <w:left w:val="single" w:sz="4" w:space="0" w:color="auto"/>
              <w:bottom w:val="single" w:sz="4" w:space="0" w:color="auto"/>
              <w:right w:val="single" w:sz="4" w:space="0" w:color="auto"/>
            </w:tcBorders>
            <w:vAlign w:val="center"/>
          </w:tcPr>
          <w:p w14:paraId="26D0DD00" w14:textId="451A7FFF" w:rsidR="006A7C27" w:rsidRPr="00FD0C36" w:rsidRDefault="000C54E8" w:rsidP="001D11DF">
            <w:pPr>
              <w:widowControl w:val="0"/>
              <w:rPr>
                <w:rFonts w:ascii="GHEA Grapalat" w:hAnsi="GHEA Grapalat"/>
                <w:sz w:val="22"/>
                <w:szCs w:val="22"/>
              </w:rPr>
            </w:pPr>
            <w:r w:rsidRPr="00C6479F">
              <w:rPr>
                <w:rFonts w:ascii="Calibri" w:hAnsi="Calibri" w:cs="Calibri"/>
                <w:b/>
                <w:bCs/>
                <w:i/>
              </w:rPr>
              <w:t>установку солнечной фото</w:t>
            </w:r>
            <w:r w:rsidRPr="00C6479F">
              <w:rPr>
                <w:rFonts w:ascii="GHEA Grapalat" w:hAnsi="GHEA Grapalat"/>
                <w:b/>
                <w:bCs/>
                <w:i/>
                <w:spacing w:val="-6"/>
                <w:sz w:val="22"/>
                <w:szCs w:val="22"/>
              </w:rPr>
              <w:t>э</w:t>
            </w:r>
            <w:r w:rsidRPr="00C6479F">
              <w:rPr>
                <w:rFonts w:ascii="Calibri" w:hAnsi="Calibri" w:cs="Calibri"/>
                <w:b/>
                <w:bCs/>
                <w:i/>
                <w:spacing w:val="-6"/>
                <w:sz w:val="22"/>
                <w:szCs w:val="22"/>
              </w:rPr>
              <w:t>лектрической станции</w:t>
            </w:r>
            <w:r w:rsidRPr="00C6479F">
              <w:rPr>
                <w:rFonts w:ascii="GHEA Grapalat" w:hAnsi="GHEA Grapalat"/>
                <w:i/>
                <w:sz w:val="22"/>
                <w:szCs w:val="22"/>
              </w:rPr>
              <w:t xml:space="preserve">  </w:t>
            </w:r>
            <w:r w:rsidRPr="00FD0C36">
              <w:rPr>
                <w:rFonts w:ascii="GHEA Grapalat" w:hAnsi="GHEA Grapalat"/>
                <w:i/>
                <w:sz w:val="22"/>
                <w:szCs w:val="22"/>
              </w:rPr>
              <w:t xml:space="preserve">общины </w:t>
            </w:r>
            <w:r>
              <w:rPr>
                <w:rFonts w:ascii="Calibri" w:hAnsi="Calibri" w:cs="Calibri"/>
                <w:i/>
                <w:sz w:val="22"/>
                <w:szCs w:val="22"/>
              </w:rPr>
              <w:t>А</w:t>
            </w:r>
            <w:r w:rsidRPr="00B9041B">
              <w:rPr>
                <w:rFonts w:ascii="Calibri" w:hAnsi="Calibri" w:cs="Calibri"/>
                <w:i/>
                <w:sz w:val="22"/>
                <w:szCs w:val="22"/>
              </w:rPr>
              <w:t>йгезард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5BB22FD" w14:textId="77777777" w:rsidR="006A7C27" w:rsidRPr="00FD0C36" w:rsidRDefault="006A7C27" w:rsidP="001D11DF">
            <w:pPr>
              <w:widowControl w:val="0"/>
              <w:jc w:val="center"/>
              <w:rPr>
                <w:rFonts w:ascii="GHEA Grapalat" w:hAnsi="GHEA Grapalat"/>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673A2384" w14:textId="77777777" w:rsidR="006A7C27" w:rsidRPr="00FD0C36" w:rsidRDefault="006A7C27" w:rsidP="001D11DF">
            <w:pPr>
              <w:widowControl w:val="0"/>
              <w:jc w:val="center"/>
              <w:rPr>
                <w:rFonts w:ascii="GHEA Grapalat" w:hAnsi="GHEA Grapalat"/>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3C717677" w14:textId="77777777" w:rsidR="006A7C27" w:rsidRPr="00FD0C36" w:rsidRDefault="006A7C27" w:rsidP="001D11DF">
            <w:pPr>
              <w:widowControl w:val="0"/>
              <w:jc w:val="center"/>
              <w:rPr>
                <w:rFonts w:ascii="GHEA Grapalat" w:hAnsi="GHEA Grapalat"/>
                <w:sz w:val="22"/>
                <w:szCs w:val="22"/>
              </w:rPr>
            </w:pPr>
          </w:p>
        </w:tc>
      </w:tr>
    </w:tbl>
    <w:p w14:paraId="44C1EFF7" w14:textId="77777777" w:rsidR="00374F4A" w:rsidRPr="00FD0C36" w:rsidRDefault="00374F4A" w:rsidP="001D11DF">
      <w:pPr>
        <w:widowControl w:val="0"/>
        <w:tabs>
          <w:tab w:val="left" w:pos="6804"/>
        </w:tabs>
        <w:jc w:val="center"/>
        <w:rPr>
          <w:rFonts w:ascii="GHEA Grapalat" w:hAnsi="GHEA Grapalat"/>
          <w:sz w:val="22"/>
          <w:szCs w:val="22"/>
        </w:rPr>
      </w:pPr>
      <w:r w:rsidRPr="00FD0C36">
        <w:rPr>
          <w:rFonts w:ascii="GHEA Grapalat" w:hAnsi="GHEA Grapalat"/>
          <w:sz w:val="22"/>
          <w:szCs w:val="22"/>
        </w:rPr>
        <w:t>_________________________________________________</w:t>
      </w:r>
      <w:r w:rsidRPr="00FD0C36">
        <w:rPr>
          <w:rFonts w:ascii="GHEA Grapalat" w:hAnsi="GHEA Grapalat"/>
          <w:sz w:val="22"/>
          <w:szCs w:val="22"/>
        </w:rPr>
        <w:tab/>
        <w:t>_________________</w:t>
      </w:r>
    </w:p>
    <w:p w14:paraId="5F1F9FDC" w14:textId="77777777" w:rsidR="00374F4A" w:rsidRPr="00FD0C36" w:rsidRDefault="00374F4A" w:rsidP="001D11DF">
      <w:pPr>
        <w:widowControl w:val="0"/>
        <w:tabs>
          <w:tab w:val="left" w:pos="7513"/>
        </w:tabs>
        <w:ind w:left="709"/>
        <w:jc w:val="both"/>
        <w:rPr>
          <w:rFonts w:ascii="GHEA Grapalat" w:hAnsi="GHEA Grapalat" w:cs="Arial"/>
          <w:sz w:val="22"/>
          <w:szCs w:val="22"/>
        </w:rPr>
      </w:pPr>
      <w:r w:rsidRPr="00FD0C36">
        <w:rPr>
          <w:rFonts w:ascii="GHEA Grapalat" w:hAnsi="GHEA Grapalat"/>
          <w:sz w:val="22"/>
          <w:szCs w:val="22"/>
        </w:rPr>
        <w:t>наименование участника (должность, имя, фамилия руководителя</w:t>
      </w:r>
      <w:r w:rsidR="00335DAA" w:rsidRPr="00FD0C36">
        <w:rPr>
          <w:rFonts w:ascii="GHEA Grapalat" w:hAnsi="GHEA Grapalat"/>
          <w:sz w:val="22"/>
          <w:szCs w:val="22"/>
        </w:rPr>
        <w:t>)</w:t>
      </w:r>
      <w:r w:rsidRPr="00FD0C36">
        <w:rPr>
          <w:rFonts w:ascii="GHEA Grapalat" w:hAnsi="GHEA Grapalat"/>
          <w:sz w:val="22"/>
          <w:szCs w:val="22"/>
        </w:rPr>
        <w:tab/>
        <w:t>подпись</w:t>
      </w:r>
    </w:p>
    <w:p w14:paraId="5B449F8D" w14:textId="77777777" w:rsidR="00DC619D" w:rsidRPr="00FD0C36" w:rsidRDefault="00DC619D" w:rsidP="001D11DF">
      <w:pPr>
        <w:widowControl w:val="0"/>
        <w:jc w:val="both"/>
        <w:rPr>
          <w:rFonts w:ascii="GHEA Grapalat" w:hAnsi="GHEA Grapalat"/>
          <w:sz w:val="22"/>
          <w:szCs w:val="22"/>
          <w:lang w:val="es-ES"/>
        </w:rPr>
      </w:pPr>
    </w:p>
    <w:p w14:paraId="72A9BBE3" w14:textId="77777777" w:rsidR="00B2572B" w:rsidRPr="00FD0C36" w:rsidRDefault="00B2572B" w:rsidP="001D11DF">
      <w:pPr>
        <w:widowControl w:val="0"/>
        <w:jc w:val="right"/>
        <w:rPr>
          <w:rFonts w:ascii="GHEA Grapalat" w:hAnsi="GHEA Grapalat"/>
          <w:sz w:val="22"/>
          <w:szCs w:val="22"/>
        </w:rPr>
      </w:pPr>
      <w:r w:rsidRPr="00FD0C36">
        <w:rPr>
          <w:rFonts w:ascii="GHEA Grapalat" w:hAnsi="GHEA Grapalat"/>
          <w:sz w:val="22"/>
          <w:szCs w:val="22"/>
        </w:rPr>
        <w:t>М. П.</w:t>
      </w:r>
    </w:p>
    <w:p w14:paraId="7499E13B" w14:textId="77777777" w:rsidR="00B217BB" w:rsidRPr="00FD0C36" w:rsidRDefault="00B217BB" w:rsidP="001D11DF">
      <w:pPr>
        <w:rPr>
          <w:rFonts w:ascii="GHEA Grapalat" w:hAnsi="GHEA Grapalat"/>
          <w:b/>
          <w:sz w:val="22"/>
          <w:szCs w:val="22"/>
        </w:rPr>
      </w:pPr>
      <w:r w:rsidRPr="00FD0C36">
        <w:rPr>
          <w:rFonts w:ascii="GHEA Grapalat" w:hAnsi="GHEA Grapalat"/>
          <w:b/>
          <w:sz w:val="22"/>
          <w:szCs w:val="22"/>
        </w:rPr>
        <w:br w:type="page"/>
      </w:r>
    </w:p>
    <w:p w14:paraId="4E6298AE" w14:textId="77777777" w:rsidR="00B2572B" w:rsidRPr="00FD0C36" w:rsidRDefault="00B2572B" w:rsidP="001D11DF">
      <w:pPr>
        <w:widowControl w:val="0"/>
        <w:ind w:firstLine="567"/>
        <w:jc w:val="right"/>
        <w:rPr>
          <w:rFonts w:ascii="GHEA Grapalat" w:hAnsi="GHEA Grapalat" w:cs="Arial"/>
          <w:b/>
          <w:sz w:val="22"/>
          <w:szCs w:val="22"/>
        </w:rPr>
      </w:pPr>
      <w:r w:rsidRPr="00FD0C36">
        <w:rPr>
          <w:rFonts w:ascii="GHEA Grapalat" w:hAnsi="GHEA Grapalat"/>
          <w:b/>
          <w:sz w:val="22"/>
          <w:szCs w:val="22"/>
        </w:rPr>
        <w:lastRenderedPageBreak/>
        <w:t xml:space="preserve">Приложение № </w:t>
      </w:r>
      <w:r w:rsidR="001F7821" w:rsidRPr="00FD0C36">
        <w:rPr>
          <w:rFonts w:ascii="GHEA Grapalat" w:hAnsi="GHEA Grapalat"/>
          <w:b/>
          <w:sz w:val="22"/>
          <w:szCs w:val="22"/>
        </w:rPr>
        <w:t>3</w:t>
      </w:r>
    </w:p>
    <w:p w14:paraId="37883BFB" w14:textId="2B065AA8" w:rsidR="00B2572B" w:rsidRPr="00FD0C36" w:rsidRDefault="00B2572B" w:rsidP="001D11DF">
      <w:pPr>
        <w:pStyle w:val="BodyTextIndent3"/>
        <w:widowControl w:val="0"/>
        <w:spacing w:line="240" w:lineRule="auto"/>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847F1A" w:rsidRPr="00FD0C36">
        <w:rPr>
          <w:rFonts w:ascii="GHEA Grapalat" w:hAnsi="GHEA Grapalat"/>
          <w:b/>
          <w:sz w:val="24"/>
          <w:szCs w:val="24"/>
        </w:rPr>
        <w:t>запросе котировок</w:t>
      </w:r>
      <w:r w:rsidR="00EC165E" w:rsidRPr="00FD0C36">
        <w:rPr>
          <w:rFonts w:ascii="GHEA Grapalat" w:hAnsi="GHEA Grapalat" w:cs="Arial"/>
          <w:b/>
          <w:sz w:val="22"/>
          <w:szCs w:val="22"/>
        </w:rPr>
        <w:br/>
      </w:r>
      <w:r w:rsidRPr="00FD0C36">
        <w:rPr>
          <w:rFonts w:ascii="GHEA Grapalat" w:hAnsi="GHEA Grapalat"/>
          <w:b/>
          <w:sz w:val="22"/>
          <w:szCs w:val="22"/>
        </w:rPr>
        <w:t xml:space="preserve">под кодом </w:t>
      </w:r>
      <w:r w:rsidR="008E114E" w:rsidRPr="00FD0C36">
        <w:rPr>
          <w:rFonts w:ascii="GHEA Grapalat" w:hAnsi="GHEA Grapalat"/>
          <w:b/>
          <w:sz w:val="22"/>
          <w:szCs w:val="22"/>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p>
    <w:p w14:paraId="0071CDD3" w14:textId="77777777" w:rsidR="00742F7B" w:rsidRPr="00FD0C36" w:rsidRDefault="00742F7B" w:rsidP="001D11DF">
      <w:pPr>
        <w:pStyle w:val="BodyTextIndent3"/>
        <w:widowControl w:val="0"/>
        <w:spacing w:line="240" w:lineRule="auto"/>
        <w:jc w:val="center"/>
        <w:rPr>
          <w:rFonts w:ascii="GHEA Grapalat" w:hAnsi="GHEA Grapalat"/>
          <w:sz w:val="22"/>
          <w:szCs w:val="22"/>
        </w:rPr>
      </w:pPr>
      <w:r w:rsidRPr="00FD0C36">
        <w:rPr>
          <w:rFonts w:ascii="GHEA Grapalat" w:hAnsi="GHEA Grapalat"/>
          <w:sz w:val="22"/>
          <w:szCs w:val="22"/>
        </w:rPr>
        <w:t xml:space="preserve"> </w:t>
      </w:r>
    </w:p>
    <w:p w14:paraId="28F1CFA0" w14:textId="77777777" w:rsidR="00B2572B" w:rsidRPr="00FD0C36" w:rsidRDefault="00742F7B" w:rsidP="001D11DF">
      <w:pPr>
        <w:pStyle w:val="BodyTextIndent3"/>
        <w:widowControl w:val="0"/>
        <w:spacing w:line="240" w:lineRule="auto"/>
        <w:jc w:val="center"/>
        <w:rPr>
          <w:rFonts w:ascii="GHEA Grapalat" w:hAnsi="GHEA Grapalat"/>
          <w:sz w:val="22"/>
          <w:szCs w:val="22"/>
          <w:lang w:val="hy-AM"/>
        </w:rPr>
      </w:pPr>
      <w:r w:rsidRPr="00FD0C36">
        <w:rPr>
          <w:rFonts w:ascii="GHEA Grapalat" w:hAnsi="GHEA Grapalat"/>
          <w:sz w:val="22"/>
          <w:szCs w:val="22"/>
        </w:rPr>
        <w:t>ГАРАНТИЯ</w:t>
      </w:r>
      <w:r w:rsidR="00AA2488" w:rsidRPr="00FD0C36">
        <w:rPr>
          <w:rFonts w:ascii="GHEA Grapalat" w:hAnsi="GHEA Grapalat"/>
          <w:sz w:val="22"/>
          <w:szCs w:val="22"/>
        </w:rPr>
        <w:t xml:space="preserve"> </w:t>
      </w:r>
      <w:r w:rsidR="00AA2488" w:rsidRPr="00FD0C36">
        <w:rPr>
          <w:rFonts w:ascii="GHEA Grapalat" w:hAnsi="GHEA Grapalat"/>
          <w:sz w:val="22"/>
          <w:szCs w:val="22"/>
          <w:lang w:val="en-US"/>
        </w:rPr>
        <w:t>N</w:t>
      </w:r>
      <w:r w:rsidR="00AA2488" w:rsidRPr="00FD0C36">
        <w:rPr>
          <w:rFonts w:ascii="GHEA Grapalat" w:hAnsi="GHEA Grapalat"/>
          <w:sz w:val="22"/>
          <w:szCs w:val="22"/>
          <w:lang w:val="hy-AM"/>
        </w:rPr>
        <w:t>________</w:t>
      </w:r>
    </w:p>
    <w:p w14:paraId="5FB6FAE6" w14:textId="77777777" w:rsidR="000E5A91" w:rsidRPr="00FD0C36" w:rsidRDefault="000E5A91" w:rsidP="001D11DF">
      <w:pPr>
        <w:widowControl w:val="0"/>
        <w:ind w:left="567" w:right="565"/>
        <w:jc w:val="center"/>
        <w:rPr>
          <w:rFonts w:ascii="GHEA Grapalat" w:hAnsi="GHEA Grapalat"/>
          <w:b/>
          <w:sz w:val="22"/>
          <w:szCs w:val="22"/>
        </w:rPr>
      </w:pPr>
    </w:p>
    <w:p w14:paraId="09C443BB" w14:textId="388DF480" w:rsidR="00BF7253" w:rsidRPr="00FD0C36" w:rsidRDefault="00BF7253" w:rsidP="001D11DF">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8E114E" w:rsidRPr="00FD0C36">
        <w:rPr>
          <w:rFonts w:ascii="GHEA Grapalat" w:hAnsi="GHEA Grapalat"/>
          <w:b/>
          <w:sz w:val="22"/>
          <w:szCs w:val="22"/>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r w:rsidR="000C54E8" w:rsidRPr="00FD0C36">
        <w:rPr>
          <w:rFonts w:ascii="GHEA Grapalat" w:hAnsi="GHEA Grapalat"/>
          <w:i/>
          <w:sz w:val="22"/>
          <w:szCs w:val="22"/>
        </w:rPr>
        <w:t xml:space="preserve"> </w:t>
      </w:r>
      <w:r w:rsidRPr="00FD0C36">
        <w:rPr>
          <w:rFonts w:ascii="GHEA Grapalat" w:eastAsiaTheme="minorHAnsi" w:hAnsi="GHEA Grapalat" w:cstheme="minorBidi"/>
          <w:bCs/>
          <w:sz w:val="22"/>
          <w:szCs w:val="22"/>
        </w:rPr>
        <w:t>организованной</w:t>
      </w:r>
      <w:r w:rsidR="007445FF" w:rsidRPr="00FD0C36">
        <w:rPr>
          <w:rFonts w:ascii="GHEA Grapalat" w:eastAsiaTheme="minorHAnsi" w:hAnsi="GHEA Grapalat" w:cstheme="minorBidi"/>
          <w:bCs/>
          <w:sz w:val="22"/>
          <w:szCs w:val="22"/>
        </w:rPr>
        <w:t xml:space="preserve"> </w:t>
      </w:r>
      <w:r w:rsidRPr="00FD0C36">
        <w:rPr>
          <w:rFonts w:ascii="GHEA Grapalat" w:eastAsiaTheme="minorHAnsi" w:hAnsi="GHEA Grapalat" w:cstheme="minorBidi"/>
          <w:sz w:val="22"/>
          <w:szCs w:val="22"/>
        </w:rPr>
        <w:t>____________________________</w:t>
      </w:r>
      <w:r w:rsidRPr="00FD0C36">
        <w:rPr>
          <w:rFonts w:ascii="GHEA Grapalat" w:eastAsiaTheme="minorHAnsi" w:hAnsi="GHEA Grapalat" w:cstheme="minorBidi"/>
          <w:sz w:val="22"/>
          <w:szCs w:val="22"/>
          <w:lang w:val="hy-AM"/>
        </w:rPr>
        <w:t>(далее-бенефициар)</w:t>
      </w:r>
      <w:r w:rsidRPr="00FD0C36">
        <w:rPr>
          <w:rFonts w:ascii="GHEA Grapalat" w:eastAsiaTheme="minorHAnsi" w:hAnsi="GHEA Grapalat" w:cstheme="minorBidi"/>
          <w:sz w:val="22"/>
          <w:szCs w:val="22"/>
        </w:rPr>
        <w:t xml:space="preserve">, </w:t>
      </w:r>
      <w:r w:rsidR="009F7BD5" w:rsidRPr="00FD0C36">
        <w:rPr>
          <w:rFonts w:ascii="GHEA Grapalat" w:eastAsiaTheme="minorHAnsi" w:hAnsi="GHEA Grapalat" w:cstheme="minorBidi"/>
          <w:sz w:val="22"/>
          <w:szCs w:val="22"/>
        </w:rPr>
        <w:t>вытекаю</w:t>
      </w:r>
      <w:r w:rsidRPr="00FD0C36">
        <w:rPr>
          <w:rFonts w:ascii="GHEA Grapalat" w:eastAsiaTheme="minorHAnsi" w:hAnsi="GHEA Grapalat" w:cstheme="minorBidi"/>
          <w:sz w:val="22"/>
          <w:szCs w:val="22"/>
        </w:rPr>
        <w:t xml:space="preserve">щих из </w:t>
      </w:r>
      <w:r w:rsidRPr="00FD0C36">
        <w:rPr>
          <w:rFonts w:ascii="GHEA Grapalat" w:hAnsi="GHEA Grapalat"/>
          <w:sz w:val="22"/>
          <w:szCs w:val="22"/>
        </w:rPr>
        <w:t xml:space="preserve">участия ____________   </w:t>
      </w:r>
    </w:p>
    <w:p w14:paraId="49670399" w14:textId="77777777" w:rsidR="00BF7253" w:rsidRPr="00FD0C36" w:rsidRDefault="00BF7253" w:rsidP="001D11DF">
      <w:pPr>
        <w:pStyle w:val="NormalWeb"/>
        <w:shd w:val="clear" w:color="auto" w:fill="FFFFFF"/>
        <w:spacing w:before="0" w:beforeAutospacing="0" w:after="0" w:afterAutospacing="0"/>
        <w:contextualSpacing/>
        <w:rPr>
          <w:rFonts w:ascii="GHEA Grapalat" w:eastAsiaTheme="minorHAnsi" w:hAnsi="GHEA Grapalat" w:cstheme="minorBidi"/>
          <w:sz w:val="22"/>
          <w:szCs w:val="22"/>
        </w:rPr>
      </w:pPr>
      <w:r w:rsidRPr="00FD0C36">
        <w:rPr>
          <w:rFonts w:ascii="GHEA Grapalat" w:eastAsiaTheme="minorHAnsi" w:hAnsi="GHEA Grapalat" w:cstheme="minorBidi"/>
          <w:sz w:val="22"/>
          <w:szCs w:val="22"/>
        </w:rPr>
        <w:t>наименование заказчика</w:t>
      </w:r>
      <w:r w:rsidRPr="00FD0C36">
        <w:rPr>
          <w:rStyle w:val="Strong"/>
          <w:rFonts w:ascii="GHEA Grapalat" w:hAnsi="GHEA Grapalat"/>
          <w:sz w:val="22"/>
          <w:szCs w:val="22"/>
        </w:rPr>
        <w:t xml:space="preserve">                                                                                                       </w:t>
      </w:r>
      <w:r w:rsidR="00D95F89" w:rsidRPr="00FD0C36">
        <w:rPr>
          <w:rStyle w:val="Strong"/>
          <w:rFonts w:ascii="GHEA Grapalat" w:hAnsi="GHEA Grapalat"/>
          <w:sz w:val="22"/>
          <w:szCs w:val="22"/>
        </w:rPr>
        <w:t xml:space="preserve">                    </w:t>
      </w:r>
      <w:r w:rsidRPr="00FD0C36">
        <w:rPr>
          <w:rStyle w:val="Strong"/>
          <w:rFonts w:ascii="GHEA Grapalat" w:hAnsi="GHEA Grapalat"/>
          <w:b w:val="0"/>
          <w:sz w:val="22"/>
          <w:szCs w:val="22"/>
        </w:rPr>
        <w:t>наименование участника</w:t>
      </w:r>
    </w:p>
    <w:p w14:paraId="1001D3EF" w14:textId="77777777" w:rsidR="00BF7253" w:rsidRPr="00FD0C36" w:rsidRDefault="00BF7253"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lang w:val="hy-AM"/>
        </w:rPr>
        <w:t xml:space="preserve"> (далее-</w:t>
      </w:r>
      <w:r w:rsidRPr="00FD0C36">
        <w:rPr>
          <w:rFonts w:ascii="GHEA Grapalat" w:eastAsiaTheme="minorHAnsi" w:hAnsi="GHEA Grapalat" w:cstheme="minorBidi"/>
          <w:sz w:val="22"/>
          <w:szCs w:val="22"/>
        </w:rPr>
        <w:t>п</w:t>
      </w:r>
      <w:r w:rsidRPr="00FD0C36">
        <w:rPr>
          <w:rFonts w:ascii="GHEA Grapalat" w:eastAsiaTheme="minorHAnsi" w:hAnsi="GHEA Grapalat" w:cstheme="minorBidi"/>
          <w:sz w:val="22"/>
          <w:szCs w:val="22"/>
          <w:lang w:val="hy-AM"/>
        </w:rPr>
        <w:t>ринципал)</w:t>
      </w:r>
      <w:r w:rsidRPr="00FD0C36">
        <w:rPr>
          <w:rFonts w:ascii="GHEA Grapalat" w:eastAsiaTheme="minorHAnsi" w:hAnsi="GHEA Grapalat" w:cstheme="minorBidi"/>
          <w:sz w:val="22"/>
          <w:szCs w:val="22"/>
        </w:rPr>
        <w:t xml:space="preserve"> в данной процедуре закупок.</w:t>
      </w:r>
    </w:p>
    <w:p w14:paraId="312C3903" w14:textId="77777777" w:rsidR="00BF7253" w:rsidRPr="00FD0C36" w:rsidRDefault="00BF7253"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FD0C36">
        <w:rPr>
          <w:rFonts w:ascii="GHEA Grapalat" w:eastAsiaTheme="minorHAnsi" w:hAnsi="GHEA Grapalat" w:cstheme="minorBidi"/>
          <w:sz w:val="22"/>
          <w:szCs w:val="22"/>
        </w:rPr>
        <w:t xml:space="preserve">    2.  По гарантии </w:t>
      </w:r>
      <w:r w:rsidRPr="00FD0C36">
        <w:rPr>
          <w:rFonts w:ascii="GHEA Grapalat" w:eastAsiaTheme="minorHAnsi" w:hAnsi="GHEA Grapalat" w:cstheme="minorBidi"/>
          <w:sz w:val="22"/>
          <w:szCs w:val="22"/>
          <w:lang w:val="hy-AM"/>
        </w:rPr>
        <w:t xml:space="preserve">------------------------------------------------------------------------- </w:t>
      </w:r>
    </w:p>
    <w:p w14:paraId="089402FB" w14:textId="77777777" w:rsidR="00BF7253" w:rsidRPr="00FD0C36" w:rsidRDefault="00BF7253" w:rsidP="001D11DF">
      <w:pPr>
        <w:pStyle w:val="NormalWeb"/>
        <w:shd w:val="clear" w:color="auto" w:fill="FFFFFF"/>
        <w:spacing w:before="0" w:beforeAutospacing="0" w:after="0" w:afterAutospacing="0"/>
        <w:jc w:val="both"/>
        <w:rPr>
          <w:rFonts w:ascii="GHEA Grapalat" w:eastAsiaTheme="minorHAnsi" w:hAnsi="GHEA Grapalat" w:cstheme="minorBidi"/>
          <w:sz w:val="20"/>
          <w:szCs w:val="22"/>
        </w:rPr>
      </w:pPr>
      <w:r w:rsidRPr="00FD0C36">
        <w:rPr>
          <w:rFonts w:ascii="GHEA Grapalat" w:eastAsiaTheme="minorHAnsi" w:hAnsi="GHEA Grapalat" w:cstheme="minorBidi"/>
          <w:sz w:val="20"/>
          <w:szCs w:val="22"/>
        </w:rPr>
        <w:t xml:space="preserve">                                                                  </w:t>
      </w:r>
      <w:r w:rsidRPr="00FD0C36">
        <w:rPr>
          <w:rFonts w:ascii="GHEA Grapalat" w:eastAsiaTheme="minorHAnsi" w:hAnsi="GHEA Grapalat" w:cstheme="minorBidi"/>
          <w:sz w:val="16"/>
          <w:szCs w:val="22"/>
        </w:rPr>
        <w:t>наименование банка выдающего гарантию</w:t>
      </w:r>
    </w:p>
    <w:p w14:paraId="31431753" w14:textId="77777777" w:rsidR="00BF7253" w:rsidRPr="00FD0C36" w:rsidRDefault="00BF7253"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5E29135" w14:textId="77777777" w:rsidR="00BF7253" w:rsidRPr="00FD0C36" w:rsidRDefault="00BF7253" w:rsidP="001D11DF">
      <w:pPr>
        <w:pStyle w:val="NormalWeb"/>
        <w:shd w:val="clear" w:color="auto" w:fill="FFFFFF"/>
        <w:spacing w:before="0" w:beforeAutospacing="0" w:after="0" w:afterAutospacing="0"/>
        <w:jc w:val="both"/>
        <w:rPr>
          <w:rFonts w:ascii="GHEA Grapalat" w:eastAsiaTheme="minorHAnsi" w:hAnsi="GHEA Grapalat" w:cstheme="minorBidi"/>
          <w:sz w:val="14"/>
          <w:szCs w:val="22"/>
        </w:rPr>
      </w:pPr>
      <w:r w:rsidRPr="00FD0C36">
        <w:rPr>
          <w:rFonts w:ascii="GHEA Grapalat" w:eastAsiaTheme="minorHAnsi" w:hAnsi="GHEA Grapalat" w:cstheme="minorBidi"/>
          <w:sz w:val="14"/>
          <w:szCs w:val="22"/>
        </w:rPr>
        <w:t xml:space="preserve">                           </w:t>
      </w:r>
      <w:r w:rsidR="001329E5" w:rsidRPr="00FD0C36">
        <w:rPr>
          <w:rFonts w:ascii="GHEA Grapalat" w:eastAsiaTheme="minorHAnsi" w:hAnsi="GHEA Grapalat" w:cstheme="minorBidi"/>
          <w:sz w:val="14"/>
          <w:szCs w:val="22"/>
        </w:rPr>
        <w:t xml:space="preserve">                       </w:t>
      </w:r>
      <w:r w:rsidRPr="00FD0C36">
        <w:rPr>
          <w:rFonts w:ascii="GHEA Grapalat" w:eastAsiaTheme="minorHAnsi" w:hAnsi="GHEA Grapalat" w:cstheme="minorBidi"/>
          <w:sz w:val="14"/>
          <w:szCs w:val="22"/>
        </w:rPr>
        <w:t xml:space="preserve">    сумма в цифрах и прописью         </w:t>
      </w:r>
    </w:p>
    <w:p w14:paraId="0FE99817" w14:textId="77777777" w:rsidR="00BF7253" w:rsidRPr="00FD0C36" w:rsidRDefault="00BF7253"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гарантии)  в течение десяти рабочих дней после получения требования. </w:t>
      </w:r>
    </w:p>
    <w:p w14:paraId="0F7C6B52" w14:textId="7680F36E" w:rsidR="00BF7253" w:rsidRPr="00FD0C36" w:rsidRDefault="00BF7253"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Выплата производится посредством перечисления на расчетный    счет</w:t>
      </w:r>
      <w:r w:rsidR="007445FF" w:rsidRPr="00FD0C36">
        <w:rPr>
          <w:rFonts w:ascii="GHEA Grapalat" w:eastAsiaTheme="minorHAnsi" w:hAnsi="GHEA Grapalat" w:cstheme="minorBidi"/>
          <w:sz w:val="22"/>
          <w:szCs w:val="22"/>
        </w:rPr>
        <w:t xml:space="preserve">  </w:t>
      </w:r>
      <w:r w:rsidR="00520376" w:rsidRPr="00FD0C36">
        <w:rPr>
          <w:rFonts w:ascii="GHEA Grapalat" w:hAnsi="GHEA Grapalat" w:cs="Sylfaen"/>
          <w:b/>
          <w:bCs/>
          <w:sz w:val="22"/>
          <w:lang w:val="nb-NO"/>
        </w:rPr>
        <w:t>900</w:t>
      </w:r>
      <w:r w:rsidR="009D4F28">
        <w:rPr>
          <w:rFonts w:ascii="GHEA Grapalat" w:hAnsi="GHEA Grapalat" w:cs="Sylfaen"/>
          <w:b/>
          <w:bCs/>
          <w:sz w:val="22"/>
          <w:lang w:val="nb-NO"/>
        </w:rPr>
        <w:t>412002256</w:t>
      </w:r>
      <w:r w:rsidR="007445FF" w:rsidRPr="00FD0C36">
        <w:rPr>
          <w:rFonts w:ascii="GHEA Grapalat" w:hAnsi="GHEA Grapalat" w:cs="Arial"/>
          <w:b/>
          <w:sz w:val="20"/>
          <w:szCs w:val="20"/>
        </w:rPr>
        <w:t xml:space="preserve"> </w:t>
      </w:r>
      <w:r w:rsidRPr="00FD0C36">
        <w:rPr>
          <w:rFonts w:ascii="GHEA Grapalat" w:eastAsiaTheme="minorHAnsi" w:hAnsi="GHEA Grapalat" w:cstheme="minorBidi"/>
          <w:sz w:val="22"/>
          <w:szCs w:val="22"/>
        </w:rPr>
        <w:t xml:space="preserve"> бенефициара.</w:t>
      </w:r>
    </w:p>
    <w:p w14:paraId="332DEEC6" w14:textId="77777777" w:rsidR="00BF7253" w:rsidRPr="00FD0C36" w:rsidRDefault="00BF7253"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3. Настоящая гарантия является безотзывной.</w:t>
      </w:r>
    </w:p>
    <w:p w14:paraId="042DEE6F" w14:textId="77777777" w:rsidR="00BF7253" w:rsidRPr="00FD0C36" w:rsidRDefault="00BF7253"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120DD41" w14:textId="77777777" w:rsidR="00BF7253" w:rsidRPr="00FD0C36" w:rsidRDefault="00BF7253" w:rsidP="001D11DF">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14:paraId="14D50B04" w14:textId="77777777" w:rsidR="00BF7253" w:rsidRPr="00FD0C36" w:rsidRDefault="00BF7253" w:rsidP="001D11DF">
      <w:pPr>
        <w:pStyle w:val="NormalWeb"/>
        <w:shd w:val="clear" w:color="auto" w:fill="FFFFFF"/>
        <w:spacing w:after="0" w:afterAutospacing="0"/>
        <w:ind w:firstLine="374"/>
        <w:contextualSpacing/>
        <w:jc w:val="both"/>
        <w:rPr>
          <w:rFonts w:ascii="GHEA Grapalat" w:eastAsiaTheme="minorHAnsi" w:hAnsi="GHEA Grapalat" w:cstheme="minorBidi"/>
          <w:sz w:val="18"/>
          <w:szCs w:val="22"/>
        </w:rPr>
      </w:pPr>
      <w:r w:rsidRPr="00FD0C36">
        <w:rPr>
          <w:rFonts w:eastAsiaTheme="minorHAnsi" w:cstheme="minorBidi"/>
          <w:sz w:val="18"/>
          <w:szCs w:val="22"/>
        </w:rPr>
        <w:t xml:space="preserve">                  </w:t>
      </w:r>
      <w:r w:rsidRPr="00FD0C36">
        <w:rPr>
          <w:rFonts w:ascii="GHEA Grapalat" w:eastAsiaTheme="minorHAnsi" w:hAnsi="GHEA Grapalat" w:cstheme="minorBidi"/>
          <w:sz w:val="18"/>
          <w:szCs w:val="22"/>
        </w:rPr>
        <w:t>код процедуры</w:t>
      </w:r>
    </w:p>
    <w:p w14:paraId="4C144A6E" w14:textId="77777777" w:rsidR="00BF7253" w:rsidRPr="00FD0C36" w:rsidRDefault="00BF7253" w:rsidP="001D11DF">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41783DB8" w14:textId="77777777" w:rsidR="00BF7253" w:rsidRPr="00FD0C36" w:rsidRDefault="00BF7253"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6. Бенефициар предъявляет требование лицу, выдающему гарантию, в письменной форме. К требованию </w:t>
      </w:r>
      <w:r w:rsidR="009B09D3" w:rsidRPr="00FD0C36">
        <w:rPr>
          <w:rFonts w:ascii="GHEA Grapalat" w:eastAsiaTheme="minorHAnsi" w:hAnsi="GHEA Grapalat" w:cstheme="minorBidi"/>
          <w:sz w:val="22"/>
          <w:szCs w:val="22"/>
        </w:rPr>
        <w:t>прилагается копия протокола заседания оценочной комиссии об отклонении заявки.</w:t>
      </w:r>
    </w:p>
    <w:p w14:paraId="3CE49AEE" w14:textId="77777777" w:rsidR="00BF7253" w:rsidRPr="00FD0C36" w:rsidRDefault="00BF7253"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7.</w:t>
      </w:r>
      <w:r w:rsidRPr="00FD0C36">
        <w:rPr>
          <w:sz w:val="22"/>
          <w:szCs w:val="22"/>
        </w:rPr>
        <w:t xml:space="preserve"> </w:t>
      </w:r>
      <w:r w:rsidRPr="00FD0C36">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9186332" w14:textId="77777777" w:rsidR="00BF7253" w:rsidRPr="00FD0C36" w:rsidRDefault="00BF7253"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8.</w:t>
      </w:r>
      <w:r w:rsidRPr="00FD0C36">
        <w:rPr>
          <w:sz w:val="22"/>
          <w:szCs w:val="22"/>
        </w:rPr>
        <w:t xml:space="preserve"> </w:t>
      </w:r>
      <w:r w:rsidRPr="00FD0C36">
        <w:rPr>
          <w:rFonts w:ascii="GHEA Grapalat" w:eastAsiaTheme="minorHAnsi" w:hAnsi="GHEA Grapalat" w:cstheme="minorBidi"/>
          <w:sz w:val="22"/>
          <w:szCs w:val="22"/>
        </w:rPr>
        <w:t>Лицо, выдающее гарантию, отклоняет требование бенефициара, если:</w:t>
      </w:r>
    </w:p>
    <w:p w14:paraId="27A23AA0" w14:textId="77777777" w:rsidR="00BF7253" w:rsidRPr="00FD0C36" w:rsidRDefault="00BF7253"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15AFCE37" w14:textId="77777777" w:rsidR="00BF7253" w:rsidRPr="00FD0C36" w:rsidRDefault="00BF7253" w:rsidP="001D11D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2) требование представлено по истечении срока, установленного гарантией.</w:t>
      </w:r>
    </w:p>
    <w:p w14:paraId="1486CF67" w14:textId="77777777" w:rsidR="00BF7253" w:rsidRPr="00FD0C36" w:rsidRDefault="00BF7253" w:rsidP="001D11D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CF5778" w14:textId="77777777" w:rsidR="00BF7253" w:rsidRPr="00FD0C36" w:rsidRDefault="00BF7253" w:rsidP="001D11D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375B6126" w14:textId="77777777" w:rsidR="00BF7253" w:rsidRPr="00FD0C36" w:rsidRDefault="00BF7253"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7AABE61" w14:textId="77777777" w:rsidR="00BF7253" w:rsidRPr="00FD0C36" w:rsidRDefault="00BF7253" w:rsidP="001D11DF">
      <w:pPr>
        <w:pStyle w:val="NormalWeb"/>
        <w:shd w:val="clear" w:color="auto" w:fill="FFFFFF"/>
        <w:spacing w:before="0" w:beforeAutospacing="0" w:after="0" w:afterAutospacing="0"/>
        <w:ind w:firstLine="375"/>
        <w:jc w:val="both"/>
        <w:rPr>
          <w:rFonts w:ascii="GHEA Grapalat" w:hAnsi="GHEA Grapalat"/>
          <w:sz w:val="22"/>
          <w:szCs w:val="22"/>
        </w:rPr>
      </w:pPr>
    </w:p>
    <w:p w14:paraId="7C566554" w14:textId="77777777" w:rsidR="00BF7253" w:rsidRPr="00FD0C36" w:rsidRDefault="00BF7253" w:rsidP="001D11DF">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FD0C36">
        <w:rPr>
          <w:rFonts w:ascii="GHEA Grapalat" w:hAnsi="GHEA Grapalat"/>
          <w:sz w:val="22"/>
          <w:szCs w:val="22"/>
          <w:lang w:val="hy-AM"/>
        </w:rPr>
        <w:t>Руководитель исполнительного органа</w:t>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14:paraId="197A3C68" w14:textId="77777777" w:rsidR="00BF7253" w:rsidRPr="00FD0C36" w:rsidRDefault="00BF7253" w:rsidP="001D11DF">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016C230C" w14:textId="77777777" w:rsidR="00BF7253" w:rsidRPr="00FD0C36" w:rsidRDefault="00BF7253" w:rsidP="001D11DF">
      <w:pPr>
        <w:pStyle w:val="NormalWeb"/>
        <w:shd w:val="clear" w:color="auto" w:fill="FFFFFF"/>
        <w:spacing w:before="0" w:beforeAutospacing="0" w:after="0" w:afterAutospacing="0"/>
        <w:ind w:firstLine="375"/>
        <w:jc w:val="both"/>
        <w:rPr>
          <w:rFonts w:ascii="GHEA Grapalat" w:hAnsi="GHEA Grapalat"/>
          <w:sz w:val="22"/>
          <w:szCs w:val="22"/>
          <w:lang w:val="hy-AM"/>
        </w:rPr>
      </w:pP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14:paraId="2C893EDB" w14:textId="77777777" w:rsidR="00BF7253" w:rsidRPr="00FD0C36" w:rsidRDefault="00BF7253" w:rsidP="001D11DF">
      <w:pPr>
        <w:pStyle w:val="NormalWeb"/>
        <w:shd w:val="clear" w:color="auto" w:fill="FFFFFF"/>
        <w:spacing w:before="0" w:beforeAutospacing="0" w:after="0" w:afterAutospacing="0"/>
        <w:rPr>
          <w:rFonts w:ascii="GHEA Grapalat" w:hAnsi="GHEA Grapalat" w:cs="Sylfaen"/>
          <w:sz w:val="22"/>
          <w:szCs w:val="22"/>
          <w:vertAlign w:val="superscript"/>
        </w:rPr>
      </w:pPr>
      <w:r w:rsidRPr="00FD0C36">
        <w:rPr>
          <w:rFonts w:ascii="GHEA Grapalat" w:hAnsi="GHEA Grapalat" w:cs="Sylfaen"/>
          <w:sz w:val="22"/>
          <w:szCs w:val="22"/>
          <w:vertAlign w:val="superscript"/>
          <w:lang w:val="hy-AM"/>
        </w:rPr>
        <w:t xml:space="preserve">                                                        </w:t>
      </w:r>
      <w:r w:rsidRPr="00FD0C36">
        <w:rPr>
          <w:rFonts w:ascii="GHEA Grapalat" w:hAnsi="GHEA Grapalat" w:cs="Sylfaen"/>
          <w:sz w:val="22"/>
          <w:szCs w:val="22"/>
          <w:vertAlign w:val="superscript"/>
        </w:rPr>
        <w:t>число, месяц, год</w:t>
      </w:r>
    </w:p>
    <w:p w14:paraId="283D1394" w14:textId="77777777" w:rsidR="0012049F" w:rsidRPr="00FD0C36" w:rsidRDefault="0012049F" w:rsidP="001D11DF">
      <w:pPr>
        <w:widowControl w:val="0"/>
        <w:ind w:firstLine="567"/>
        <w:jc w:val="right"/>
        <w:rPr>
          <w:rFonts w:ascii="GHEA Grapalat" w:hAnsi="GHEA Grapalat"/>
          <w:b/>
          <w:sz w:val="22"/>
          <w:szCs w:val="22"/>
        </w:rPr>
      </w:pPr>
    </w:p>
    <w:p w14:paraId="4A24E6B3" w14:textId="77777777" w:rsidR="00C00C48" w:rsidRPr="00FD0C36" w:rsidRDefault="00C00C48">
      <w:pPr>
        <w:rPr>
          <w:rFonts w:ascii="GHEA Grapalat" w:hAnsi="GHEA Grapalat"/>
          <w:b/>
          <w:sz w:val="22"/>
          <w:szCs w:val="22"/>
        </w:rPr>
      </w:pPr>
      <w:r w:rsidRPr="00FD0C36">
        <w:rPr>
          <w:rFonts w:ascii="GHEA Grapalat" w:hAnsi="GHEA Grapalat"/>
          <w:b/>
          <w:sz w:val="22"/>
          <w:szCs w:val="22"/>
        </w:rPr>
        <w:br w:type="page"/>
      </w:r>
    </w:p>
    <w:p w14:paraId="04B33FA1" w14:textId="77777777" w:rsidR="001005B0" w:rsidRPr="00FD0C36" w:rsidRDefault="007B3F5F" w:rsidP="001D11DF">
      <w:pPr>
        <w:widowControl w:val="0"/>
        <w:ind w:firstLine="567"/>
        <w:jc w:val="right"/>
        <w:rPr>
          <w:rFonts w:ascii="GHEA Grapalat" w:hAnsi="GHEA Grapalat"/>
          <w:b/>
          <w:sz w:val="22"/>
          <w:szCs w:val="22"/>
        </w:rPr>
      </w:pPr>
      <w:r w:rsidRPr="00FD0C36">
        <w:rPr>
          <w:rFonts w:ascii="GHEA Grapalat" w:hAnsi="GHEA Grapalat"/>
          <w:b/>
          <w:sz w:val="22"/>
          <w:szCs w:val="22"/>
        </w:rPr>
        <w:lastRenderedPageBreak/>
        <w:t>Приложение № 4</w:t>
      </w:r>
    </w:p>
    <w:p w14:paraId="6B9CB025" w14:textId="1C8A8AAC" w:rsidR="007B3F5F" w:rsidRPr="00FD0C36" w:rsidRDefault="007B3F5F" w:rsidP="001D11DF">
      <w:pPr>
        <w:widowControl w:val="0"/>
        <w:ind w:firstLine="567"/>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4674CA" w:rsidRPr="00FD0C36">
        <w:rPr>
          <w:rFonts w:ascii="GHEA Grapalat" w:hAnsi="GHEA Grapalat"/>
          <w:b/>
        </w:rPr>
        <w:t>запросе котировок</w:t>
      </w:r>
      <w:r w:rsidRPr="00FD0C36">
        <w:rPr>
          <w:rFonts w:ascii="GHEA Grapalat" w:hAnsi="GHEA Grapalat" w:cs="Arial"/>
          <w:b/>
          <w:sz w:val="22"/>
          <w:szCs w:val="22"/>
        </w:rPr>
        <w:br/>
      </w:r>
      <w:r w:rsidR="00D3699A" w:rsidRPr="00FD0C36">
        <w:rPr>
          <w:rFonts w:ascii="GHEA Grapalat" w:hAnsi="GHEA Grapalat"/>
          <w:b/>
          <w:sz w:val="22"/>
          <w:szCs w:val="22"/>
        </w:rPr>
        <w:t xml:space="preserve">под кодом </w:t>
      </w:r>
      <w:r w:rsidR="008E114E" w:rsidRPr="00FD0C36">
        <w:rPr>
          <w:rFonts w:ascii="GHEA Grapalat" w:hAnsi="GHEA Grapalat"/>
          <w:b/>
          <w:sz w:val="22"/>
          <w:szCs w:val="22"/>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p>
    <w:p w14:paraId="751E5F2B" w14:textId="77777777" w:rsidR="0016001A" w:rsidRPr="00FD0C36" w:rsidRDefault="0016001A" w:rsidP="001D11DF">
      <w:pPr>
        <w:pStyle w:val="BodyTextIndent3"/>
        <w:widowControl w:val="0"/>
        <w:spacing w:line="240" w:lineRule="auto"/>
        <w:jc w:val="center"/>
        <w:rPr>
          <w:rFonts w:ascii="GHEA Grapalat" w:hAnsi="GHEA Grapalat"/>
          <w:sz w:val="22"/>
          <w:szCs w:val="22"/>
          <w:lang w:val="hy-AM"/>
        </w:rPr>
      </w:pPr>
      <w:r w:rsidRPr="00FD0C36">
        <w:rPr>
          <w:rFonts w:ascii="GHEA Grapalat" w:hAnsi="GHEA Grapalat"/>
          <w:sz w:val="22"/>
          <w:szCs w:val="22"/>
        </w:rPr>
        <w:t xml:space="preserve">ГАРАНТИЯ </w:t>
      </w:r>
      <w:r w:rsidRPr="00FD0C36">
        <w:rPr>
          <w:rFonts w:ascii="GHEA Grapalat" w:hAnsi="GHEA Grapalat"/>
          <w:sz w:val="22"/>
          <w:szCs w:val="22"/>
          <w:lang w:val="en-US"/>
        </w:rPr>
        <w:t>N</w:t>
      </w:r>
      <w:r w:rsidRPr="00FD0C36">
        <w:rPr>
          <w:rFonts w:ascii="GHEA Grapalat" w:hAnsi="GHEA Grapalat"/>
          <w:sz w:val="22"/>
          <w:szCs w:val="22"/>
          <w:lang w:val="hy-AM"/>
        </w:rPr>
        <w:t>________</w:t>
      </w:r>
    </w:p>
    <w:p w14:paraId="2935EBD5" w14:textId="77777777" w:rsidR="007B3F5F" w:rsidRPr="00FD0C36" w:rsidRDefault="0016001A" w:rsidP="001D11DF">
      <w:pPr>
        <w:widowControl w:val="0"/>
        <w:ind w:left="567" w:right="565"/>
        <w:jc w:val="center"/>
        <w:rPr>
          <w:rFonts w:ascii="GHEA Grapalat" w:hAnsi="GHEA Grapalat"/>
          <w:b/>
          <w:sz w:val="22"/>
          <w:szCs w:val="22"/>
        </w:rPr>
      </w:pPr>
      <w:r w:rsidRPr="00FD0C36">
        <w:rPr>
          <w:rFonts w:ascii="GHEA Grapalat" w:hAnsi="GHEA Grapalat"/>
          <w:b/>
          <w:sz w:val="22"/>
          <w:szCs w:val="22"/>
        </w:rPr>
        <w:t>(обеспечение квалификации)</w:t>
      </w:r>
    </w:p>
    <w:p w14:paraId="1466F18E" w14:textId="77777777" w:rsidR="009D1558" w:rsidRDefault="009D1558"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14:paraId="14A523EC" w14:textId="0E37F963" w:rsidR="007B3F5F" w:rsidRPr="00FD0C36" w:rsidRDefault="007B3F5F" w:rsidP="001D11DF">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FD0C36">
        <w:rPr>
          <w:rFonts w:ascii="GHEA Grapalat" w:eastAsiaTheme="minorHAnsi" w:hAnsi="GHEA Grapalat"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FD0C36">
        <w:rPr>
          <w:rFonts w:eastAsiaTheme="minorHAnsi" w:cstheme="minorBidi"/>
          <w:sz w:val="22"/>
          <w:szCs w:val="22"/>
        </w:rPr>
        <w:t xml:space="preserve"> N</w:t>
      </w:r>
      <w:r w:rsidRPr="00FD0C36">
        <w:rPr>
          <w:rFonts w:eastAsiaTheme="minorHAnsi" w:cstheme="minorBidi"/>
          <w:sz w:val="22"/>
          <w:szCs w:val="22"/>
          <w:lang w:val="hy-AM"/>
        </w:rPr>
        <w:t xml:space="preserve">  </w:t>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rPr>
        <w:t xml:space="preserve">                                                                    </w:t>
      </w:r>
    </w:p>
    <w:p w14:paraId="1E5FCA89" w14:textId="77777777" w:rsidR="007B3F5F" w:rsidRPr="00FD0C36" w:rsidRDefault="007B3F5F" w:rsidP="001D11DF">
      <w:pPr>
        <w:pStyle w:val="NormalWeb"/>
        <w:shd w:val="clear" w:color="auto" w:fill="FFFFFF"/>
        <w:spacing w:before="0" w:beforeAutospacing="0" w:after="0" w:afterAutospacing="0"/>
        <w:ind w:left="-142"/>
        <w:rPr>
          <w:rStyle w:val="Strong"/>
          <w:rFonts w:ascii="GHEA Grapalat" w:hAnsi="GHEA Grapalat"/>
          <w:b w:val="0"/>
          <w:sz w:val="16"/>
          <w:szCs w:val="22"/>
        </w:rPr>
      </w:pPr>
      <w:r w:rsidRPr="00FD0C36">
        <w:rPr>
          <w:rStyle w:val="Strong"/>
          <w:rFonts w:ascii="GHEA Grapalat" w:hAnsi="GHEA Grapalat"/>
          <w:b w:val="0"/>
          <w:sz w:val="16"/>
          <w:szCs w:val="22"/>
          <w:lang w:val="hy-AM"/>
        </w:rPr>
        <w:tab/>
      </w:r>
      <w:r w:rsidRPr="00FD0C36">
        <w:rPr>
          <w:rStyle w:val="Strong"/>
          <w:rFonts w:ascii="GHEA Grapalat" w:hAnsi="GHEA Grapalat"/>
          <w:b w:val="0"/>
          <w:sz w:val="16"/>
          <w:szCs w:val="22"/>
        </w:rPr>
        <w:t xml:space="preserve">                     номер заключаемого договора</w:t>
      </w:r>
    </w:p>
    <w:p w14:paraId="5BE9AD47" w14:textId="77777777" w:rsidR="007B3F5F" w:rsidRPr="00FD0C36" w:rsidRDefault="007B3F5F" w:rsidP="001D11DF">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FD0C36">
        <w:rPr>
          <w:rFonts w:ascii="GHEA Grapalat" w:eastAsiaTheme="minorHAnsi" w:hAnsi="GHEA Grapalat" w:cstheme="minorBidi"/>
          <w:sz w:val="22"/>
          <w:szCs w:val="22"/>
        </w:rPr>
        <w:t xml:space="preserve">  заключаемым</w:t>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Fonts w:eastAsiaTheme="minorHAnsi" w:cstheme="minorBidi"/>
          <w:sz w:val="22"/>
          <w:szCs w:val="22"/>
        </w:rPr>
        <w:t xml:space="preserve"> (</w:t>
      </w:r>
      <w:r w:rsidRPr="00FD0C36">
        <w:rPr>
          <w:rFonts w:ascii="GHEA Grapalat" w:eastAsiaTheme="minorHAnsi" w:hAnsi="GHEA Grapalat" w:cstheme="minorBidi"/>
          <w:sz w:val="22"/>
          <w:szCs w:val="22"/>
        </w:rPr>
        <w:t xml:space="preserve">далее-принципал ) в результате  </w:t>
      </w:r>
    </w:p>
    <w:p w14:paraId="2EA96FE2" w14:textId="77777777" w:rsidR="007B3F5F" w:rsidRPr="00FD0C36" w:rsidRDefault="007B3F5F" w:rsidP="001D11DF">
      <w:pPr>
        <w:pStyle w:val="NormalWeb"/>
        <w:shd w:val="clear" w:color="auto" w:fill="FFFFFF"/>
        <w:spacing w:before="0" w:beforeAutospacing="0" w:after="0" w:afterAutospacing="0"/>
        <w:ind w:left="-142"/>
        <w:rPr>
          <w:rFonts w:cs="Sylfaen"/>
          <w:b/>
          <w:sz w:val="16"/>
          <w:szCs w:val="22"/>
          <w:vertAlign w:val="superscript"/>
          <w:lang w:val="hy-AM"/>
        </w:rPr>
      </w:pPr>
      <w:r w:rsidRPr="00FD0C36">
        <w:rPr>
          <w:rStyle w:val="Strong"/>
          <w:rFonts w:ascii="GHEA Grapalat" w:hAnsi="GHEA Grapalat"/>
          <w:b w:val="0"/>
          <w:sz w:val="16"/>
          <w:szCs w:val="22"/>
        </w:rPr>
        <w:t xml:space="preserve">                                  наименование отобранного участника</w:t>
      </w:r>
      <w:r w:rsidRPr="00FD0C36">
        <w:rPr>
          <w:rStyle w:val="Strong"/>
          <w:rFonts w:ascii="GHEA Grapalat" w:hAnsi="GHEA Grapalat"/>
          <w:b w:val="0"/>
          <w:sz w:val="16"/>
          <w:szCs w:val="22"/>
          <w:lang w:val="hy-AM"/>
        </w:rPr>
        <w:tab/>
      </w:r>
    </w:p>
    <w:p w14:paraId="35360AF1" w14:textId="77777777" w:rsidR="007B3F5F" w:rsidRPr="00FD0C36" w:rsidRDefault="007B3F5F" w:rsidP="001D11DF">
      <w:pPr>
        <w:pStyle w:val="NormalWeb"/>
        <w:shd w:val="clear" w:color="auto" w:fill="FFFFFF"/>
        <w:spacing w:before="0" w:beforeAutospacing="0" w:after="0" w:afterAutospacing="0"/>
        <w:jc w:val="both"/>
        <w:rPr>
          <w:rFonts w:ascii="GHEA Grapalat" w:hAnsi="GHEA Grapalat"/>
          <w:sz w:val="22"/>
          <w:szCs w:val="22"/>
          <w:lang w:val="hy-AM"/>
        </w:rPr>
      </w:pPr>
      <w:r w:rsidRPr="00FD0C36">
        <w:rPr>
          <w:rFonts w:ascii="GHEA Grapalat" w:eastAsiaTheme="minorHAnsi" w:hAnsi="GHEA Grapalat" w:cstheme="minorBidi"/>
          <w:sz w:val="22"/>
          <w:szCs w:val="22"/>
        </w:rPr>
        <w:t xml:space="preserve">организованной </w:t>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lang w:val="hy-AM"/>
        </w:rPr>
        <w:t xml:space="preserve"> </w:t>
      </w:r>
      <w:r w:rsidRPr="00FD0C36">
        <w:rPr>
          <w:rFonts w:ascii="GHEA Grapalat" w:eastAsiaTheme="minorHAnsi" w:hAnsi="GHEA Grapalat" w:cstheme="minorBidi"/>
          <w:sz w:val="22"/>
          <w:szCs w:val="22"/>
        </w:rPr>
        <w:t xml:space="preserve"> (далее-бенефициар) </w:t>
      </w:r>
    </w:p>
    <w:p w14:paraId="754E9138" w14:textId="77777777" w:rsidR="007B3F5F" w:rsidRPr="00FD0C36" w:rsidRDefault="007B3F5F" w:rsidP="001D11D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22"/>
        </w:rPr>
      </w:pPr>
      <w:r w:rsidRPr="00FD0C36">
        <w:rPr>
          <w:rFonts w:ascii="GHEA Grapalat" w:hAnsi="GHEA Grapalat" w:cs="Sylfaen"/>
          <w:sz w:val="18"/>
          <w:szCs w:val="22"/>
          <w:vertAlign w:val="superscript"/>
        </w:rPr>
        <w:t xml:space="preserve">                         </w:t>
      </w:r>
      <w:r w:rsidRPr="00FD0C36">
        <w:rPr>
          <w:rStyle w:val="Strong"/>
          <w:rFonts w:ascii="GHEA Grapalat" w:hAnsi="GHEA Grapalat"/>
          <w:b w:val="0"/>
          <w:sz w:val="18"/>
          <w:szCs w:val="22"/>
        </w:rPr>
        <w:t>наименование заказчика</w:t>
      </w:r>
      <w:r w:rsidRPr="00FD0C36">
        <w:rPr>
          <w:rFonts w:ascii="GHEA Grapalat" w:eastAsiaTheme="minorHAnsi" w:hAnsi="GHEA Grapalat" w:cstheme="minorBidi"/>
          <w:b/>
          <w:sz w:val="18"/>
          <w:szCs w:val="22"/>
        </w:rPr>
        <w:t xml:space="preserve"> </w:t>
      </w:r>
    </w:p>
    <w:p w14:paraId="62261118" w14:textId="46651EFF" w:rsidR="007B3F5F" w:rsidRPr="00FD0C36" w:rsidRDefault="007B3F5F" w:rsidP="001D11DF">
      <w:pPr>
        <w:pStyle w:val="NormalWeb"/>
        <w:shd w:val="clear" w:color="auto" w:fill="FFFFFF"/>
        <w:spacing w:before="0" w:beforeAutospacing="0" w:after="0" w:afterAutospacing="0"/>
        <w:rPr>
          <w:rFonts w:ascii="GHEA Grapalat" w:hAnsi="GHEA Grapalat" w:cs="Sylfaen"/>
          <w:sz w:val="22"/>
          <w:szCs w:val="22"/>
          <w:vertAlign w:val="superscript"/>
        </w:rPr>
      </w:pPr>
      <w:r w:rsidRPr="00FD0C36">
        <w:rPr>
          <w:rFonts w:ascii="GHEA Grapalat" w:eastAsiaTheme="minorHAnsi" w:hAnsi="GHEA Grapalat" w:cstheme="minorBidi"/>
          <w:sz w:val="22"/>
          <w:szCs w:val="22"/>
        </w:rPr>
        <w:t xml:space="preserve">процедуры  закупок под кодом </w:t>
      </w:r>
      <w:r w:rsidR="008E114E" w:rsidRPr="00FD0C36">
        <w:rPr>
          <w:rFonts w:ascii="GHEA Grapalat" w:hAnsi="GHEA Grapalat" w:cs="Arial"/>
          <w:sz w:val="20"/>
          <w:szCs w:val="20"/>
          <w:lang w:val="es-ES"/>
        </w:rPr>
        <w:t>ՀՀ</w:t>
      </w:r>
      <w:r w:rsidR="000C54E8" w:rsidRPr="000C54E8">
        <w:rPr>
          <w:rFonts w:ascii="Arial" w:hAnsi="Arial" w:cs="Arial"/>
          <w:i/>
          <w:sz w:val="22"/>
          <w:szCs w:val="22"/>
        </w:rPr>
        <w:t xml:space="preserve">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r w:rsidR="00D3699A" w:rsidRPr="00FD0C36">
        <w:rPr>
          <w:rFonts w:ascii="GHEA Grapalat" w:hAnsi="GHEA Grapalat" w:cs="Arial"/>
          <w:sz w:val="20"/>
          <w:szCs w:val="20"/>
          <w:lang w:val="es-ES"/>
        </w:rPr>
        <w:t>.</w:t>
      </w:r>
    </w:p>
    <w:p w14:paraId="696ABA61" w14:textId="77777777" w:rsidR="007B3F5F" w:rsidRPr="00FD0C36" w:rsidRDefault="007B3F5F"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FD0C36">
        <w:rPr>
          <w:rFonts w:ascii="GHEA Grapalat" w:eastAsiaTheme="minorHAnsi" w:hAnsi="GHEA Grapalat" w:cstheme="minorBidi"/>
          <w:sz w:val="22"/>
          <w:szCs w:val="22"/>
        </w:rPr>
        <w:t xml:space="preserve">  2.  По гарантии </w:t>
      </w:r>
      <w:r w:rsidRPr="00FD0C36">
        <w:rPr>
          <w:rFonts w:ascii="GHEA Grapalat" w:eastAsiaTheme="minorHAnsi" w:hAnsi="GHEA Grapalat" w:cstheme="minorBidi"/>
          <w:sz w:val="22"/>
          <w:szCs w:val="22"/>
          <w:lang w:val="hy-AM"/>
        </w:rPr>
        <w:t xml:space="preserve">---------------------------------------------------------------------------- </w:t>
      </w:r>
    </w:p>
    <w:p w14:paraId="3E7D1453" w14:textId="77777777" w:rsidR="007B3F5F" w:rsidRPr="00FD0C36" w:rsidRDefault="007B3F5F" w:rsidP="001D11DF">
      <w:pPr>
        <w:pStyle w:val="NormalWeb"/>
        <w:shd w:val="clear" w:color="auto" w:fill="FFFFFF"/>
        <w:spacing w:before="0" w:beforeAutospacing="0" w:after="0" w:afterAutospacing="0"/>
        <w:jc w:val="both"/>
        <w:rPr>
          <w:rFonts w:ascii="GHEA Grapalat" w:eastAsiaTheme="minorHAnsi" w:hAnsi="GHEA Grapalat" w:cstheme="minorBidi"/>
          <w:sz w:val="16"/>
          <w:szCs w:val="22"/>
        </w:rPr>
      </w:pPr>
      <w:r w:rsidRPr="00FD0C36">
        <w:rPr>
          <w:rFonts w:ascii="GHEA Grapalat" w:eastAsiaTheme="minorHAnsi" w:hAnsi="GHEA Grapalat" w:cstheme="minorBidi"/>
          <w:sz w:val="16"/>
          <w:szCs w:val="22"/>
        </w:rPr>
        <w:t xml:space="preserve">                                                           наименование банка выдающего гарантию</w:t>
      </w:r>
    </w:p>
    <w:p w14:paraId="5F817C02" w14:textId="77777777" w:rsidR="007B3F5F" w:rsidRPr="00FD0C36" w:rsidRDefault="007B3F5F"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57F39FD" w14:textId="77777777" w:rsidR="007B3F5F" w:rsidRPr="00FD0C36" w:rsidRDefault="004824A5" w:rsidP="001D11DF">
      <w:pPr>
        <w:pStyle w:val="NormalWeb"/>
        <w:shd w:val="clear" w:color="auto" w:fill="FFFFFF"/>
        <w:spacing w:before="0" w:beforeAutospacing="0" w:after="0" w:afterAutospacing="0"/>
        <w:jc w:val="both"/>
        <w:rPr>
          <w:rFonts w:ascii="GHEA Grapalat" w:eastAsiaTheme="minorHAnsi" w:hAnsi="GHEA Grapalat" w:cstheme="minorBidi"/>
          <w:sz w:val="18"/>
          <w:szCs w:val="22"/>
        </w:rPr>
      </w:pPr>
      <w:r w:rsidRPr="00FD0C36">
        <w:rPr>
          <w:rFonts w:ascii="GHEA Grapalat" w:eastAsiaTheme="minorHAnsi" w:hAnsi="GHEA Grapalat" w:cstheme="minorBidi"/>
          <w:sz w:val="18"/>
          <w:szCs w:val="22"/>
        </w:rPr>
        <w:t xml:space="preserve">               </w:t>
      </w:r>
      <w:r w:rsidR="007B3F5F" w:rsidRPr="00FD0C36">
        <w:rPr>
          <w:rFonts w:ascii="GHEA Grapalat" w:eastAsiaTheme="minorHAnsi" w:hAnsi="GHEA Grapalat" w:cstheme="minorBidi"/>
          <w:sz w:val="18"/>
          <w:szCs w:val="22"/>
        </w:rPr>
        <w:t xml:space="preserve">                     сумма в цифрах и прописью         </w:t>
      </w:r>
    </w:p>
    <w:p w14:paraId="7CE0498A" w14:textId="77777777" w:rsidR="007B3F5F" w:rsidRPr="00FD0C36" w:rsidRDefault="007B3F5F"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гарантии) в течение десяти рабочих  дней после получения требования. </w:t>
      </w:r>
    </w:p>
    <w:p w14:paraId="437240E6" w14:textId="57757748" w:rsidR="007B3F5F" w:rsidRPr="00FD0C36" w:rsidRDefault="007B3F5F" w:rsidP="001D11DF">
      <w:pPr>
        <w:pStyle w:val="NormalWeb"/>
        <w:shd w:val="clear" w:color="auto" w:fill="FFFFFF"/>
        <w:spacing w:before="0" w:beforeAutospacing="0" w:after="0" w:afterAutospacing="0"/>
        <w:ind w:firstLine="708"/>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Выплата производится посредством перечисления на расчетный счет</w:t>
      </w:r>
      <w:r w:rsidR="004824A5" w:rsidRPr="00FD0C36">
        <w:rPr>
          <w:rFonts w:ascii="GHEA Grapalat" w:eastAsiaTheme="minorHAnsi" w:hAnsi="GHEA Grapalat" w:cstheme="minorBidi"/>
          <w:sz w:val="22"/>
          <w:szCs w:val="22"/>
        </w:rPr>
        <w:t xml:space="preserve"> </w:t>
      </w:r>
      <w:r w:rsidR="004824A5" w:rsidRPr="00FD0C36">
        <w:rPr>
          <w:rFonts w:ascii="GHEA Grapalat" w:eastAsiaTheme="minorHAnsi" w:hAnsi="GHEA Grapalat" w:cstheme="minorBidi"/>
        </w:rPr>
        <w:t>_</w:t>
      </w:r>
      <w:r w:rsidR="00520376" w:rsidRPr="00FD0C36">
        <w:rPr>
          <w:rFonts w:ascii="GHEA Grapalat" w:hAnsi="GHEA Grapalat" w:cs="Sylfaen"/>
          <w:b/>
          <w:bCs/>
          <w:sz w:val="22"/>
          <w:lang w:val="nb-NO"/>
        </w:rPr>
        <w:t>900</w:t>
      </w:r>
      <w:r w:rsidR="009D4F28">
        <w:rPr>
          <w:rFonts w:ascii="GHEA Grapalat" w:hAnsi="GHEA Grapalat" w:cs="Sylfaen"/>
          <w:b/>
          <w:bCs/>
          <w:sz w:val="22"/>
          <w:lang w:val="nb-NO"/>
        </w:rPr>
        <w:t>412002256</w:t>
      </w:r>
      <w:r w:rsidR="004824A5" w:rsidRPr="00FD0C36">
        <w:rPr>
          <w:rFonts w:ascii="GHEA Grapalat" w:hAnsi="GHEA Grapalat" w:cs="Arial"/>
          <w:b/>
          <w:sz w:val="20"/>
          <w:szCs w:val="20"/>
        </w:rPr>
        <w:t xml:space="preserve">  </w:t>
      </w:r>
      <w:r w:rsidRPr="00FD0C36">
        <w:rPr>
          <w:rFonts w:ascii="GHEA Grapalat" w:eastAsiaTheme="minorHAnsi" w:hAnsi="GHEA Grapalat" w:cstheme="minorBidi"/>
          <w:sz w:val="22"/>
          <w:szCs w:val="22"/>
        </w:rPr>
        <w:t>бенефициара.</w:t>
      </w:r>
    </w:p>
    <w:p w14:paraId="11308482" w14:textId="77777777" w:rsidR="007B3F5F" w:rsidRPr="00FD0C36" w:rsidRDefault="007B3F5F" w:rsidP="001D11DF">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FD0C36">
        <w:rPr>
          <w:rStyle w:val="Strong"/>
          <w:rFonts w:ascii="GHEA Grapalat" w:hAnsi="GHEA Grapalat"/>
          <w:sz w:val="22"/>
          <w:szCs w:val="22"/>
        </w:rPr>
        <w:t xml:space="preserve">3. </w:t>
      </w:r>
      <w:r w:rsidRPr="00FD0C36">
        <w:rPr>
          <w:rFonts w:ascii="GHEA Grapalat" w:eastAsiaTheme="minorHAnsi" w:hAnsi="GHEA Grapalat" w:cstheme="minorBidi"/>
          <w:sz w:val="22"/>
          <w:szCs w:val="22"/>
        </w:rPr>
        <w:t>Настоящая гарантия является безотзывной.</w:t>
      </w:r>
    </w:p>
    <w:p w14:paraId="0D58379C" w14:textId="77777777" w:rsidR="007B3F5F" w:rsidRPr="00FD0C36" w:rsidRDefault="007B3F5F"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C5A20FC" w14:textId="77777777" w:rsidR="00066E38" w:rsidRPr="00FD0C36" w:rsidRDefault="007B3F5F" w:rsidP="001D11DF">
      <w:pPr>
        <w:pStyle w:val="NormalWeb"/>
        <w:shd w:val="clear" w:color="auto" w:fill="FFFFFF"/>
        <w:spacing w:after="0" w:afterAutospacing="0"/>
        <w:ind w:firstLine="426"/>
        <w:contextualSpacing/>
        <w:rPr>
          <w:rFonts w:ascii="GHEA Grapalat" w:eastAsiaTheme="minorHAnsi" w:hAnsi="GHEA Grapalat" w:cstheme="minorBidi"/>
          <w:sz w:val="22"/>
          <w:szCs w:val="22"/>
        </w:rPr>
      </w:pPr>
      <w:r w:rsidRPr="00FD0C36">
        <w:rPr>
          <w:rFonts w:ascii="GHEA Grapalat" w:eastAsiaTheme="minorHAnsi" w:hAnsi="GHEA Grapalat" w:cstheme="minorBidi"/>
          <w:sz w:val="22"/>
          <w:szCs w:val="22"/>
        </w:rPr>
        <w:t>5. Гарантия действует со дня вступления в силу договора N_____________________</w:t>
      </w:r>
    </w:p>
    <w:p w14:paraId="78B017B2" w14:textId="77777777" w:rsidR="00E30341" w:rsidRPr="00FD0C36" w:rsidRDefault="00C00C48" w:rsidP="001D11DF">
      <w:pPr>
        <w:pStyle w:val="NormalWeb"/>
        <w:shd w:val="clear" w:color="auto" w:fill="FFFFFF"/>
        <w:spacing w:after="0" w:afterAutospacing="0"/>
        <w:ind w:firstLine="426"/>
        <w:contextualSpacing/>
        <w:jc w:val="right"/>
        <w:rPr>
          <w:rFonts w:ascii="GHEA Grapalat" w:eastAsiaTheme="minorHAnsi" w:hAnsi="GHEA Grapalat" w:cstheme="minorBidi"/>
          <w:sz w:val="18"/>
          <w:szCs w:val="22"/>
        </w:rPr>
      </w:pPr>
      <w:r w:rsidRPr="00FD0C36">
        <w:rPr>
          <w:rFonts w:ascii="GHEA Grapalat" w:eastAsiaTheme="minorHAnsi" w:hAnsi="GHEA Grapalat" w:cstheme="minorBidi"/>
          <w:sz w:val="22"/>
          <w:szCs w:val="22"/>
        </w:rPr>
        <w:t xml:space="preserve">               </w:t>
      </w:r>
      <w:r w:rsidR="00E30341" w:rsidRPr="00FD0C36">
        <w:rPr>
          <w:rFonts w:ascii="GHEA Grapalat" w:eastAsiaTheme="minorHAnsi" w:hAnsi="GHEA Grapalat" w:cstheme="minorBidi"/>
          <w:sz w:val="22"/>
          <w:szCs w:val="22"/>
        </w:rPr>
        <w:t xml:space="preserve"> </w:t>
      </w:r>
      <w:r w:rsidR="00E30341" w:rsidRPr="00FD0C36">
        <w:rPr>
          <w:rFonts w:ascii="GHEA Grapalat" w:eastAsiaTheme="minorHAnsi" w:hAnsi="GHEA Grapalat" w:cstheme="minorBidi"/>
          <w:sz w:val="18"/>
          <w:szCs w:val="22"/>
        </w:rPr>
        <w:t>номер заключаемого договара</w:t>
      </w:r>
    </w:p>
    <w:p w14:paraId="1689F1B1" w14:textId="77777777" w:rsidR="007B3F5F" w:rsidRPr="00FD0C36" w:rsidRDefault="00E30341" w:rsidP="001D11DF">
      <w:pPr>
        <w:pStyle w:val="NormalWeb"/>
        <w:shd w:val="clear" w:color="auto" w:fill="FFFFFF"/>
        <w:spacing w:after="0" w:afterAutospacing="0"/>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заключенного между бенефициаром и принципалом, до</w:t>
      </w:r>
      <w:r w:rsidRPr="00FD0C36">
        <w:rPr>
          <w:rFonts w:eastAsiaTheme="minorHAnsi" w:cstheme="minorBidi"/>
          <w:sz w:val="22"/>
          <w:szCs w:val="22"/>
        </w:rPr>
        <w:t xml:space="preserve"> </w:t>
      </w:r>
      <w:r w:rsidR="007B3F5F" w:rsidRPr="00FD0C36">
        <w:rPr>
          <w:rFonts w:ascii="GHEA Grapalat" w:eastAsiaTheme="minorHAnsi" w:hAnsi="GHEA Grapalat" w:cstheme="minorBidi"/>
          <w:sz w:val="22"/>
          <w:szCs w:val="22"/>
        </w:rPr>
        <w:t>двадцатого рабочего дня, следующего за днем полного принятия бенефициаром результата выполнения договора</w:t>
      </w:r>
      <w:r w:rsidR="00113584" w:rsidRPr="00FD0C36">
        <w:rPr>
          <w:rFonts w:ascii="GHEA Grapalat" w:eastAsiaTheme="minorHAnsi" w:hAnsi="GHEA Grapalat" w:cstheme="minorBidi"/>
          <w:sz w:val="22"/>
          <w:szCs w:val="22"/>
        </w:rPr>
        <w:t>,</w:t>
      </w:r>
      <w:r w:rsidR="007B3F5F" w:rsidRPr="00FD0C36">
        <w:rPr>
          <w:rFonts w:ascii="GHEA Grapalat" w:eastAsiaTheme="minorHAnsi" w:hAnsi="GHEA Grapalat" w:cstheme="minorBidi"/>
          <w:sz w:val="22"/>
          <w:szCs w:val="22"/>
        </w:rPr>
        <w:t xml:space="preserve"> включительно. </w:t>
      </w:r>
    </w:p>
    <w:p w14:paraId="4509C7AD" w14:textId="77777777" w:rsidR="007B3F5F" w:rsidRPr="00FD0C36" w:rsidRDefault="007B3F5F"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14:paraId="233E106A" w14:textId="77777777" w:rsidR="007B3F5F" w:rsidRPr="00FD0C36" w:rsidRDefault="007B3F5F" w:rsidP="001D11DF">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1) копии заключенного договора N</w:t>
      </w:r>
      <w:r w:rsidRPr="00FD0C36">
        <w:rPr>
          <w:rFonts w:ascii="GHEA Grapalat" w:eastAsiaTheme="minorHAnsi" w:hAnsi="GHEA Grapalat" w:cstheme="minorBidi"/>
          <w:sz w:val="22"/>
          <w:szCs w:val="22"/>
          <w:lang w:val="hy-AM"/>
        </w:rPr>
        <w:t xml:space="preserve"> </w:t>
      </w:r>
      <w:r w:rsidRPr="00FD0C36">
        <w:rPr>
          <w:rFonts w:ascii="GHEA Grapalat" w:eastAsiaTheme="minorHAnsi" w:hAnsi="GHEA Grapalat" w:cstheme="minorBidi"/>
          <w:sz w:val="22"/>
          <w:szCs w:val="22"/>
        </w:rPr>
        <w:t xml:space="preserve">_____________________, включая </w:t>
      </w:r>
    </w:p>
    <w:p w14:paraId="1F0880CF" w14:textId="77777777" w:rsidR="007B3F5F" w:rsidRPr="00FD0C36" w:rsidRDefault="007B3F5F" w:rsidP="001D11DF">
      <w:pPr>
        <w:pStyle w:val="NormalWeb"/>
        <w:shd w:val="clear" w:color="auto" w:fill="FFFFFF"/>
        <w:spacing w:after="0" w:afterAutospacing="0"/>
        <w:contextualSpacing/>
        <w:jc w:val="both"/>
        <w:rPr>
          <w:rFonts w:ascii="GHEA Grapalat" w:eastAsiaTheme="minorHAnsi" w:hAnsi="GHEA Grapalat" w:cstheme="minorBidi"/>
          <w:sz w:val="18"/>
          <w:szCs w:val="22"/>
        </w:rPr>
      </w:pPr>
      <w:r w:rsidRPr="00FD0C36">
        <w:rPr>
          <w:rFonts w:eastAsiaTheme="minorHAnsi" w:cstheme="minorBidi"/>
          <w:sz w:val="18"/>
          <w:szCs w:val="22"/>
        </w:rPr>
        <w:t xml:space="preserve">                                       </w:t>
      </w:r>
      <w:r w:rsidR="00066E38" w:rsidRPr="00FD0C36">
        <w:rPr>
          <w:rFonts w:eastAsiaTheme="minorHAnsi" w:cstheme="minorBidi"/>
          <w:sz w:val="18"/>
          <w:szCs w:val="22"/>
        </w:rPr>
        <w:t xml:space="preserve">                    </w:t>
      </w:r>
      <w:r w:rsidRPr="00FD0C36">
        <w:rPr>
          <w:rFonts w:eastAsiaTheme="minorHAnsi" w:cstheme="minorBidi"/>
          <w:sz w:val="18"/>
          <w:szCs w:val="22"/>
        </w:rPr>
        <w:t xml:space="preserve">                        </w:t>
      </w:r>
      <w:r w:rsidRPr="00FD0C36">
        <w:rPr>
          <w:rFonts w:ascii="GHEA Grapalat" w:eastAsiaTheme="minorHAnsi" w:hAnsi="GHEA Grapalat" w:cstheme="minorBidi"/>
          <w:sz w:val="18"/>
          <w:szCs w:val="22"/>
        </w:rPr>
        <w:t>номер заключаемого договара</w:t>
      </w:r>
    </w:p>
    <w:p w14:paraId="244257EC" w14:textId="77777777" w:rsidR="007B3F5F" w:rsidRPr="00FD0C36" w:rsidRDefault="007B3F5F"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копии внесенных  в него изменений, дополнительных соглашений,</w:t>
      </w:r>
    </w:p>
    <w:p w14:paraId="2033C098" w14:textId="77777777" w:rsidR="007B3F5F" w:rsidRPr="00FD0C36" w:rsidRDefault="007B3F5F"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00CA73D3">
        <w:fldChar w:fldCharType="begin"/>
      </w:r>
      <w:r w:rsidR="00CA73D3">
        <w:instrText xml:space="preserve"> HYPERLINK "http://www.procurement.am" </w:instrText>
      </w:r>
      <w:r w:rsidR="00CA73D3">
        <w:fldChar w:fldCharType="separate"/>
      </w:r>
      <w:r w:rsidR="00702A06" w:rsidRPr="00FD0C36">
        <w:rPr>
          <w:rStyle w:val="Hyperlink"/>
          <w:rFonts w:ascii="GHEA Grapalat" w:hAnsi="GHEA Grapalat"/>
          <w:color w:val="auto"/>
          <w:sz w:val="22"/>
          <w:szCs w:val="22"/>
          <w:lang w:val="hy-AM"/>
        </w:rPr>
        <w:t>www.procurement.am</w:t>
      </w:r>
      <w:r w:rsidR="00CA73D3">
        <w:rPr>
          <w:rStyle w:val="Hyperlink"/>
          <w:rFonts w:ascii="GHEA Grapalat" w:hAnsi="GHEA Grapalat"/>
          <w:color w:val="auto"/>
          <w:sz w:val="22"/>
          <w:szCs w:val="22"/>
          <w:lang w:val="hy-AM"/>
        </w:rPr>
        <w:fldChar w:fldCharType="end"/>
      </w:r>
      <w:r w:rsidRPr="00FD0C36">
        <w:rPr>
          <w:rFonts w:ascii="GHEA Grapalat" w:eastAsiaTheme="minorHAnsi" w:hAnsi="GHEA Grapalat" w:cstheme="minorBidi"/>
          <w:sz w:val="22"/>
          <w:szCs w:val="22"/>
        </w:rPr>
        <w:t xml:space="preserve"> .</w:t>
      </w:r>
    </w:p>
    <w:p w14:paraId="7C70421C" w14:textId="77777777" w:rsidR="007B3F5F" w:rsidRPr="00FD0C36" w:rsidRDefault="007B3F5F"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7.</w:t>
      </w:r>
      <w:r w:rsidRPr="00FD0C36">
        <w:rPr>
          <w:sz w:val="22"/>
          <w:szCs w:val="22"/>
        </w:rPr>
        <w:t xml:space="preserve"> </w:t>
      </w:r>
      <w:r w:rsidRPr="00FD0C36">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9A52388" w14:textId="77777777" w:rsidR="007B3F5F" w:rsidRPr="00FD0C36" w:rsidRDefault="007B3F5F"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8.</w:t>
      </w:r>
      <w:r w:rsidRPr="00FD0C36">
        <w:rPr>
          <w:sz w:val="22"/>
          <w:szCs w:val="22"/>
        </w:rPr>
        <w:t xml:space="preserve"> </w:t>
      </w:r>
      <w:r w:rsidRPr="00FD0C36">
        <w:rPr>
          <w:rFonts w:ascii="GHEA Grapalat" w:eastAsiaTheme="minorHAnsi" w:hAnsi="GHEA Grapalat" w:cstheme="minorBidi"/>
          <w:sz w:val="22"/>
          <w:szCs w:val="22"/>
        </w:rPr>
        <w:t>Лицо, выдающее гарантию, отклоняет требование бенефициара, если:</w:t>
      </w:r>
    </w:p>
    <w:p w14:paraId="4F50FFE2" w14:textId="77777777" w:rsidR="007B3F5F" w:rsidRPr="00FD0C36" w:rsidRDefault="007B3F5F"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71755518" w14:textId="77777777" w:rsidR="007B3F5F" w:rsidRPr="00FD0C36" w:rsidRDefault="007B3F5F" w:rsidP="001D11D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2) требование представлено по истечении срока, установленного гарантией.</w:t>
      </w:r>
    </w:p>
    <w:p w14:paraId="3D4E6B4F" w14:textId="77777777" w:rsidR="007B3F5F" w:rsidRPr="00FD0C36" w:rsidRDefault="007B3F5F" w:rsidP="001D11D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4779DA1" w14:textId="77777777" w:rsidR="007B3F5F" w:rsidRPr="00FD0C36" w:rsidRDefault="007B3F5F" w:rsidP="001D11D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7BE6DA7D" w14:textId="77777777" w:rsidR="007B3F5F" w:rsidRPr="00FD0C36" w:rsidRDefault="007B3F5F"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58E5AB" w14:textId="77777777" w:rsidR="007B3F5F" w:rsidRPr="00FD0C36" w:rsidRDefault="007B3F5F" w:rsidP="001D11DF">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FD0C36">
        <w:rPr>
          <w:rFonts w:ascii="GHEA Grapalat" w:hAnsi="GHEA Grapalat"/>
          <w:sz w:val="22"/>
          <w:szCs w:val="22"/>
          <w:lang w:val="hy-AM"/>
        </w:rPr>
        <w:t>Руководитель исполнительного органа</w:t>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14:paraId="076FBF7F" w14:textId="77777777" w:rsidR="007B3F5F" w:rsidRPr="00FD0C36" w:rsidRDefault="007B3F5F" w:rsidP="001D11DF">
      <w:pPr>
        <w:pStyle w:val="NormalWeb"/>
        <w:shd w:val="clear" w:color="auto" w:fill="FFFFFF"/>
        <w:spacing w:before="0" w:beforeAutospacing="0" w:after="0" w:afterAutospacing="0"/>
        <w:ind w:firstLine="375"/>
        <w:jc w:val="both"/>
        <w:rPr>
          <w:rFonts w:ascii="GHEA Grapalat" w:hAnsi="GHEA Grapalat"/>
          <w:sz w:val="22"/>
          <w:szCs w:val="22"/>
          <w:lang w:val="hy-AM"/>
        </w:rPr>
      </w:pP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14:paraId="65120D9A" w14:textId="77777777" w:rsidR="007B3F5F" w:rsidRPr="00FD0C36" w:rsidRDefault="007B3F5F" w:rsidP="001D11DF">
      <w:pPr>
        <w:pStyle w:val="NormalWeb"/>
        <w:shd w:val="clear" w:color="auto" w:fill="FFFFFF"/>
        <w:spacing w:before="0" w:beforeAutospacing="0" w:after="0" w:afterAutospacing="0"/>
        <w:rPr>
          <w:rFonts w:ascii="GHEA Grapalat" w:hAnsi="GHEA Grapalat" w:cs="Sylfaen"/>
          <w:sz w:val="22"/>
          <w:szCs w:val="22"/>
          <w:vertAlign w:val="superscript"/>
        </w:rPr>
      </w:pPr>
      <w:r w:rsidRPr="00FD0C36">
        <w:rPr>
          <w:rFonts w:ascii="GHEA Grapalat" w:hAnsi="GHEA Grapalat" w:cs="Sylfaen"/>
          <w:sz w:val="22"/>
          <w:szCs w:val="22"/>
          <w:vertAlign w:val="superscript"/>
          <w:lang w:val="hy-AM"/>
        </w:rPr>
        <w:t xml:space="preserve">                                                        </w:t>
      </w:r>
      <w:r w:rsidRPr="00FD0C36">
        <w:rPr>
          <w:rFonts w:ascii="GHEA Grapalat" w:hAnsi="GHEA Grapalat" w:cs="Sylfaen"/>
          <w:sz w:val="22"/>
          <w:szCs w:val="22"/>
          <w:vertAlign w:val="superscript"/>
        </w:rPr>
        <w:t>число, месяц, год</w:t>
      </w:r>
    </w:p>
    <w:p w14:paraId="21DA1E68" w14:textId="77777777" w:rsidR="009D4F28" w:rsidRDefault="009D4F28" w:rsidP="001D11DF">
      <w:pPr>
        <w:widowControl w:val="0"/>
        <w:jc w:val="right"/>
        <w:rPr>
          <w:rFonts w:ascii="GHEA Grapalat" w:hAnsi="GHEA Grapalat"/>
          <w:i/>
          <w:sz w:val="22"/>
          <w:szCs w:val="22"/>
        </w:rPr>
      </w:pPr>
    </w:p>
    <w:p w14:paraId="261C22D5" w14:textId="77777777" w:rsidR="009D4F28" w:rsidRDefault="009D4F28" w:rsidP="001D11DF">
      <w:pPr>
        <w:widowControl w:val="0"/>
        <w:jc w:val="right"/>
        <w:rPr>
          <w:rFonts w:ascii="GHEA Grapalat" w:hAnsi="GHEA Grapalat"/>
          <w:i/>
          <w:sz w:val="22"/>
          <w:szCs w:val="22"/>
        </w:rPr>
      </w:pPr>
    </w:p>
    <w:p w14:paraId="29EAD104" w14:textId="77777777" w:rsidR="009D4F28" w:rsidRDefault="009D4F28" w:rsidP="001D11DF">
      <w:pPr>
        <w:widowControl w:val="0"/>
        <w:jc w:val="right"/>
        <w:rPr>
          <w:rFonts w:ascii="GHEA Grapalat" w:hAnsi="GHEA Grapalat"/>
          <w:i/>
          <w:sz w:val="22"/>
          <w:szCs w:val="22"/>
        </w:rPr>
      </w:pPr>
    </w:p>
    <w:p w14:paraId="00A0BC11" w14:textId="2070FEC7" w:rsidR="003D2FE2" w:rsidRPr="00FD0C36" w:rsidRDefault="003D2FE2" w:rsidP="001D11DF">
      <w:pPr>
        <w:widowControl w:val="0"/>
        <w:jc w:val="right"/>
        <w:rPr>
          <w:rFonts w:ascii="GHEA Grapalat" w:hAnsi="GHEA Grapalat" w:cs="GHEA Grapalat"/>
          <w:i/>
          <w:sz w:val="22"/>
          <w:szCs w:val="22"/>
        </w:rPr>
      </w:pPr>
      <w:r w:rsidRPr="00FD0C36">
        <w:rPr>
          <w:rFonts w:ascii="GHEA Grapalat" w:hAnsi="GHEA Grapalat"/>
          <w:i/>
          <w:sz w:val="22"/>
          <w:szCs w:val="22"/>
        </w:rPr>
        <w:t>Приложение № 4.</w:t>
      </w:r>
      <w:r w:rsidR="00A15BEC" w:rsidRPr="00FD0C36">
        <w:rPr>
          <w:rFonts w:ascii="GHEA Grapalat" w:hAnsi="GHEA Grapalat"/>
          <w:i/>
          <w:sz w:val="22"/>
          <w:szCs w:val="22"/>
        </w:rPr>
        <w:t>2</w:t>
      </w:r>
    </w:p>
    <w:p w14:paraId="315B99F7" w14:textId="5E46271F" w:rsidR="003D2FE2" w:rsidRPr="00FD0C36" w:rsidRDefault="003D2FE2" w:rsidP="001D11DF">
      <w:pPr>
        <w:widowControl w:val="0"/>
        <w:jc w:val="right"/>
        <w:rPr>
          <w:rFonts w:ascii="GHEA Grapalat" w:hAnsi="GHEA Grapalat" w:cs="GHEA Grapalat"/>
          <w:i/>
          <w:sz w:val="22"/>
          <w:szCs w:val="22"/>
        </w:rPr>
      </w:pPr>
      <w:r w:rsidRPr="00FD0C36">
        <w:rPr>
          <w:rFonts w:ascii="GHEA Grapalat" w:hAnsi="GHEA Grapalat"/>
          <w:i/>
          <w:sz w:val="22"/>
          <w:szCs w:val="22"/>
        </w:rPr>
        <w:t xml:space="preserve">к Приглашению на </w:t>
      </w:r>
      <w:r w:rsidR="001E690A" w:rsidRPr="00FD0C36">
        <w:rPr>
          <w:rFonts w:ascii="GHEA Grapalat" w:hAnsi="GHEA Grapalat"/>
          <w:i/>
          <w:sz w:val="22"/>
          <w:szCs w:val="22"/>
        </w:rPr>
        <w:t>запросе котировок</w:t>
      </w:r>
      <w:r w:rsidRPr="00FD0C36">
        <w:rPr>
          <w:rFonts w:ascii="GHEA Grapalat" w:hAnsi="GHEA Grapalat" w:cs="GHEA Grapalat"/>
          <w:i/>
          <w:sz w:val="22"/>
          <w:szCs w:val="22"/>
        </w:rPr>
        <w:br/>
      </w:r>
      <w:r w:rsidR="004674CA" w:rsidRPr="00FD0C36">
        <w:rPr>
          <w:rFonts w:ascii="GHEA Grapalat" w:hAnsi="GHEA Grapalat"/>
          <w:i/>
          <w:sz w:val="22"/>
          <w:szCs w:val="22"/>
        </w:rPr>
        <w:t xml:space="preserve">под кодом </w:t>
      </w:r>
      <w:r w:rsidR="008E114E" w:rsidRPr="00FD0C36">
        <w:rPr>
          <w:rFonts w:ascii="GHEA Grapalat" w:hAnsi="GHEA Grapalat"/>
          <w:i/>
          <w:sz w:val="22"/>
          <w:szCs w:val="22"/>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p>
    <w:p w14:paraId="222E5EA4" w14:textId="77777777" w:rsidR="003D2FE2" w:rsidRPr="00FD0C36" w:rsidRDefault="003D2FE2" w:rsidP="001D11DF">
      <w:pPr>
        <w:widowControl w:val="0"/>
        <w:jc w:val="center"/>
        <w:rPr>
          <w:rFonts w:ascii="GHEA Grapalat" w:hAnsi="GHEA Grapalat"/>
          <w:b/>
          <w:sz w:val="22"/>
          <w:szCs w:val="22"/>
        </w:rPr>
      </w:pPr>
    </w:p>
    <w:p w14:paraId="67F18A9C" w14:textId="77777777" w:rsidR="003D2FE2" w:rsidRPr="00FD0C36" w:rsidRDefault="003D2FE2" w:rsidP="001D11DF">
      <w:pPr>
        <w:widowControl w:val="0"/>
        <w:jc w:val="center"/>
        <w:rPr>
          <w:rFonts w:ascii="GHEA Grapalat" w:hAnsi="GHEA Grapalat" w:cs="GHEA Grapalat"/>
          <w:b/>
          <w:sz w:val="22"/>
          <w:szCs w:val="22"/>
        </w:rPr>
      </w:pPr>
      <w:r w:rsidRPr="00FD0C36">
        <w:rPr>
          <w:rFonts w:ascii="GHEA Grapalat" w:hAnsi="GHEA Grapalat"/>
          <w:b/>
          <w:sz w:val="22"/>
          <w:szCs w:val="22"/>
        </w:rPr>
        <w:t xml:space="preserve">СОГЛАШЕНИЕ О НЕУСТОЙКЕ </w:t>
      </w:r>
    </w:p>
    <w:p w14:paraId="385F80BD" w14:textId="77777777" w:rsidR="003D2FE2" w:rsidRPr="00FD0C36" w:rsidRDefault="003D2FE2" w:rsidP="001D11DF">
      <w:pPr>
        <w:widowControl w:val="0"/>
        <w:jc w:val="center"/>
        <w:rPr>
          <w:rFonts w:ascii="GHEA Grapalat" w:hAnsi="GHEA Grapalat" w:cs="GHEA Grapalat"/>
          <w:b/>
          <w:sz w:val="22"/>
          <w:szCs w:val="22"/>
        </w:rPr>
      </w:pPr>
      <w:r w:rsidRPr="00FD0C36">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FD0C36" w14:paraId="060E1125" w14:textId="77777777" w:rsidTr="00B932B8">
        <w:tc>
          <w:tcPr>
            <w:tcW w:w="4786" w:type="dxa"/>
          </w:tcPr>
          <w:p w14:paraId="4DEA1F45" w14:textId="77777777" w:rsidR="009D1558" w:rsidRDefault="009D1558" w:rsidP="001D11DF">
            <w:pPr>
              <w:widowControl w:val="0"/>
              <w:rPr>
                <w:rFonts w:ascii="GHEA Grapalat" w:hAnsi="GHEA Grapalat"/>
                <w:sz w:val="22"/>
                <w:szCs w:val="22"/>
              </w:rPr>
            </w:pPr>
          </w:p>
          <w:p w14:paraId="42DAB0C5" w14:textId="4B9929EC" w:rsidR="003D2FE2" w:rsidRPr="009D1558" w:rsidRDefault="004674CA" w:rsidP="001D11DF">
            <w:pPr>
              <w:widowControl w:val="0"/>
              <w:rPr>
                <w:rFonts w:ascii="Calibri" w:hAnsi="Calibri" w:cs="Calibri"/>
                <w:b/>
                <w:sz w:val="22"/>
                <w:szCs w:val="22"/>
                <w:lang w:val="en-US"/>
              </w:rPr>
            </w:pPr>
            <w:r w:rsidRPr="00FD0C36">
              <w:rPr>
                <w:rFonts w:ascii="GHEA Grapalat" w:hAnsi="GHEA Grapalat"/>
                <w:sz w:val="22"/>
                <w:szCs w:val="22"/>
              </w:rPr>
              <w:t>м.</w:t>
            </w:r>
            <w:r w:rsidR="009D1558">
              <w:rPr>
                <w:rFonts w:ascii="Calibri" w:hAnsi="Calibri" w:cs="Calibri"/>
                <w:sz w:val="22"/>
                <w:szCs w:val="22"/>
              </w:rPr>
              <w:t>А</w:t>
            </w:r>
            <w:proofErr w:type="spellStart"/>
            <w:r w:rsidR="009D1558">
              <w:rPr>
                <w:rFonts w:ascii="Calibri" w:hAnsi="Calibri" w:cs="Calibri"/>
                <w:sz w:val="22"/>
                <w:szCs w:val="22"/>
                <w:lang w:val="en-US"/>
              </w:rPr>
              <w:t>йгезард</w:t>
            </w:r>
            <w:proofErr w:type="spellEnd"/>
          </w:p>
        </w:tc>
        <w:tc>
          <w:tcPr>
            <w:tcW w:w="4500" w:type="dxa"/>
          </w:tcPr>
          <w:p w14:paraId="0C51675C" w14:textId="77777777" w:rsidR="009D1558" w:rsidRDefault="009D1558" w:rsidP="001D11DF">
            <w:pPr>
              <w:widowControl w:val="0"/>
              <w:jc w:val="right"/>
              <w:rPr>
                <w:rFonts w:ascii="GHEA Grapalat" w:hAnsi="GHEA Grapalat"/>
                <w:sz w:val="22"/>
                <w:szCs w:val="22"/>
              </w:rPr>
            </w:pPr>
          </w:p>
          <w:p w14:paraId="5ABC54CD" w14:textId="29BE806C" w:rsidR="003D2FE2" w:rsidRPr="00FD0C36" w:rsidRDefault="003D2FE2" w:rsidP="001D11DF">
            <w:pPr>
              <w:widowControl w:val="0"/>
              <w:jc w:val="right"/>
              <w:rPr>
                <w:rFonts w:ascii="GHEA Grapalat" w:hAnsi="GHEA Grapalat" w:cs="GHEA Grapalat"/>
                <w:b/>
                <w:sz w:val="22"/>
                <w:szCs w:val="22"/>
              </w:rPr>
            </w:pPr>
            <w:r w:rsidRPr="00FD0C36">
              <w:rPr>
                <w:rFonts w:ascii="GHEA Grapalat" w:hAnsi="GHEA Grapalat"/>
                <w:sz w:val="22"/>
                <w:szCs w:val="22"/>
              </w:rPr>
              <w:t>"</w:t>
            </w:r>
            <w:r w:rsidRPr="00FD0C36">
              <w:rPr>
                <w:rFonts w:ascii="GHEA Grapalat" w:hAnsi="GHEA Grapalat"/>
                <w:sz w:val="22"/>
                <w:szCs w:val="22"/>
              </w:rPr>
              <w:tab/>
              <w:t xml:space="preserve">" </w:t>
            </w:r>
            <w:r w:rsidRPr="00FD0C36">
              <w:rPr>
                <w:rFonts w:ascii="GHEA Grapalat" w:hAnsi="GHEA Grapalat"/>
                <w:sz w:val="22"/>
                <w:szCs w:val="22"/>
              </w:rPr>
              <w:tab/>
              <w:t>20</w:t>
            </w:r>
            <w:r w:rsidR="00EF152F" w:rsidRPr="00FD0C36">
              <w:rPr>
                <w:rFonts w:ascii="GHEA Grapalat" w:hAnsi="GHEA Grapalat"/>
                <w:sz w:val="22"/>
                <w:szCs w:val="22"/>
              </w:rPr>
              <w:t>20</w:t>
            </w:r>
            <w:r w:rsidRPr="00FD0C36">
              <w:rPr>
                <w:rFonts w:ascii="GHEA Grapalat" w:hAnsi="GHEA Grapalat"/>
                <w:sz w:val="22"/>
                <w:szCs w:val="22"/>
              </w:rPr>
              <w:t>г.</w:t>
            </w:r>
            <w:r w:rsidRPr="00FD0C36">
              <w:rPr>
                <w:rStyle w:val="FootnoteReference"/>
                <w:rFonts w:ascii="GHEA Grapalat" w:hAnsi="GHEA Grapalat"/>
                <w:sz w:val="22"/>
                <w:szCs w:val="22"/>
              </w:rPr>
              <w:footnoteReference w:customMarkFollows="1" w:id="6"/>
              <w:t>**</w:t>
            </w:r>
          </w:p>
        </w:tc>
      </w:tr>
    </w:tbl>
    <w:p w14:paraId="64B475A8" w14:textId="77777777" w:rsidR="003D2FE2" w:rsidRPr="00FD0C36" w:rsidRDefault="003D2FE2" w:rsidP="001D11DF">
      <w:pPr>
        <w:widowControl w:val="0"/>
        <w:rPr>
          <w:rFonts w:ascii="GHEA Grapalat" w:hAnsi="GHEA Grapalat" w:cs="GHEA Grapalat"/>
          <w:b/>
          <w:sz w:val="22"/>
          <w:szCs w:val="22"/>
        </w:rPr>
      </w:pPr>
    </w:p>
    <w:p w14:paraId="7A12973A" w14:textId="77777777" w:rsidR="003D2FE2" w:rsidRPr="00FD0C36" w:rsidRDefault="003D2FE2" w:rsidP="001D11DF">
      <w:pPr>
        <w:widowControl w:val="0"/>
        <w:jc w:val="both"/>
        <w:rPr>
          <w:rFonts w:ascii="GHEA Grapalat" w:hAnsi="GHEA Grapalat" w:cs="GHEA Grapalat"/>
          <w:sz w:val="22"/>
          <w:szCs w:val="22"/>
          <w:u w:val="single"/>
          <w:vertAlign w:val="subscript"/>
        </w:rPr>
      </w:pPr>
      <w:r w:rsidRPr="00FD0C36">
        <w:rPr>
          <w:rFonts w:ascii="GHEA Grapalat" w:hAnsi="GHEA Grapalat"/>
          <w:sz w:val="22"/>
          <w:szCs w:val="22"/>
        </w:rPr>
        <w:t>_______________________________________________, в лице директора Компании,</w:t>
      </w:r>
    </w:p>
    <w:p w14:paraId="36408D2C" w14:textId="77777777" w:rsidR="003D2FE2" w:rsidRPr="00FD0C36" w:rsidRDefault="003D2FE2" w:rsidP="001D11DF">
      <w:pPr>
        <w:widowControl w:val="0"/>
        <w:ind w:left="1843"/>
        <w:jc w:val="both"/>
        <w:rPr>
          <w:rFonts w:ascii="GHEA Grapalat" w:hAnsi="GHEA Grapalat"/>
          <w:sz w:val="22"/>
          <w:szCs w:val="22"/>
          <w:vertAlign w:val="superscript"/>
        </w:rPr>
      </w:pPr>
      <w:r w:rsidRPr="00FD0C36">
        <w:rPr>
          <w:rFonts w:ascii="GHEA Grapalat" w:hAnsi="GHEA Grapalat"/>
          <w:sz w:val="22"/>
          <w:szCs w:val="22"/>
          <w:vertAlign w:val="superscript"/>
        </w:rPr>
        <w:t>наименование Компании</w:t>
      </w:r>
    </w:p>
    <w:p w14:paraId="6574A99F" w14:textId="77777777" w:rsidR="003D2FE2" w:rsidRPr="00FD0C36" w:rsidRDefault="003D2FE2"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_________________________________________________________________________</w:t>
      </w:r>
    </w:p>
    <w:p w14:paraId="479C3465" w14:textId="77777777" w:rsidR="003D2FE2" w:rsidRPr="00FD0C36" w:rsidRDefault="003D2FE2" w:rsidP="001D11DF">
      <w:pPr>
        <w:widowControl w:val="0"/>
        <w:jc w:val="center"/>
        <w:rPr>
          <w:rFonts w:ascii="GHEA Grapalat" w:hAnsi="GHEA Grapalat"/>
          <w:sz w:val="22"/>
          <w:szCs w:val="22"/>
          <w:vertAlign w:val="superscript"/>
        </w:rPr>
      </w:pPr>
      <w:r w:rsidRPr="00FD0C36">
        <w:rPr>
          <w:rFonts w:ascii="GHEA Grapalat" w:hAnsi="GHEA Grapalat"/>
          <w:sz w:val="22"/>
          <w:szCs w:val="22"/>
          <w:vertAlign w:val="superscript"/>
        </w:rPr>
        <w:t>имя, фамилия, паспортные данные директора компании</w:t>
      </w:r>
    </w:p>
    <w:p w14:paraId="4E92D54A" w14:textId="77777777" w:rsidR="003D2FE2" w:rsidRPr="00FD0C36" w:rsidRDefault="003D2FE2" w:rsidP="001D11DF">
      <w:pPr>
        <w:widowControl w:val="0"/>
        <w:jc w:val="both"/>
        <w:rPr>
          <w:rFonts w:ascii="GHEA Grapalat" w:hAnsi="GHEA Grapalat" w:cs="GHEA Grapalat"/>
          <w:sz w:val="22"/>
          <w:szCs w:val="22"/>
        </w:rPr>
      </w:pPr>
      <w:r w:rsidRPr="00FD0C36">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20D6679" w14:textId="77777777" w:rsidR="003D2FE2" w:rsidRPr="00FD0C36" w:rsidRDefault="003D2FE2" w:rsidP="001D11DF">
      <w:pPr>
        <w:widowControl w:val="0"/>
        <w:ind w:firstLine="709"/>
        <w:jc w:val="both"/>
        <w:rPr>
          <w:rFonts w:ascii="GHEA Grapalat" w:hAnsi="GHEA Grapalat" w:cs="GHEA Grapalat"/>
          <w:sz w:val="22"/>
          <w:szCs w:val="22"/>
        </w:rPr>
      </w:pPr>
    </w:p>
    <w:p w14:paraId="0721340F" w14:textId="77777777" w:rsidR="003D2FE2" w:rsidRPr="00FD0C36" w:rsidRDefault="003D2FE2" w:rsidP="001D11DF">
      <w:pPr>
        <w:widowControl w:val="0"/>
        <w:jc w:val="center"/>
        <w:rPr>
          <w:rFonts w:ascii="GHEA Grapalat" w:hAnsi="GHEA Grapalat" w:cs="GHEA Grapalat"/>
          <w:b/>
          <w:bCs/>
          <w:sz w:val="22"/>
          <w:szCs w:val="22"/>
        </w:rPr>
      </w:pPr>
      <w:r w:rsidRPr="00FD0C36">
        <w:rPr>
          <w:rFonts w:ascii="GHEA Grapalat" w:hAnsi="GHEA Grapalat"/>
          <w:b/>
          <w:sz w:val="22"/>
          <w:szCs w:val="22"/>
        </w:rPr>
        <w:t>1. Предмет соглашения</w:t>
      </w:r>
    </w:p>
    <w:p w14:paraId="1FD6DFEB" w14:textId="77777777" w:rsidR="003D2FE2" w:rsidRPr="00FD0C36" w:rsidRDefault="003D2FE2" w:rsidP="001D11DF">
      <w:pPr>
        <w:widowControl w:val="0"/>
        <w:tabs>
          <w:tab w:val="left" w:pos="567"/>
        </w:tabs>
        <w:jc w:val="both"/>
        <w:rPr>
          <w:rFonts w:ascii="GHEA Grapalat" w:hAnsi="GHEA Grapalat" w:cs="GHEA Grapalat"/>
          <w:spacing w:val="-6"/>
          <w:sz w:val="22"/>
          <w:szCs w:val="22"/>
        </w:rPr>
      </w:pPr>
      <w:r w:rsidRPr="00FD0C36">
        <w:rPr>
          <w:rFonts w:ascii="GHEA Grapalat" w:hAnsi="GHEA Grapalat"/>
          <w:sz w:val="22"/>
          <w:szCs w:val="22"/>
        </w:rPr>
        <w:t>1</w:t>
      </w:r>
      <w:r w:rsidRPr="00FD0C36">
        <w:rPr>
          <w:rFonts w:ascii="GHEA Grapalat" w:hAnsi="GHEA Grapalat"/>
          <w:spacing w:val="-6"/>
          <w:sz w:val="22"/>
          <w:szCs w:val="22"/>
        </w:rPr>
        <w:t>.1.</w:t>
      </w:r>
      <w:r w:rsidRPr="00FD0C36">
        <w:rPr>
          <w:rFonts w:ascii="GHEA Grapalat" w:hAnsi="GHEA Grapalat"/>
          <w:spacing w:val="-6"/>
          <w:sz w:val="22"/>
          <w:szCs w:val="22"/>
        </w:rPr>
        <w:tab/>
        <w:t xml:space="preserve">Компания участвует в организованной ___________________ *(далее — Заказчик) </w:t>
      </w:r>
    </w:p>
    <w:p w14:paraId="11590441" w14:textId="77777777" w:rsidR="003D2FE2" w:rsidRPr="00FD0C36" w:rsidRDefault="003D2FE2" w:rsidP="001D11DF">
      <w:pPr>
        <w:widowControl w:val="0"/>
        <w:tabs>
          <w:tab w:val="left" w:pos="284"/>
        </w:tabs>
        <w:ind w:left="5245"/>
        <w:jc w:val="both"/>
        <w:rPr>
          <w:rFonts w:ascii="GHEA Grapalat" w:hAnsi="GHEA Grapalat" w:cs="GHEA Grapalat"/>
          <w:sz w:val="22"/>
          <w:szCs w:val="22"/>
        </w:rPr>
      </w:pPr>
      <w:r w:rsidRPr="00FD0C36">
        <w:rPr>
          <w:rFonts w:ascii="GHEA Grapalat" w:hAnsi="GHEA Grapalat"/>
          <w:sz w:val="22"/>
          <w:szCs w:val="22"/>
          <w:vertAlign w:val="superscript"/>
        </w:rPr>
        <w:t>наименование заказчика</w:t>
      </w:r>
    </w:p>
    <w:p w14:paraId="1F04E8D6" w14:textId="7558B442" w:rsidR="003D2FE2" w:rsidRPr="00FD0C36" w:rsidRDefault="003D2FE2" w:rsidP="001D11DF">
      <w:pPr>
        <w:widowControl w:val="0"/>
        <w:jc w:val="both"/>
        <w:rPr>
          <w:rFonts w:ascii="GHEA Grapalat" w:hAnsi="GHEA Grapalat" w:cs="GHEA Grapalat"/>
          <w:sz w:val="22"/>
          <w:szCs w:val="22"/>
        </w:rPr>
      </w:pPr>
      <w:r w:rsidRPr="00FD0C36">
        <w:rPr>
          <w:rFonts w:ascii="GHEA Grapalat" w:hAnsi="GHEA Grapalat"/>
          <w:sz w:val="22"/>
          <w:szCs w:val="22"/>
        </w:rPr>
        <w:t xml:space="preserve">процедуре закупок под кодом </w:t>
      </w:r>
      <w:r w:rsidR="00EF152F" w:rsidRPr="00FD0C36">
        <w:rPr>
          <w:rFonts w:ascii="GHEA Grapalat" w:hAnsi="GHEA Grapalat"/>
          <w:sz w:val="22"/>
          <w:szCs w:val="22"/>
        </w:rPr>
        <w:t xml:space="preserve"> </w:t>
      </w:r>
      <w:r w:rsidR="008E114E" w:rsidRPr="00FD0C36">
        <w:rPr>
          <w:rFonts w:ascii="GHEA Grapalat" w:hAnsi="GHEA Grapalat"/>
          <w:i/>
          <w:sz w:val="22"/>
          <w:szCs w:val="22"/>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p>
    <w:p w14:paraId="1A652E90" w14:textId="77777777" w:rsidR="003D2FE2" w:rsidRPr="00FD0C36" w:rsidRDefault="003D2FE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1.2.</w:t>
      </w:r>
      <w:r w:rsidRPr="00FD0C36">
        <w:rPr>
          <w:rFonts w:ascii="GHEA Grapalat" w:hAnsi="GHEA Grapalat"/>
          <w:sz w:val="22"/>
          <w:szCs w:val="22"/>
        </w:rPr>
        <w:tab/>
      </w:r>
      <w:r w:rsidRPr="00FD0C36">
        <w:rPr>
          <w:rFonts w:ascii="GHEA Grapalat" w:hAnsi="GHEA Grapalat" w:cs="GHEA Grapalat"/>
          <w:sz w:val="22"/>
          <w:szCs w:val="22"/>
        </w:rPr>
        <w:t xml:space="preserve">В качестве участника, </w:t>
      </w:r>
      <w:r w:rsidRPr="00FD0C36">
        <w:rPr>
          <w:rFonts w:ascii="GHEA Grapalat" w:hAnsi="GHEA Grapalat" w:cs="GHEA Grapalat"/>
          <w:sz w:val="22"/>
          <w:szCs w:val="22"/>
          <w:lang w:val="hy-AM"/>
        </w:rPr>
        <w:t>օ</w:t>
      </w:r>
      <w:r w:rsidRPr="00FD0C36">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D0C36">
        <w:rPr>
          <w:rFonts w:ascii="GHEA Grapalat" w:hAnsi="GHEA Grapalat" w:cs="GHEA Grapalat"/>
          <w:sz w:val="22"/>
          <w:szCs w:val="22"/>
          <w:lang w:val="en-US"/>
        </w:rPr>
        <w:t>K</w:t>
      </w:r>
      <w:r w:rsidRPr="00FD0C36">
        <w:rPr>
          <w:rFonts w:ascii="GHEA Grapalat" w:hAnsi="GHEA Grapalat" w:cs="GHEA Grapalat"/>
          <w:sz w:val="22"/>
          <w:szCs w:val="22"/>
        </w:rPr>
        <w:t xml:space="preserve">омпания </w:t>
      </w:r>
      <w:r w:rsidRPr="00FD0C36">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6B81577" w14:textId="77777777"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1.3.</w:t>
      </w:r>
      <w:r w:rsidRPr="00FD0C36">
        <w:rPr>
          <w:rFonts w:ascii="GHEA Grapalat" w:hAnsi="GHEA Grapalat"/>
          <w:sz w:val="22"/>
          <w:szCs w:val="22"/>
        </w:rPr>
        <w:tab/>
        <w:t>Подписав платежное требование (далее — Требование), прилагаемое к</w:t>
      </w:r>
      <w:r w:rsidRPr="00FD0C36">
        <w:rPr>
          <w:sz w:val="22"/>
          <w:szCs w:val="22"/>
          <w:lang w:val="en-US"/>
        </w:rPr>
        <w:t> </w:t>
      </w:r>
      <w:r w:rsidRPr="00FD0C36">
        <w:rPr>
          <w:rFonts w:ascii="GHEA Grapalat" w:hAnsi="GHEA Grapalat"/>
          <w:sz w:val="22"/>
          <w:szCs w:val="22"/>
        </w:rPr>
        <w:t xml:space="preserve">настоящему Соглашению о неустойке, Компания безотзывно соглашается, что: </w:t>
      </w:r>
    </w:p>
    <w:p w14:paraId="4F1C5730" w14:textId="77777777"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а)</w:t>
      </w:r>
      <w:r w:rsidRPr="00FD0C36">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D49A7EE" w14:textId="77777777"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б)</w:t>
      </w:r>
      <w:r w:rsidRPr="00FD0C36">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DBC009E" w14:textId="77777777"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в)</w:t>
      </w:r>
      <w:r w:rsidRPr="00FD0C36">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0709F38" w14:textId="77777777"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г)</w:t>
      </w:r>
      <w:r w:rsidRPr="00FD0C36">
        <w:rPr>
          <w:rFonts w:ascii="GHEA Grapalat" w:hAnsi="GHEA Grapalat"/>
          <w:sz w:val="22"/>
          <w:szCs w:val="22"/>
        </w:rPr>
        <w:tab/>
        <w:t>Компания подтверждает, что акцептовала Требование в полном размере суммы неустойки.</w:t>
      </w:r>
    </w:p>
    <w:p w14:paraId="4B98D773" w14:textId="77777777"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д)</w:t>
      </w:r>
      <w:r w:rsidRPr="00FD0C36">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18E21C8" w14:textId="77777777"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1.4.</w:t>
      </w:r>
      <w:r w:rsidRPr="00FD0C36">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D0C36">
        <w:rPr>
          <w:rFonts w:ascii="Courier New" w:hAnsi="Courier New" w:cs="Courier New"/>
          <w:sz w:val="22"/>
          <w:szCs w:val="22"/>
          <w:lang w:val="en-US"/>
        </w:rPr>
        <w:t> </w:t>
      </w:r>
      <w:r w:rsidRPr="00FD0C36">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4B2C8AE" w14:textId="77777777"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1.5.</w:t>
      </w:r>
      <w:r w:rsidRPr="00FD0C36">
        <w:rPr>
          <w:rFonts w:ascii="GHEA Grapalat" w:hAnsi="GHEA Grapalat"/>
          <w:sz w:val="22"/>
          <w:szCs w:val="22"/>
        </w:rPr>
        <w:tab/>
        <w:t>Заказчик может представить в Банк-плательщик иные дополнительные документы.</w:t>
      </w:r>
    </w:p>
    <w:p w14:paraId="59C97893" w14:textId="77777777"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1.6. Банк не несет какой-либо ответственности за риски (понесенные</w:t>
      </w:r>
      <w:r w:rsidRPr="00FD0C36">
        <w:rPr>
          <w:rFonts w:ascii="Courier New" w:hAnsi="Courier New" w:cs="Courier New"/>
          <w:sz w:val="22"/>
          <w:szCs w:val="22"/>
          <w:lang w:val="en-US"/>
        </w:rPr>
        <w:t> </w:t>
      </w:r>
      <w:r w:rsidRPr="00FD0C36">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D0C36">
        <w:rPr>
          <w:rFonts w:ascii="Courier New" w:hAnsi="Courier New" w:cs="Courier New"/>
          <w:sz w:val="22"/>
          <w:szCs w:val="22"/>
          <w:lang w:val="en-US"/>
        </w:rPr>
        <w:t> </w:t>
      </w:r>
      <w:r w:rsidRPr="00FD0C36">
        <w:rPr>
          <w:rFonts w:ascii="GHEA Grapalat" w:hAnsi="GHEA Grapalat"/>
          <w:sz w:val="22"/>
          <w:szCs w:val="22"/>
        </w:rPr>
        <w:t>Требовании. Банк не обязан проверять факты нарушения Компанией условий договора.</w:t>
      </w:r>
    </w:p>
    <w:p w14:paraId="2123968A" w14:textId="77777777" w:rsidR="00D61FCB" w:rsidRPr="00FD0C36" w:rsidRDefault="003D2FE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lastRenderedPageBreak/>
        <w:t>1.7.</w:t>
      </w:r>
      <w:r w:rsidRPr="00FD0C36">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B1A7FC0" w14:textId="77777777" w:rsidR="00C170FD" w:rsidRDefault="003D2FE2" w:rsidP="00C170FD">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1.8.</w:t>
      </w:r>
      <w:r w:rsidRPr="00FD0C36">
        <w:rPr>
          <w:rFonts w:ascii="GHEA Grapalat" w:hAnsi="GHEA Grapalat"/>
          <w:sz w:val="22"/>
          <w:szCs w:val="22"/>
        </w:rPr>
        <w:tab/>
        <w:t>В случае если в течение десяти рабочих дней после представления в</w:t>
      </w:r>
      <w:r w:rsidRPr="00FD0C36">
        <w:rPr>
          <w:rFonts w:ascii="Courier New" w:hAnsi="Courier New" w:cs="Courier New"/>
          <w:sz w:val="22"/>
          <w:szCs w:val="22"/>
          <w:lang w:val="en-US"/>
        </w:rPr>
        <w:t> </w:t>
      </w:r>
      <w:r w:rsidRPr="00FD0C36">
        <w:rPr>
          <w:rFonts w:ascii="GHEA Grapalat" w:hAnsi="GHEA Grapalat"/>
          <w:sz w:val="22"/>
          <w:szCs w:val="22"/>
        </w:rPr>
        <w:t>Банк настоящего Соглашения и прилагаемого Требования по независящим от</w:t>
      </w:r>
      <w:r w:rsidRPr="00FD0C36">
        <w:rPr>
          <w:rFonts w:ascii="Courier New" w:hAnsi="Courier New" w:cs="Courier New"/>
          <w:sz w:val="22"/>
          <w:szCs w:val="22"/>
          <w:lang w:val="en-US"/>
        </w:rPr>
        <w:t> </w:t>
      </w:r>
      <w:r w:rsidRPr="00FD0C36">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0C36">
        <w:rPr>
          <w:rFonts w:ascii="Courier New" w:hAnsi="Courier New" w:cs="Courier New"/>
          <w:sz w:val="22"/>
          <w:szCs w:val="22"/>
          <w:lang w:val="en-US"/>
        </w:rPr>
        <w:t> </w:t>
      </w:r>
      <w:r w:rsidRPr="00FD0C36">
        <w:rPr>
          <w:rFonts w:ascii="GHEA Grapalat" w:hAnsi="GHEA Grapalat"/>
          <w:sz w:val="22"/>
          <w:szCs w:val="22"/>
        </w:rPr>
        <w:t>неуплатой.</w:t>
      </w:r>
    </w:p>
    <w:p w14:paraId="23FF3FCE" w14:textId="779BBC2A" w:rsidR="003D2FE2" w:rsidRPr="00C170FD" w:rsidRDefault="00C170FD" w:rsidP="00C170FD">
      <w:pPr>
        <w:widowControl w:val="0"/>
        <w:tabs>
          <w:tab w:val="left" w:pos="1134"/>
        </w:tabs>
        <w:ind w:firstLine="567"/>
        <w:jc w:val="both"/>
        <w:rPr>
          <w:rFonts w:ascii="GHEA Grapalat" w:hAnsi="GHEA Grapalat" w:cs="GHEA Grapalat"/>
          <w:sz w:val="22"/>
          <w:szCs w:val="22"/>
        </w:rPr>
      </w:pPr>
      <w:r w:rsidRPr="0087443C">
        <w:rPr>
          <w:rFonts w:ascii="GHEA Grapalat" w:hAnsi="GHEA Grapalat"/>
          <w:sz w:val="22"/>
          <w:szCs w:val="22"/>
        </w:rPr>
        <w:t xml:space="preserve">                         </w:t>
      </w:r>
      <w:r w:rsidR="003D2FE2" w:rsidRPr="00FD0C36">
        <w:rPr>
          <w:rFonts w:ascii="GHEA Grapalat" w:hAnsi="GHEA Grapalat"/>
          <w:b/>
          <w:sz w:val="22"/>
          <w:szCs w:val="22"/>
        </w:rPr>
        <w:t>2. Иные условия</w:t>
      </w:r>
    </w:p>
    <w:p w14:paraId="6F3B7E3C" w14:textId="77777777" w:rsidR="00C170FD" w:rsidRDefault="00C170FD" w:rsidP="001D11DF">
      <w:pPr>
        <w:widowControl w:val="0"/>
        <w:tabs>
          <w:tab w:val="left" w:pos="1134"/>
        </w:tabs>
        <w:ind w:firstLine="567"/>
        <w:jc w:val="both"/>
        <w:rPr>
          <w:rFonts w:ascii="GHEA Grapalat" w:hAnsi="GHEA Grapalat"/>
          <w:sz w:val="22"/>
          <w:szCs w:val="22"/>
        </w:rPr>
      </w:pPr>
    </w:p>
    <w:p w14:paraId="123F8919" w14:textId="5866C0A0" w:rsidR="003D2FE2" w:rsidRPr="00FD0C36" w:rsidRDefault="003D2FE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2.1.</w:t>
      </w:r>
      <w:r w:rsidRPr="00FD0C36">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FD0C36">
        <w:rPr>
          <w:rFonts w:ascii="GHEA Grapalat" w:hAnsi="GHEA Grapalat"/>
          <w:sz w:val="22"/>
          <w:szCs w:val="22"/>
          <w:lang w:val="hy-AM"/>
        </w:rPr>
        <w:t>двадцатого</w:t>
      </w:r>
      <w:r w:rsidR="00D335BF" w:rsidRPr="00FD0C36">
        <w:rPr>
          <w:rFonts w:ascii="GHEA Grapalat" w:hAnsi="GHEA Grapalat"/>
          <w:sz w:val="22"/>
          <w:szCs w:val="22"/>
        </w:rPr>
        <w:t xml:space="preserve"> </w:t>
      </w:r>
      <w:r w:rsidRPr="00FD0C36">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2A7B2D98" w14:textId="77777777"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2.2.</w:t>
      </w:r>
      <w:r w:rsidRPr="00FD0C36">
        <w:rPr>
          <w:rFonts w:ascii="GHEA Grapalat" w:hAnsi="GHEA Grapalat"/>
          <w:sz w:val="22"/>
          <w:szCs w:val="22"/>
        </w:rPr>
        <w:tab/>
        <w:t xml:space="preserve">Представив настоящее Соглашение и прилагаемое Требование в Банк-плательщик: </w:t>
      </w:r>
    </w:p>
    <w:p w14:paraId="5290EBD2" w14:textId="77777777"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2.2.1.</w:t>
      </w:r>
      <w:r w:rsidRPr="00FD0C36">
        <w:rPr>
          <w:rFonts w:ascii="GHEA Grapalat" w:hAnsi="GHEA Grapalat"/>
          <w:sz w:val="22"/>
          <w:szCs w:val="22"/>
        </w:rPr>
        <w:tab/>
        <w:t>Заказчик подтверждает, что Компания допустила нарушение договорных обязательств, а</w:t>
      </w:r>
    </w:p>
    <w:p w14:paraId="1CB3BBB2" w14:textId="77777777" w:rsidR="003D2FE2" w:rsidRPr="00FD0C36" w:rsidDel="00A13215"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2.2.2.</w:t>
      </w:r>
      <w:r w:rsidRPr="00FD0C36">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6345E6D" w14:textId="77777777" w:rsidR="003D2FE2" w:rsidRPr="00FD0C36" w:rsidRDefault="003D2FE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2.3.</w:t>
      </w:r>
      <w:r w:rsidRPr="00FD0C36">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2174F5F" w14:textId="77777777" w:rsidR="006B30BA" w:rsidRPr="00FD0C36" w:rsidRDefault="006B30BA" w:rsidP="001D11DF">
      <w:pPr>
        <w:widowControl w:val="0"/>
        <w:ind w:firstLine="567"/>
        <w:jc w:val="center"/>
        <w:rPr>
          <w:rFonts w:ascii="GHEA Grapalat" w:hAnsi="GHEA Grapalat"/>
          <w:b/>
          <w:sz w:val="22"/>
          <w:szCs w:val="22"/>
        </w:rPr>
      </w:pPr>
    </w:p>
    <w:p w14:paraId="234CA5D6" w14:textId="77777777" w:rsidR="002849A6" w:rsidRPr="00FD0C36" w:rsidRDefault="002849A6" w:rsidP="001D11DF">
      <w:pPr>
        <w:widowControl w:val="0"/>
        <w:ind w:firstLine="567"/>
        <w:jc w:val="center"/>
        <w:rPr>
          <w:rFonts w:ascii="GHEA Grapalat" w:hAnsi="GHEA Grapalat"/>
          <w:b/>
          <w:sz w:val="22"/>
          <w:szCs w:val="22"/>
        </w:rPr>
      </w:pPr>
      <w:r w:rsidRPr="00FD0C36">
        <w:rPr>
          <w:rFonts w:ascii="GHEA Grapalat" w:hAnsi="GHEA Grapalat"/>
          <w:b/>
          <w:sz w:val="22"/>
          <w:szCs w:val="22"/>
        </w:rPr>
        <w:t>3. Адрес, банковские реквизиты Компании</w:t>
      </w:r>
    </w:p>
    <w:p w14:paraId="4E82D0AB" w14:textId="77777777" w:rsidR="002849A6" w:rsidRPr="00FD0C36" w:rsidRDefault="002849A6"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14:paraId="0B8C065E" w14:textId="77777777" w:rsidR="002849A6" w:rsidRPr="00FD0C36" w:rsidRDefault="002849A6" w:rsidP="001D11DF">
      <w:pPr>
        <w:widowControl w:val="0"/>
        <w:ind w:right="4250"/>
        <w:jc w:val="center"/>
        <w:rPr>
          <w:rFonts w:ascii="GHEA Grapalat" w:hAnsi="GHEA Grapalat"/>
          <w:sz w:val="22"/>
          <w:szCs w:val="22"/>
        </w:rPr>
      </w:pPr>
      <w:r w:rsidRPr="00FD0C36">
        <w:rPr>
          <w:rFonts w:ascii="GHEA Grapalat" w:hAnsi="GHEA Grapalat"/>
          <w:sz w:val="22"/>
          <w:szCs w:val="22"/>
          <w:vertAlign w:val="superscript"/>
        </w:rPr>
        <w:t>наименование копании</w:t>
      </w:r>
      <w:r w:rsidRPr="00FD0C36">
        <w:rPr>
          <w:rFonts w:ascii="GHEA Grapalat" w:hAnsi="GHEA Grapalat"/>
          <w:sz w:val="22"/>
          <w:szCs w:val="22"/>
        </w:rPr>
        <w:t>______________________________________</w:t>
      </w:r>
    </w:p>
    <w:p w14:paraId="15DCFA40" w14:textId="77777777" w:rsidR="002849A6" w:rsidRPr="00FD0C36" w:rsidRDefault="002849A6"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адрес компании</w:t>
      </w:r>
    </w:p>
    <w:p w14:paraId="59792245" w14:textId="77777777" w:rsidR="002849A6" w:rsidRPr="00FD0C36" w:rsidRDefault="002849A6"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14:paraId="172493AD" w14:textId="77777777" w:rsidR="002849A6" w:rsidRPr="00FD0C36" w:rsidRDefault="002849A6"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наименование обслуживающего компанию банка</w:t>
      </w:r>
    </w:p>
    <w:p w14:paraId="714208D2" w14:textId="77777777" w:rsidR="00985A25" w:rsidRPr="00FD0C36" w:rsidRDefault="00985A25" w:rsidP="001D11DF">
      <w:pPr>
        <w:widowControl w:val="0"/>
        <w:ind w:right="4250"/>
        <w:jc w:val="center"/>
        <w:rPr>
          <w:rFonts w:ascii="GHEA Grapalat" w:hAnsi="GHEA Grapalat"/>
          <w:sz w:val="22"/>
          <w:szCs w:val="22"/>
          <w:vertAlign w:val="superscript"/>
        </w:rPr>
      </w:pPr>
    </w:p>
    <w:p w14:paraId="0D594A3E" w14:textId="77777777" w:rsidR="002849A6" w:rsidRPr="00FD0C36" w:rsidRDefault="002849A6" w:rsidP="001D11DF">
      <w:pPr>
        <w:widowControl w:val="0"/>
        <w:ind w:right="4250"/>
        <w:jc w:val="center"/>
        <w:rPr>
          <w:rFonts w:ascii="GHEA Grapalat" w:hAnsi="GHEA Grapalat"/>
          <w:sz w:val="22"/>
          <w:szCs w:val="22"/>
          <w:vertAlign w:val="superscript"/>
        </w:rPr>
      </w:pPr>
    </w:p>
    <w:p w14:paraId="3581DA02" w14:textId="77777777" w:rsidR="002849A6" w:rsidRPr="00FD0C36" w:rsidRDefault="002849A6" w:rsidP="001D11DF">
      <w:pPr>
        <w:widowControl w:val="0"/>
        <w:ind w:right="4250"/>
        <w:jc w:val="center"/>
        <w:rPr>
          <w:rFonts w:ascii="GHEA Grapalat" w:hAnsi="GHEA Grapalat"/>
          <w:sz w:val="22"/>
          <w:szCs w:val="22"/>
          <w:vertAlign w:val="superscript"/>
        </w:rPr>
      </w:pPr>
    </w:p>
    <w:p w14:paraId="51953C04" w14:textId="77777777" w:rsidR="002849A6" w:rsidRPr="00FD0C36" w:rsidRDefault="002849A6" w:rsidP="001D11DF">
      <w:pPr>
        <w:widowControl w:val="0"/>
        <w:jc w:val="right"/>
        <w:rPr>
          <w:rFonts w:ascii="GHEA Grapalat" w:hAnsi="GHEA Grapalat"/>
          <w:sz w:val="22"/>
          <w:szCs w:val="22"/>
        </w:rPr>
      </w:pPr>
    </w:p>
    <w:p w14:paraId="652C559E" w14:textId="77777777" w:rsidR="002849A6" w:rsidRPr="00FD0C36" w:rsidRDefault="002849A6" w:rsidP="001D11DF">
      <w:pPr>
        <w:widowControl w:val="0"/>
        <w:jc w:val="right"/>
        <w:rPr>
          <w:rFonts w:ascii="GHEA Grapalat" w:hAnsi="GHEA Grapalat"/>
          <w:sz w:val="22"/>
          <w:szCs w:val="22"/>
        </w:rPr>
      </w:pPr>
      <w:r w:rsidRPr="00FD0C36">
        <w:rPr>
          <w:rFonts w:ascii="GHEA Grapalat" w:hAnsi="GHEA Grapalat"/>
          <w:sz w:val="22"/>
          <w:szCs w:val="22"/>
        </w:rPr>
        <w:t>М. П.</w:t>
      </w:r>
    </w:p>
    <w:p w14:paraId="70DD8B60" w14:textId="77777777" w:rsidR="002849A6" w:rsidRPr="00FD0C36" w:rsidRDefault="002849A6" w:rsidP="001D11DF">
      <w:pPr>
        <w:widowControl w:val="0"/>
        <w:jc w:val="both"/>
        <w:rPr>
          <w:rFonts w:ascii="GHEA Grapalat" w:hAnsi="GHEA Grapalat"/>
          <w:b/>
          <w:sz w:val="22"/>
          <w:szCs w:val="22"/>
        </w:rPr>
      </w:pPr>
      <w:r w:rsidRPr="00FD0C36">
        <w:rPr>
          <w:rFonts w:ascii="GHEA Grapalat" w:hAnsi="GHEA Grapalat"/>
          <w:sz w:val="22"/>
          <w:szCs w:val="22"/>
        </w:rPr>
        <w:t>День/месяц/год</w:t>
      </w:r>
    </w:p>
    <w:p w14:paraId="7E38E12D" w14:textId="77777777" w:rsidR="002849A6" w:rsidRPr="00FD0C36" w:rsidRDefault="002849A6" w:rsidP="001D11DF">
      <w:pPr>
        <w:widowControl w:val="0"/>
        <w:tabs>
          <w:tab w:val="left" w:pos="1134"/>
        </w:tabs>
        <w:ind w:firstLine="567"/>
        <w:jc w:val="both"/>
        <w:rPr>
          <w:rFonts w:ascii="GHEA Grapalat" w:hAnsi="GHEA Grapalat"/>
          <w:sz w:val="22"/>
          <w:szCs w:val="22"/>
          <w:lang w:val="en-US"/>
        </w:rPr>
      </w:pPr>
    </w:p>
    <w:p w14:paraId="67236C90" w14:textId="77777777" w:rsidR="002849A6" w:rsidRPr="00FD0C36" w:rsidRDefault="002849A6" w:rsidP="001D11DF">
      <w:pPr>
        <w:widowControl w:val="0"/>
        <w:tabs>
          <w:tab w:val="left" w:pos="1134"/>
        </w:tabs>
        <w:ind w:firstLine="567"/>
        <w:jc w:val="both"/>
        <w:rPr>
          <w:rFonts w:ascii="GHEA Grapalat" w:hAnsi="GHEA Grapalat"/>
          <w:sz w:val="22"/>
          <w:szCs w:val="22"/>
          <w:lang w:val="en-US"/>
        </w:rPr>
      </w:pPr>
    </w:p>
    <w:p w14:paraId="5508BBD5" w14:textId="77777777" w:rsidR="002849A6" w:rsidRPr="00FD0C36" w:rsidRDefault="002849A6" w:rsidP="001D11DF">
      <w:pPr>
        <w:widowControl w:val="0"/>
        <w:tabs>
          <w:tab w:val="left" w:pos="1134"/>
        </w:tabs>
        <w:ind w:firstLine="567"/>
        <w:jc w:val="both"/>
        <w:rPr>
          <w:rFonts w:ascii="GHEA Grapalat" w:hAnsi="GHEA Grapalat"/>
          <w:sz w:val="22"/>
          <w:szCs w:val="22"/>
          <w:lang w:val="en-US"/>
        </w:rPr>
      </w:pPr>
    </w:p>
    <w:p w14:paraId="4B1ACD52" w14:textId="77777777" w:rsidR="002849A6" w:rsidRPr="00FD0C36" w:rsidRDefault="002849A6" w:rsidP="001D11DF">
      <w:pPr>
        <w:widowControl w:val="0"/>
        <w:tabs>
          <w:tab w:val="left" w:pos="1134"/>
        </w:tabs>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FD0C36" w:rsidRPr="00FD0C36" w14:paraId="60C5F63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438EB1" w14:textId="77777777" w:rsidR="002849A6" w:rsidRPr="00FD0C36" w:rsidRDefault="002849A6" w:rsidP="001D11DF">
            <w:pPr>
              <w:widowControl w:val="0"/>
              <w:tabs>
                <w:tab w:val="left" w:pos="3402"/>
              </w:tabs>
              <w:ind w:left="360"/>
              <w:rPr>
                <w:rFonts w:ascii="GHEA Grapalat" w:hAnsi="GHEA Grapalat" w:cs="Sylfaen"/>
                <w:b/>
                <w:bCs/>
                <w:sz w:val="22"/>
                <w:szCs w:val="22"/>
                <w:lang w:val="en-US"/>
              </w:rPr>
            </w:pPr>
            <w:r w:rsidRPr="00FD0C36">
              <w:rPr>
                <w:rFonts w:ascii="GHEA Grapalat" w:hAnsi="GHEA Grapalat"/>
                <w:sz w:val="22"/>
                <w:szCs w:val="22"/>
                <w:lang w:val="en-US"/>
              </w:rPr>
              <w:t>1.</w:t>
            </w:r>
            <w:r w:rsidRPr="00FD0C36">
              <w:rPr>
                <w:rFonts w:ascii="GHEA Grapalat" w:hAnsi="GHEA Grapalat"/>
                <w:b/>
                <w:sz w:val="22"/>
                <w:szCs w:val="22"/>
                <w:lang w:val="en-US"/>
              </w:rPr>
              <w:tab/>
            </w:r>
            <w:r w:rsidRPr="00FD0C36">
              <w:rPr>
                <w:rFonts w:ascii="GHEA Grapalat" w:hAnsi="GHEA Grapalat"/>
                <w:b/>
                <w:sz w:val="22"/>
                <w:szCs w:val="22"/>
              </w:rPr>
              <w:t xml:space="preserve">ПЛАТЕЖНОЕ ТРЕБОВАНИЕ </w:t>
            </w:r>
            <w:r w:rsidRPr="00FD0C36">
              <w:rPr>
                <w:rFonts w:ascii="GHEA Grapalat" w:hAnsi="GHEA Grapalat"/>
                <w:b/>
                <w:sz w:val="22"/>
                <w:szCs w:val="22"/>
                <w:lang w:val="en-US"/>
              </w:rPr>
              <w:t>*</w:t>
            </w:r>
          </w:p>
        </w:tc>
      </w:tr>
      <w:tr w:rsidR="00FD0C36" w:rsidRPr="00FD0C36" w14:paraId="3F1DCD0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3749F" w14:textId="77777777" w:rsidR="002849A6" w:rsidRPr="00FD0C36" w:rsidRDefault="002849A6" w:rsidP="001D11DF">
            <w:pPr>
              <w:widowControl w:val="0"/>
              <w:tabs>
                <w:tab w:val="left" w:pos="855"/>
              </w:tabs>
              <w:ind w:left="360"/>
              <w:rPr>
                <w:rFonts w:ascii="GHEA Grapalat" w:hAnsi="GHEA Grapalat" w:cs="Sylfaen"/>
                <w:sz w:val="22"/>
                <w:szCs w:val="22"/>
              </w:rPr>
            </w:pPr>
            <w:r w:rsidRPr="00FD0C36">
              <w:rPr>
                <w:rFonts w:ascii="GHEA Grapalat" w:hAnsi="GHEA Grapalat"/>
                <w:sz w:val="22"/>
                <w:szCs w:val="22"/>
              </w:rPr>
              <w:lastRenderedPageBreak/>
              <w:t>2.</w:t>
            </w:r>
            <w:r w:rsidRPr="00FD0C36">
              <w:rPr>
                <w:rFonts w:ascii="GHEA Grapalat" w:hAnsi="GHEA Grapalat"/>
                <w:sz w:val="22"/>
                <w:szCs w:val="22"/>
              </w:rPr>
              <w:tab/>
              <w:t xml:space="preserve">Номер </w:t>
            </w:r>
          </w:p>
        </w:tc>
      </w:tr>
      <w:tr w:rsidR="00FD0C36" w:rsidRPr="00FD0C36" w14:paraId="051B9576"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4F7A81" w14:textId="77777777" w:rsidR="002849A6" w:rsidRPr="00FD0C36" w:rsidRDefault="002849A6" w:rsidP="001D11DF">
            <w:pPr>
              <w:widowControl w:val="0"/>
              <w:tabs>
                <w:tab w:val="left" w:pos="3390"/>
              </w:tabs>
              <w:ind w:left="322"/>
              <w:rPr>
                <w:rFonts w:ascii="GHEA Grapalat" w:hAnsi="GHEA Grapalat" w:cs="Sylfaen"/>
                <w:sz w:val="22"/>
                <w:szCs w:val="22"/>
              </w:rPr>
            </w:pPr>
            <w:r w:rsidRPr="00FD0C36">
              <w:rPr>
                <w:rFonts w:ascii="GHEA Grapalat" w:hAnsi="GHEA Grapalat"/>
                <w:sz w:val="22"/>
                <w:szCs w:val="22"/>
              </w:rPr>
              <w:t>3</w:t>
            </w:r>
            <w:r w:rsidRPr="00FD0C36">
              <w:rPr>
                <w:rFonts w:ascii="GHEA Grapalat" w:hAnsi="GHEA Grapalat"/>
                <w:sz w:val="22"/>
                <w:szCs w:val="22"/>
              </w:rPr>
              <w:tab/>
              <w:t>Дата представления: "___" ___ 20___г.</w:t>
            </w:r>
          </w:p>
        </w:tc>
      </w:tr>
      <w:tr w:rsidR="00FD0C36" w:rsidRPr="00FD0C36" w14:paraId="02EE11EB"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41873E" w14:textId="77777777" w:rsidR="002849A6" w:rsidRPr="00FD0C36" w:rsidRDefault="002849A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4.</w:t>
            </w:r>
            <w:r w:rsidRPr="00FD0C36">
              <w:rPr>
                <w:rFonts w:ascii="GHEA Grapalat" w:hAnsi="GHEA Grapalat"/>
                <w:sz w:val="22"/>
                <w:szCs w:val="22"/>
              </w:rPr>
              <w:tab/>
              <w:t>Наименование, или имя, фамилия плательщика (Компания:</w:t>
            </w:r>
          </w:p>
        </w:tc>
      </w:tr>
      <w:tr w:rsidR="00FD0C36" w:rsidRPr="00FD0C36" w14:paraId="5919D6DD"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22749" w14:textId="77777777" w:rsidR="002849A6" w:rsidRPr="00FD0C36" w:rsidRDefault="002849A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5.</w:t>
            </w:r>
            <w:r w:rsidRPr="00FD0C36">
              <w:rPr>
                <w:rFonts w:ascii="GHEA Grapalat" w:hAnsi="GHEA Grapalat"/>
                <w:sz w:val="22"/>
                <w:szCs w:val="22"/>
              </w:rPr>
              <w:tab/>
              <w:t>Обслуживающая плательщика Финансовая организация (банк):</w:t>
            </w:r>
          </w:p>
        </w:tc>
      </w:tr>
      <w:tr w:rsidR="00FD0C36" w:rsidRPr="00FD0C36" w14:paraId="027F0EE7"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54C7BA" w14:textId="77777777" w:rsidR="002849A6" w:rsidRPr="00FD0C36" w:rsidRDefault="002849A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6.</w:t>
            </w:r>
            <w:r w:rsidRPr="00FD0C36">
              <w:rPr>
                <w:rFonts w:ascii="GHEA Grapalat" w:hAnsi="GHEA Grapalat"/>
                <w:sz w:val="22"/>
                <w:szCs w:val="22"/>
              </w:rPr>
              <w:tab/>
              <w:t>Номер счета плательщика:</w:t>
            </w:r>
          </w:p>
        </w:tc>
      </w:tr>
      <w:tr w:rsidR="00FD0C36" w:rsidRPr="00FD0C36" w14:paraId="37A97103"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6FB6" w14:textId="77777777" w:rsidR="002849A6" w:rsidRPr="00FD0C36" w:rsidRDefault="002849A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7.</w:t>
            </w:r>
            <w:r w:rsidRPr="00FD0C36">
              <w:rPr>
                <w:rFonts w:ascii="GHEA Grapalat" w:hAnsi="GHEA Grapalat"/>
                <w:sz w:val="22"/>
                <w:szCs w:val="22"/>
              </w:rPr>
              <w:tab/>
              <w:t>УНН плательщика:</w:t>
            </w:r>
          </w:p>
        </w:tc>
      </w:tr>
      <w:tr w:rsidR="00FD0C36" w:rsidRPr="00FD0C36" w14:paraId="01D5676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614D0A" w14:textId="77777777" w:rsidR="002849A6" w:rsidRPr="00FD0C36" w:rsidRDefault="002849A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8.</w:t>
            </w:r>
            <w:r w:rsidRPr="00FD0C36">
              <w:rPr>
                <w:rFonts w:ascii="GHEA Grapalat" w:hAnsi="GHEA Grapalat"/>
                <w:sz w:val="22"/>
                <w:szCs w:val="22"/>
              </w:rPr>
              <w:tab/>
              <w:t>НЗОУ плательщика:</w:t>
            </w:r>
          </w:p>
        </w:tc>
      </w:tr>
      <w:tr w:rsidR="00FD0C36" w:rsidRPr="00FD0C36" w14:paraId="583FCA1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EBB9B2" w14:textId="0D26CDBB"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9.</w:t>
            </w:r>
            <w:r w:rsidRPr="00FD0C36">
              <w:rPr>
                <w:rFonts w:ascii="GHEA Grapalat" w:hAnsi="GHEA Grapalat"/>
                <w:sz w:val="22"/>
                <w:szCs w:val="22"/>
              </w:rPr>
              <w:tab/>
              <w:t xml:space="preserve">Наименование, или имя, фамилия бенефициара: </w:t>
            </w:r>
            <w:r w:rsidRPr="00FD0C36">
              <w:rPr>
                <w:rFonts w:ascii="Sylfaen" w:hAnsi="Sylfaen"/>
                <w:sz w:val="22"/>
                <w:szCs w:val="22"/>
              </w:rPr>
              <w:t xml:space="preserve"> </w:t>
            </w:r>
            <w:r w:rsidR="00C170FD" w:rsidRPr="00C170FD">
              <w:rPr>
                <w:rFonts w:ascii="Sylfaen" w:hAnsi="Sylfaen"/>
                <w:sz w:val="22"/>
                <w:szCs w:val="22"/>
              </w:rPr>
              <w:t>Айгезард</w:t>
            </w:r>
            <w:r w:rsidRPr="00FD0C36">
              <w:rPr>
                <w:rFonts w:ascii="GHEA Grapalat" w:hAnsi="GHEA Grapalat"/>
                <w:sz w:val="22"/>
                <w:szCs w:val="22"/>
              </w:rPr>
              <w:t xml:space="preserve">ская муниципалитет </w:t>
            </w:r>
            <w:r w:rsidR="00C170FD">
              <w:rPr>
                <w:rFonts w:ascii="Calibri" w:hAnsi="Calibri" w:cs="Calibri"/>
                <w:sz w:val="22"/>
                <w:szCs w:val="22"/>
              </w:rPr>
              <w:t>А</w:t>
            </w:r>
            <w:r w:rsidR="00C170FD" w:rsidRPr="00C170FD">
              <w:rPr>
                <w:rFonts w:ascii="Calibri" w:hAnsi="Calibri" w:cs="Calibri"/>
                <w:sz w:val="22"/>
                <w:szCs w:val="22"/>
              </w:rPr>
              <w:t>рарат</w:t>
            </w:r>
            <w:r w:rsidRPr="00FD0C36">
              <w:rPr>
                <w:rFonts w:ascii="GHEA Grapalat" w:hAnsi="GHEA Grapalat"/>
                <w:sz w:val="22"/>
                <w:szCs w:val="22"/>
              </w:rPr>
              <w:t>скօй марз</w:t>
            </w:r>
          </w:p>
        </w:tc>
      </w:tr>
      <w:tr w:rsidR="00FD0C36" w:rsidRPr="00FD0C36" w14:paraId="1AA40302"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39B366" w14:textId="77777777"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10.</w:t>
            </w:r>
            <w:r w:rsidRPr="00FD0C36">
              <w:rPr>
                <w:rFonts w:ascii="GHEA Grapalat" w:hAnsi="GHEA Grapalat"/>
                <w:sz w:val="22"/>
                <w:szCs w:val="22"/>
              </w:rPr>
              <w:tab/>
              <w:t>НЗОУ бенефициара (не заполняется)</w:t>
            </w:r>
          </w:p>
        </w:tc>
      </w:tr>
      <w:tr w:rsidR="00FD0C36" w:rsidRPr="00FD0C36" w14:paraId="1DC1D56C"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42AFC" w14:textId="74F267FB" w:rsidR="00D61FCB" w:rsidRPr="00C170FD" w:rsidRDefault="00D61FCB" w:rsidP="00011C5D">
            <w:pPr>
              <w:widowControl w:val="0"/>
              <w:tabs>
                <w:tab w:val="left" w:pos="855"/>
              </w:tabs>
              <w:ind w:left="360"/>
              <w:rPr>
                <w:rFonts w:ascii="GHEA Grapalat" w:hAnsi="GHEA Grapalat"/>
                <w:sz w:val="22"/>
                <w:szCs w:val="22"/>
                <w:lang w:val="en-US"/>
              </w:rPr>
            </w:pPr>
            <w:r w:rsidRPr="00FD0C36">
              <w:rPr>
                <w:rFonts w:ascii="GHEA Grapalat" w:hAnsi="GHEA Grapalat"/>
                <w:sz w:val="22"/>
                <w:szCs w:val="22"/>
              </w:rPr>
              <w:t>11.</w:t>
            </w:r>
            <w:r w:rsidRPr="00FD0C36">
              <w:rPr>
                <w:rFonts w:ascii="GHEA Grapalat" w:hAnsi="GHEA Grapalat"/>
                <w:sz w:val="22"/>
                <w:szCs w:val="22"/>
              </w:rPr>
              <w:tab/>
              <w:t>УНН бенефициара:</w:t>
            </w:r>
            <w:r w:rsidRPr="00FD0C36">
              <w:rPr>
                <w:rFonts w:ascii="GHEA Grapalat" w:hAnsi="GHEA Grapalat" w:cs="Arial"/>
                <w:b/>
                <w:sz w:val="22"/>
                <w:szCs w:val="22"/>
                <w:shd w:val="clear" w:color="auto" w:fill="FFFFFF"/>
              </w:rPr>
              <w:t xml:space="preserve"> </w:t>
            </w:r>
            <w:r w:rsidRPr="00FD0C36">
              <w:rPr>
                <w:rFonts w:ascii="GHEA Grapalat" w:hAnsi="GHEA Grapalat" w:cs="Arial"/>
                <w:b/>
                <w:sz w:val="22"/>
                <w:szCs w:val="22"/>
              </w:rPr>
              <w:t>0</w:t>
            </w:r>
            <w:r w:rsidR="00C170FD">
              <w:rPr>
                <w:rFonts w:ascii="GHEA Grapalat" w:hAnsi="GHEA Grapalat" w:cs="Arial"/>
                <w:b/>
                <w:sz w:val="22"/>
                <w:szCs w:val="22"/>
                <w:lang w:val="en-US"/>
              </w:rPr>
              <w:t>4200675</w:t>
            </w:r>
          </w:p>
        </w:tc>
      </w:tr>
      <w:tr w:rsidR="00FD0C36" w:rsidRPr="00FD0C36" w14:paraId="24410526"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255BD7" w14:textId="77777777"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12.</w:t>
            </w:r>
            <w:r w:rsidRPr="00FD0C36">
              <w:rPr>
                <w:rFonts w:ascii="GHEA Grapalat" w:hAnsi="GHEA Grapalat"/>
                <w:sz w:val="22"/>
                <w:szCs w:val="22"/>
              </w:rPr>
              <w:tab/>
              <w:t>Обслуживающая бенефициара Финансовая организация (банк):  Оперативный департамент Министерства финансов Республики Армения</w:t>
            </w:r>
          </w:p>
        </w:tc>
      </w:tr>
      <w:tr w:rsidR="00FD0C36" w:rsidRPr="00FD0C36" w14:paraId="60CC9F72"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6F4590" w14:textId="196C4F00"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13.</w:t>
            </w:r>
            <w:r w:rsidRPr="00FD0C36">
              <w:rPr>
                <w:rFonts w:ascii="GHEA Grapalat" w:hAnsi="GHEA Grapalat"/>
                <w:sz w:val="22"/>
                <w:szCs w:val="22"/>
              </w:rPr>
              <w:tab/>
              <w:t xml:space="preserve">Номер счета бенефициара (сч.№) </w:t>
            </w:r>
            <w:r w:rsidR="00520376" w:rsidRPr="00FD0C36">
              <w:rPr>
                <w:rFonts w:ascii="GHEA Grapalat" w:hAnsi="GHEA Grapalat" w:cs="Sylfaen"/>
                <w:b/>
                <w:bCs/>
                <w:sz w:val="22"/>
                <w:lang w:val="nb-NO"/>
              </w:rPr>
              <w:t>900</w:t>
            </w:r>
            <w:r w:rsidR="00C170FD">
              <w:rPr>
                <w:rFonts w:ascii="GHEA Grapalat" w:hAnsi="GHEA Grapalat" w:cs="Sylfaen"/>
                <w:b/>
                <w:bCs/>
                <w:sz w:val="22"/>
                <w:lang w:val="nb-NO"/>
              </w:rPr>
              <w:t>412002256</w:t>
            </w:r>
          </w:p>
        </w:tc>
      </w:tr>
      <w:tr w:rsidR="00FD0C36" w:rsidRPr="00FD0C36" w14:paraId="19EF341D"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DB541" w14:textId="77777777"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14.</w:t>
            </w:r>
            <w:r w:rsidRPr="00FD0C36">
              <w:rPr>
                <w:rFonts w:ascii="GHEA Grapalat" w:hAnsi="GHEA Grapalat"/>
                <w:sz w:val="22"/>
                <w:szCs w:val="22"/>
              </w:rPr>
              <w:tab/>
              <w:t>Сумма (цифрами и прописью):</w:t>
            </w:r>
          </w:p>
        </w:tc>
      </w:tr>
      <w:tr w:rsidR="00FD0C36" w:rsidRPr="00FD0C36" w14:paraId="3E3406FB"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F0A8A" w14:textId="77777777"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15.</w:t>
            </w:r>
            <w:r w:rsidRPr="00FD0C36">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FD0C36" w:rsidRPr="00FD0C36" w14:paraId="331A2B7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FCA386" w14:textId="77777777"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16.</w:t>
            </w:r>
            <w:r w:rsidRPr="00FD0C36">
              <w:rPr>
                <w:rFonts w:ascii="GHEA Grapalat" w:hAnsi="GHEA Grapalat"/>
                <w:sz w:val="22"/>
                <w:szCs w:val="22"/>
              </w:rPr>
              <w:tab/>
              <w:t>Валюта (прописью и по коду):</w:t>
            </w:r>
          </w:p>
        </w:tc>
      </w:tr>
      <w:tr w:rsidR="00FD0C36" w:rsidRPr="00FD0C36" w14:paraId="620AA06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146ED" w14:textId="77777777" w:rsidR="00D61FCB" w:rsidRPr="00FD0C36" w:rsidRDefault="00E9213A"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17.</w:t>
            </w:r>
            <w:r w:rsidRPr="00FD0C36">
              <w:rPr>
                <w:rFonts w:ascii="GHEA Grapalat" w:hAnsi="GHEA Grapalat"/>
                <w:sz w:val="22"/>
                <w:szCs w:val="22"/>
              </w:rPr>
              <w:tab/>
              <w:t xml:space="preserve">Цель сделки (уплаты): </w:t>
            </w:r>
            <w:r w:rsidR="00D61FCB" w:rsidRPr="00FD0C36">
              <w:rPr>
                <w:rFonts w:ascii="GHEA Grapalat" w:hAnsi="GHEA Grapalat" w:cs="Arial"/>
                <w:b/>
                <w:sz w:val="22"/>
                <w:szCs w:val="22"/>
              </w:rPr>
              <w:t xml:space="preserve">для </w:t>
            </w:r>
            <w:r w:rsidRPr="00FD0C36">
              <w:rPr>
                <w:rFonts w:ascii="GHEA Grapalat" w:hAnsi="GHEA Grapalat" w:cs="Arial"/>
                <w:b/>
                <w:sz w:val="22"/>
                <w:szCs w:val="22"/>
              </w:rPr>
              <w:t xml:space="preserve">обеспечения </w:t>
            </w:r>
            <w:r w:rsidR="00823B06" w:rsidRPr="00FD0C36">
              <w:rPr>
                <w:rFonts w:ascii="GHEA Grapalat" w:hAnsi="GHEA Grapalat" w:cs="Arial"/>
                <w:b/>
                <w:sz w:val="22"/>
                <w:szCs w:val="22"/>
              </w:rPr>
              <w:t xml:space="preserve"> квалификации</w:t>
            </w:r>
          </w:p>
        </w:tc>
      </w:tr>
      <w:tr w:rsidR="00FD0C36" w:rsidRPr="00FD0C36" w14:paraId="5B2089D6"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4CB872FF" w14:textId="77777777"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18.</w:t>
            </w:r>
            <w:r w:rsidRPr="00FD0C36">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0C36" w:rsidRPr="00FD0C36" w14:paraId="6E29943F"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54B17C" w14:textId="77777777"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19.</w:t>
            </w:r>
            <w:r w:rsidRPr="00FD0C36">
              <w:rPr>
                <w:rFonts w:ascii="GHEA Grapalat" w:hAnsi="GHEA Grapalat"/>
                <w:sz w:val="22"/>
                <w:szCs w:val="22"/>
                <w:lang w:val="en-US"/>
              </w:rPr>
              <w:tab/>
            </w:r>
            <w:r w:rsidR="00E9213A" w:rsidRPr="00FD0C36">
              <w:rPr>
                <w:rFonts w:ascii="GHEA Grapalat" w:hAnsi="GHEA Grapalat"/>
                <w:sz w:val="22"/>
                <w:szCs w:val="22"/>
              </w:rPr>
              <w:t xml:space="preserve">Условия оплаты: </w:t>
            </w:r>
            <w:r w:rsidR="00E9213A" w:rsidRPr="00FD0C36">
              <w:rPr>
                <w:rFonts w:ascii="GHEA Grapalat" w:hAnsi="GHEA Grapalat" w:cs="Arial"/>
                <w:b/>
                <w:sz w:val="22"/>
                <w:szCs w:val="22"/>
              </w:rPr>
              <w:t>акцептованный платеж</w:t>
            </w:r>
          </w:p>
        </w:tc>
      </w:tr>
      <w:tr w:rsidR="00FD0C36" w:rsidRPr="00FD0C36" w14:paraId="622BD904"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29298D" w14:textId="77777777" w:rsidR="00D61FCB" w:rsidRPr="00FD0C36" w:rsidRDefault="00D61FCB" w:rsidP="001D11DF">
            <w:pPr>
              <w:widowControl w:val="0"/>
              <w:tabs>
                <w:tab w:val="left" w:pos="855"/>
              </w:tabs>
              <w:ind w:left="360"/>
              <w:rPr>
                <w:rFonts w:ascii="GHEA Grapalat" w:hAnsi="GHEA Grapalat"/>
                <w:sz w:val="22"/>
                <w:szCs w:val="22"/>
                <w:lang w:val="en-US"/>
              </w:rPr>
            </w:pPr>
            <w:r w:rsidRPr="00FD0C36">
              <w:rPr>
                <w:rFonts w:ascii="GHEA Grapalat" w:hAnsi="GHEA Grapalat"/>
                <w:sz w:val="22"/>
                <w:szCs w:val="22"/>
              </w:rPr>
              <w:t>20.</w:t>
            </w:r>
            <w:r w:rsidRPr="00FD0C36">
              <w:rPr>
                <w:rFonts w:ascii="GHEA Grapalat" w:hAnsi="GHEA Grapalat"/>
                <w:sz w:val="22"/>
                <w:szCs w:val="22"/>
                <w:lang w:val="en-US"/>
              </w:rPr>
              <w:tab/>
            </w:r>
            <w:r w:rsidRPr="00FD0C36">
              <w:rPr>
                <w:rFonts w:ascii="GHEA Grapalat" w:hAnsi="GHEA Grapalat"/>
                <w:sz w:val="22"/>
                <w:szCs w:val="22"/>
              </w:rPr>
              <w:t>Количество прилагаемых страниц: --- страниц</w:t>
            </w:r>
          </w:p>
        </w:tc>
      </w:tr>
      <w:tr w:rsidR="00FD0C36" w:rsidRPr="00FD0C36" w14:paraId="24608856"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473163A4" w14:textId="77777777" w:rsidR="00D61FCB" w:rsidRPr="00FD0C36" w:rsidRDefault="00D61FCB" w:rsidP="001D11DF">
            <w:pPr>
              <w:widowControl w:val="0"/>
              <w:tabs>
                <w:tab w:val="left" w:pos="851"/>
              </w:tabs>
              <w:rPr>
                <w:rFonts w:ascii="GHEA Grapalat" w:hAnsi="GHEA Grapalat" w:cs="Sylfaen"/>
                <w:sz w:val="22"/>
                <w:szCs w:val="22"/>
              </w:rPr>
            </w:pPr>
            <w:r w:rsidRPr="00FD0C36">
              <w:rPr>
                <w:rFonts w:ascii="GHEA Grapalat" w:hAnsi="GHEA Grapalat"/>
                <w:sz w:val="22"/>
                <w:szCs w:val="22"/>
              </w:rPr>
              <w:t>22.а.</w:t>
            </w:r>
            <w:r w:rsidRPr="00FD0C36">
              <w:rPr>
                <w:rFonts w:ascii="GHEA Grapalat" w:hAnsi="GHEA Grapalat"/>
                <w:sz w:val="22"/>
                <w:szCs w:val="22"/>
              </w:rPr>
              <w:tab/>
              <w:t>Подписи бенефициара</w:t>
            </w:r>
          </w:p>
          <w:p w14:paraId="4CC867B7" w14:textId="77777777" w:rsidR="00D61FCB" w:rsidRPr="00FD0C36" w:rsidRDefault="00D61FCB" w:rsidP="001D11DF">
            <w:pPr>
              <w:widowControl w:val="0"/>
              <w:rPr>
                <w:rFonts w:ascii="GHEA Grapalat" w:hAnsi="GHEA Grapalat" w:cs="Sylfaen"/>
                <w:sz w:val="22"/>
                <w:szCs w:val="22"/>
              </w:rPr>
            </w:pPr>
          </w:p>
          <w:p w14:paraId="3F3FA8DA" w14:textId="77777777" w:rsidR="00D61FCB" w:rsidRPr="00FD0C36" w:rsidRDefault="00D61FCB"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14:paraId="083D9714" w14:textId="77777777" w:rsidR="00D61FCB" w:rsidRPr="00FD0C36" w:rsidRDefault="00D61FCB" w:rsidP="001D11DF">
            <w:pPr>
              <w:widowControl w:val="0"/>
              <w:rPr>
                <w:rFonts w:ascii="GHEA Grapalat" w:hAnsi="GHEA Grapalat" w:cs="Sylfaen"/>
                <w:sz w:val="22"/>
                <w:szCs w:val="22"/>
              </w:rPr>
            </w:pPr>
          </w:p>
          <w:p w14:paraId="3DD9929D" w14:textId="77777777" w:rsidR="00D61FCB" w:rsidRPr="00FD0C36" w:rsidRDefault="00D61FCB"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14:paraId="5EDA5B4A" w14:textId="77777777" w:rsidR="00D61FCB" w:rsidRPr="00FD0C36" w:rsidRDefault="00D61FCB" w:rsidP="001D11DF">
            <w:pPr>
              <w:widowControl w:val="0"/>
              <w:tabs>
                <w:tab w:val="left" w:pos="4545"/>
              </w:tabs>
              <w:rPr>
                <w:rFonts w:ascii="GHEA Grapalat" w:hAnsi="GHEA Grapalat" w:cs="Sylfaen"/>
                <w:sz w:val="22"/>
                <w:szCs w:val="22"/>
              </w:rPr>
            </w:pPr>
            <w:r w:rsidRPr="00FD0C36">
              <w:rPr>
                <w:rFonts w:ascii="GHEA Grapalat" w:hAnsi="GHEA Grapalat"/>
                <w:sz w:val="22"/>
                <w:szCs w:val="22"/>
              </w:rPr>
              <w:t>22.б.</w:t>
            </w:r>
            <w:r w:rsidRPr="00FD0C36">
              <w:rPr>
                <w:rFonts w:ascii="GHEA Grapalat" w:hAnsi="GHEA Grapalat"/>
                <w:sz w:val="22"/>
                <w:szCs w:val="22"/>
              </w:rPr>
              <w:tab/>
              <w:t>М. П.</w:t>
            </w:r>
          </w:p>
          <w:p w14:paraId="79ECFFF2" w14:textId="77777777" w:rsidR="00D61FCB" w:rsidRPr="00FD0C36" w:rsidRDefault="00D61FCB" w:rsidP="001D11DF">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1423CD7E" w14:textId="77777777" w:rsidR="00D61FCB" w:rsidRPr="00FD0C36" w:rsidRDefault="00D61FCB" w:rsidP="001D11DF">
            <w:pPr>
              <w:widowControl w:val="0"/>
              <w:tabs>
                <w:tab w:val="left" w:pos="905"/>
              </w:tabs>
              <w:rPr>
                <w:rFonts w:ascii="GHEA Grapalat" w:hAnsi="GHEA Grapalat" w:cs="Sylfaen"/>
                <w:sz w:val="22"/>
                <w:szCs w:val="22"/>
              </w:rPr>
            </w:pPr>
            <w:r w:rsidRPr="00FD0C36">
              <w:rPr>
                <w:rFonts w:ascii="GHEA Grapalat" w:hAnsi="GHEA Grapalat"/>
                <w:sz w:val="22"/>
                <w:szCs w:val="22"/>
              </w:rPr>
              <w:t>21.а.</w:t>
            </w:r>
            <w:r w:rsidRPr="00FD0C36">
              <w:rPr>
                <w:rFonts w:ascii="GHEA Grapalat" w:hAnsi="GHEA Grapalat"/>
                <w:sz w:val="22"/>
                <w:szCs w:val="22"/>
              </w:rPr>
              <w:tab/>
            </w:r>
            <w:r w:rsidRPr="00FD0C36">
              <w:rPr>
                <w:rFonts w:ascii="Courier New" w:hAnsi="Courier New"/>
                <w:sz w:val="22"/>
                <w:szCs w:val="22"/>
              </w:rPr>
              <w:t> </w:t>
            </w:r>
            <w:r w:rsidRPr="00FD0C36">
              <w:rPr>
                <w:rFonts w:ascii="GHEA Grapalat" w:hAnsi="GHEA Grapalat"/>
                <w:sz w:val="22"/>
                <w:szCs w:val="22"/>
              </w:rPr>
              <w:t>Подписи плательщика:</w:t>
            </w:r>
          </w:p>
          <w:p w14:paraId="3C8F27E0" w14:textId="77777777" w:rsidR="00D61FCB" w:rsidRPr="00FD0C36" w:rsidRDefault="00D61FCB" w:rsidP="001D11DF">
            <w:pPr>
              <w:widowControl w:val="0"/>
              <w:rPr>
                <w:rFonts w:ascii="GHEA Grapalat" w:hAnsi="GHEA Grapalat" w:cs="Sylfaen"/>
                <w:sz w:val="22"/>
                <w:szCs w:val="22"/>
              </w:rPr>
            </w:pPr>
          </w:p>
          <w:p w14:paraId="5AF992B1" w14:textId="77777777" w:rsidR="00D61FCB" w:rsidRPr="00FD0C36" w:rsidRDefault="00D61FCB"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14:paraId="337D73BB" w14:textId="77777777" w:rsidR="00D61FCB" w:rsidRPr="00FD0C36" w:rsidRDefault="00D61FCB" w:rsidP="001D11DF">
            <w:pPr>
              <w:widowControl w:val="0"/>
              <w:jc w:val="right"/>
              <w:rPr>
                <w:rFonts w:ascii="GHEA Grapalat" w:hAnsi="GHEA Grapalat" w:cs="Tahoma"/>
                <w:sz w:val="22"/>
                <w:szCs w:val="22"/>
              </w:rPr>
            </w:pPr>
          </w:p>
          <w:p w14:paraId="6ECDA832" w14:textId="77777777" w:rsidR="00D61FCB" w:rsidRPr="00FD0C36" w:rsidRDefault="00D61FCB"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14:paraId="62BA6924" w14:textId="77777777" w:rsidR="00D61FCB" w:rsidRPr="00FD0C36" w:rsidRDefault="00D61FCB" w:rsidP="001D11DF">
            <w:pPr>
              <w:widowControl w:val="0"/>
              <w:tabs>
                <w:tab w:val="left" w:pos="4539"/>
              </w:tabs>
              <w:rPr>
                <w:rFonts w:ascii="GHEA Grapalat" w:hAnsi="GHEA Grapalat" w:cs="Sylfaen"/>
                <w:sz w:val="22"/>
                <w:szCs w:val="22"/>
              </w:rPr>
            </w:pPr>
            <w:r w:rsidRPr="00FD0C36">
              <w:rPr>
                <w:rFonts w:ascii="GHEA Grapalat" w:hAnsi="GHEA Grapalat"/>
                <w:sz w:val="22"/>
                <w:szCs w:val="22"/>
              </w:rPr>
              <w:t>21.б.</w:t>
            </w:r>
            <w:r w:rsidRPr="00FD0C36">
              <w:rPr>
                <w:rFonts w:ascii="GHEA Grapalat" w:hAnsi="GHEA Grapalat"/>
                <w:sz w:val="22"/>
                <w:szCs w:val="22"/>
              </w:rPr>
              <w:tab/>
              <w:t>М. П.</w:t>
            </w:r>
          </w:p>
        </w:tc>
      </w:tr>
      <w:tr w:rsidR="00FD0C36" w:rsidRPr="00FD0C36" w14:paraId="4B2D3456"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65B0131" w14:textId="77777777" w:rsidR="00D61FCB" w:rsidRPr="00FD0C36" w:rsidRDefault="00D61FCB" w:rsidP="001D11DF">
            <w:pPr>
              <w:widowControl w:val="0"/>
              <w:rPr>
                <w:rFonts w:ascii="GHEA Grapalat" w:hAnsi="GHEA Grapalat" w:cs="Tahoma"/>
                <w:sz w:val="22"/>
                <w:szCs w:val="22"/>
              </w:rPr>
            </w:pPr>
            <w:r w:rsidRPr="00FD0C36">
              <w:rPr>
                <w:rFonts w:ascii="GHEA Grapalat" w:hAnsi="GHEA Grapalat"/>
                <w:sz w:val="22"/>
                <w:szCs w:val="22"/>
              </w:rPr>
              <w:t>24.а.</w:t>
            </w:r>
            <w:r w:rsidRPr="00FD0C36">
              <w:rPr>
                <w:rFonts w:ascii="GHEA Grapalat" w:hAnsi="GHEA Grapalat"/>
                <w:sz w:val="22"/>
                <w:szCs w:val="22"/>
              </w:rPr>
              <w:tab/>
              <w:t xml:space="preserve"> Обслуживающая бенефициара финансовая организация </w:t>
            </w:r>
          </w:p>
          <w:p w14:paraId="0C498640" w14:textId="77777777" w:rsidR="00D61FCB" w:rsidRPr="00FD0C36" w:rsidRDefault="00D61FCB" w:rsidP="001D11DF">
            <w:pPr>
              <w:widowControl w:val="0"/>
              <w:rPr>
                <w:rFonts w:ascii="GHEA Grapalat" w:hAnsi="GHEA Grapalat"/>
                <w:sz w:val="22"/>
                <w:szCs w:val="22"/>
              </w:rPr>
            </w:pPr>
          </w:p>
          <w:p w14:paraId="7BB009BB" w14:textId="77777777" w:rsidR="00D61FCB" w:rsidRPr="00FD0C36" w:rsidRDefault="00D61FCB"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14:paraId="2B724BE3" w14:textId="77777777" w:rsidR="00D61FCB" w:rsidRPr="00FD0C36" w:rsidRDefault="00D61FCB" w:rsidP="001D11DF">
            <w:pPr>
              <w:widowControl w:val="0"/>
              <w:ind w:left="3828" w:right="13"/>
              <w:jc w:val="both"/>
              <w:rPr>
                <w:rFonts w:ascii="GHEA Grapalat" w:hAnsi="GHEA Grapalat" w:cs="Sylfaen"/>
                <w:sz w:val="22"/>
                <w:szCs w:val="22"/>
                <w:vertAlign w:val="superscript"/>
              </w:rPr>
            </w:pPr>
            <w:r w:rsidRPr="00FD0C36">
              <w:rPr>
                <w:rFonts w:ascii="GHEA Grapalat" w:hAnsi="GHEA Grapalat"/>
                <w:sz w:val="22"/>
                <w:szCs w:val="22"/>
                <w:vertAlign w:val="superscript"/>
              </w:rPr>
              <w:t>подпись/</w:t>
            </w:r>
          </w:p>
          <w:p w14:paraId="5AD60E2B" w14:textId="77777777" w:rsidR="00D61FCB" w:rsidRPr="00FD0C36" w:rsidRDefault="00D61FCB" w:rsidP="001D11DF">
            <w:pPr>
              <w:widowControl w:val="0"/>
              <w:rPr>
                <w:rFonts w:ascii="GHEA Grapalat" w:hAnsi="GHEA Grapalat" w:cs="Tahoma"/>
                <w:sz w:val="22"/>
                <w:szCs w:val="22"/>
              </w:rPr>
            </w:pPr>
          </w:p>
          <w:p w14:paraId="60EA6521" w14:textId="77777777" w:rsidR="00D61FCB" w:rsidRPr="00FD0C36" w:rsidRDefault="00D61FCB" w:rsidP="001D11DF">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1B369734" w14:textId="77777777" w:rsidR="00D61FCB" w:rsidRPr="00FD0C36" w:rsidRDefault="00D61FCB" w:rsidP="001D11DF">
            <w:pPr>
              <w:widowControl w:val="0"/>
              <w:rPr>
                <w:rFonts w:ascii="GHEA Grapalat" w:hAnsi="GHEA Grapalat" w:cs="Tahoma"/>
                <w:sz w:val="22"/>
                <w:szCs w:val="22"/>
              </w:rPr>
            </w:pPr>
            <w:r w:rsidRPr="00FD0C36">
              <w:rPr>
                <w:rFonts w:ascii="GHEA Grapalat" w:hAnsi="GHEA Grapalat"/>
                <w:sz w:val="22"/>
                <w:szCs w:val="22"/>
              </w:rPr>
              <w:t>23.а.</w:t>
            </w:r>
            <w:r w:rsidRPr="00FD0C36">
              <w:rPr>
                <w:rFonts w:ascii="GHEA Grapalat" w:hAnsi="GHEA Grapalat"/>
                <w:sz w:val="22"/>
                <w:szCs w:val="22"/>
              </w:rPr>
              <w:tab/>
              <w:t xml:space="preserve"> Обслуживающая плательщика финансовая организация </w:t>
            </w:r>
          </w:p>
          <w:p w14:paraId="1853752B" w14:textId="77777777" w:rsidR="00D61FCB" w:rsidRPr="00FD0C36" w:rsidRDefault="00D61FCB" w:rsidP="001D11DF">
            <w:pPr>
              <w:widowControl w:val="0"/>
              <w:rPr>
                <w:rFonts w:ascii="GHEA Grapalat" w:hAnsi="GHEA Grapalat" w:cs="Tahoma"/>
                <w:sz w:val="22"/>
                <w:szCs w:val="22"/>
              </w:rPr>
            </w:pPr>
          </w:p>
          <w:p w14:paraId="54C2ACD7" w14:textId="77777777" w:rsidR="00D61FCB" w:rsidRPr="00FD0C36" w:rsidRDefault="00D61FCB"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14:paraId="4B6D931D" w14:textId="77777777" w:rsidR="00D61FCB" w:rsidRPr="00FD0C36" w:rsidRDefault="00D61FCB" w:rsidP="001D11DF">
            <w:pPr>
              <w:widowControl w:val="0"/>
              <w:ind w:right="983"/>
              <w:jc w:val="right"/>
              <w:rPr>
                <w:rFonts w:ascii="GHEA Grapalat" w:hAnsi="GHEA Grapalat" w:cs="Sylfaen"/>
                <w:sz w:val="22"/>
                <w:szCs w:val="22"/>
                <w:vertAlign w:val="superscript"/>
              </w:rPr>
            </w:pPr>
            <w:r w:rsidRPr="00FD0C36">
              <w:rPr>
                <w:rFonts w:ascii="GHEA Grapalat" w:hAnsi="GHEA Grapalat"/>
                <w:sz w:val="22"/>
                <w:szCs w:val="22"/>
                <w:vertAlign w:val="superscript"/>
              </w:rPr>
              <w:t>/подпись/</w:t>
            </w:r>
          </w:p>
          <w:p w14:paraId="45B1A5AA" w14:textId="77777777" w:rsidR="00D61FCB" w:rsidRPr="00FD0C36" w:rsidRDefault="00D61FCB" w:rsidP="001D11DF">
            <w:pPr>
              <w:widowControl w:val="0"/>
              <w:rPr>
                <w:rFonts w:ascii="GHEA Grapalat" w:hAnsi="GHEA Grapalat" w:cs="Arial"/>
                <w:sz w:val="22"/>
                <w:szCs w:val="22"/>
              </w:rPr>
            </w:pPr>
          </w:p>
        </w:tc>
      </w:tr>
      <w:tr w:rsidR="00FD0C36" w:rsidRPr="00FD0C36" w14:paraId="2D54C0D9"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203DAF52" w14:textId="77777777" w:rsidR="00D61FCB" w:rsidRPr="00FD0C36" w:rsidRDefault="00D61FCB" w:rsidP="001D11DF">
            <w:pPr>
              <w:widowControl w:val="0"/>
              <w:tabs>
                <w:tab w:val="left" w:pos="4678"/>
              </w:tabs>
              <w:rPr>
                <w:rFonts w:ascii="GHEA Grapalat" w:hAnsi="GHEA Grapalat" w:cs="Sylfaen"/>
                <w:sz w:val="22"/>
                <w:szCs w:val="22"/>
              </w:rPr>
            </w:pPr>
            <w:r w:rsidRPr="00FD0C36">
              <w:rPr>
                <w:rFonts w:ascii="GHEA Grapalat" w:hAnsi="GHEA Grapalat"/>
                <w:sz w:val="22"/>
                <w:szCs w:val="22"/>
              </w:rPr>
              <w:lastRenderedPageBreak/>
              <w:t>24.б.</w:t>
            </w:r>
            <w:r w:rsidRPr="00FD0C36">
              <w:rPr>
                <w:rFonts w:ascii="GHEA Grapalat" w:hAnsi="GHEA Grapalat"/>
                <w:sz w:val="22"/>
                <w:szCs w:val="22"/>
              </w:rPr>
              <w:tab/>
              <w:t>М. П.</w:t>
            </w:r>
          </w:p>
          <w:p w14:paraId="797B9BBA" w14:textId="77777777" w:rsidR="00D61FCB" w:rsidRPr="00FD0C36" w:rsidRDefault="00D61FCB" w:rsidP="001D11DF">
            <w:pPr>
              <w:widowControl w:val="0"/>
              <w:rPr>
                <w:rFonts w:ascii="GHEA Grapalat" w:hAnsi="GHEA Grapalat" w:cs="Sylfaen"/>
                <w:sz w:val="22"/>
                <w:szCs w:val="22"/>
              </w:rPr>
            </w:pPr>
          </w:p>
          <w:p w14:paraId="16121E97" w14:textId="77777777" w:rsidR="00D61FCB" w:rsidRPr="00FD0C36" w:rsidRDefault="00D61FCB" w:rsidP="001D11DF">
            <w:pPr>
              <w:widowControl w:val="0"/>
              <w:ind w:right="155"/>
              <w:jc w:val="right"/>
              <w:rPr>
                <w:rFonts w:ascii="GHEA Grapalat" w:hAnsi="GHEA Grapalat" w:cs="Sylfaen"/>
                <w:sz w:val="22"/>
                <w:szCs w:val="22"/>
                <w:lang w:val="en-US"/>
              </w:rPr>
            </w:pPr>
            <w:r w:rsidRPr="00FD0C36">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502C4F9C" w14:textId="77777777" w:rsidR="00D61FCB" w:rsidRPr="00FD0C36" w:rsidRDefault="00D61FCB" w:rsidP="001D11DF">
            <w:pPr>
              <w:widowControl w:val="0"/>
              <w:tabs>
                <w:tab w:val="left" w:pos="4554"/>
              </w:tabs>
              <w:rPr>
                <w:rFonts w:ascii="GHEA Grapalat" w:hAnsi="GHEA Grapalat" w:cs="Sylfaen"/>
                <w:sz w:val="22"/>
                <w:szCs w:val="22"/>
              </w:rPr>
            </w:pPr>
            <w:r w:rsidRPr="00FD0C36">
              <w:rPr>
                <w:rFonts w:ascii="GHEA Grapalat" w:hAnsi="GHEA Grapalat"/>
                <w:sz w:val="22"/>
                <w:szCs w:val="22"/>
              </w:rPr>
              <w:t>23.б.</w:t>
            </w:r>
            <w:r w:rsidRPr="00FD0C36">
              <w:rPr>
                <w:rFonts w:ascii="GHEA Grapalat" w:hAnsi="GHEA Grapalat"/>
                <w:sz w:val="22"/>
                <w:szCs w:val="22"/>
              </w:rPr>
              <w:tab/>
              <w:t>М. П.</w:t>
            </w:r>
          </w:p>
          <w:p w14:paraId="4EF6FBD2" w14:textId="77777777" w:rsidR="00D61FCB" w:rsidRPr="00FD0C36" w:rsidRDefault="00D61FCB" w:rsidP="001D11DF">
            <w:pPr>
              <w:widowControl w:val="0"/>
              <w:rPr>
                <w:rFonts w:ascii="GHEA Grapalat" w:hAnsi="GHEA Grapalat"/>
                <w:sz w:val="22"/>
                <w:szCs w:val="22"/>
              </w:rPr>
            </w:pPr>
          </w:p>
          <w:p w14:paraId="7427938F" w14:textId="77777777" w:rsidR="00D61FCB" w:rsidRPr="00FD0C36" w:rsidRDefault="00D61FCB" w:rsidP="001D11DF">
            <w:pPr>
              <w:widowControl w:val="0"/>
              <w:jc w:val="right"/>
              <w:rPr>
                <w:rFonts w:ascii="GHEA Grapalat" w:hAnsi="GHEA Grapalat" w:cs="Sylfaen"/>
                <w:sz w:val="22"/>
                <w:szCs w:val="22"/>
              </w:rPr>
            </w:pPr>
            <w:r w:rsidRPr="00FD0C36">
              <w:rPr>
                <w:rFonts w:ascii="GHEA Grapalat" w:hAnsi="GHEA Grapalat"/>
                <w:sz w:val="22"/>
                <w:szCs w:val="22"/>
              </w:rPr>
              <w:t>23.в Дата исполнения: "___" ___ 20___г.</w:t>
            </w:r>
          </w:p>
        </w:tc>
      </w:tr>
    </w:tbl>
    <w:p w14:paraId="27770DE4" w14:textId="77777777" w:rsidR="002849A6" w:rsidRPr="00FD0C36" w:rsidRDefault="002849A6" w:rsidP="001D11DF">
      <w:pPr>
        <w:widowControl w:val="0"/>
        <w:tabs>
          <w:tab w:val="left" w:pos="1134"/>
        </w:tabs>
        <w:ind w:firstLine="567"/>
        <w:jc w:val="both"/>
        <w:rPr>
          <w:rFonts w:ascii="GHEA Grapalat" w:hAnsi="GHEA Grapalat"/>
          <w:sz w:val="22"/>
          <w:szCs w:val="22"/>
        </w:rPr>
      </w:pPr>
    </w:p>
    <w:p w14:paraId="1D5C9B21" w14:textId="77777777" w:rsidR="00C3421C" w:rsidRPr="00FD0C36" w:rsidRDefault="00C3421C" w:rsidP="001D11DF">
      <w:pPr>
        <w:widowControl w:val="0"/>
        <w:jc w:val="center"/>
        <w:rPr>
          <w:rFonts w:ascii="GHEA Grapalat" w:hAnsi="GHEA Grapalat" w:cs="Sylfaen"/>
          <w:sz w:val="22"/>
          <w:szCs w:val="22"/>
        </w:rPr>
      </w:pPr>
    </w:p>
    <w:p w14:paraId="04B7F66B" w14:textId="77777777" w:rsidR="00C3421C" w:rsidRPr="00FD0C36" w:rsidRDefault="00C3421C" w:rsidP="001D11DF">
      <w:pPr>
        <w:rPr>
          <w:rFonts w:ascii="GHEA Grapalat" w:hAnsi="GHEA Grapalat" w:cs="Sylfaen"/>
          <w:sz w:val="22"/>
          <w:szCs w:val="22"/>
        </w:rPr>
      </w:pPr>
      <w:r w:rsidRPr="00FD0C36">
        <w:rPr>
          <w:rFonts w:ascii="GHEA Grapalat" w:hAnsi="GHEA Grapalat" w:cs="Sylfaen"/>
          <w:sz w:val="22"/>
          <w:szCs w:val="22"/>
        </w:rPr>
        <w:t xml:space="preserve">*  </w:t>
      </w:r>
      <w:r w:rsidRPr="00FD0C36">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075078B" w14:textId="77777777" w:rsidR="00C3421C" w:rsidRPr="00FD0C36" w:rsidRDefault="00C3421C" w:rsidP="001D11DF">
      <w:pPr>
        <w:rPr>
          <w:rFonts w:ascii="GHEA Grapalat" w:hAnsi="GHEA Grapalat" w:cs="Sylfaen"/>
          <w:sz w:val="22"/>
          <w:szCs w:val="22"/>
        </w:rPr>
      </w:pPr>
      <w:r w:rsidRPr="00FD0C36">
        <w:rPr>
          <w:rFonts w:ascii="GHEA Grapalat" w:hAnsi="GHEA Grapalat" w:cs="Sylfaen"/>
          <w:sz w:val="22"/>
          <w:szCs w:val="22"/>
        </w:rPr>
        <w:br w:type="page"/>
      </w:r>
    </w:p>
    <w:p w14:paraId="44AF1A77" w14:textId="77777777" w:rsidR="00C3421C" w:rsidRPr="00FD0C36" w:rsidRDefault="00C3421C" w:rsidP="001D11DF">
      <w:pPr>
        <w:widowControl w:val="0"/>
        <w:ind w:left="567" w:right="565"/>
        <w:jc w:val="center"/>
        <w:rPr>
          <w:rFonts w:ascii="GHEA Grapalat" w:hAnsi="GHEA Grapalat"/>
          <w:b/>
          <w:sz w:val="22"/>
          <w:szCs w:val="22"/>
        </w:rPr>
      </w:pPr>
      <w:r w:rsidRPr="00FD0C36">
        <w:rPr>
          <w:rFonts w:ascii="GHEA Grapalat" w:hAnsi="GHEA Grapalat"/>
          <w:b/>
          <w:sz w:val="22"/>
          <w:szCs w:val="22"/>
        </w:rPr>
        <w:lastRenderedPageBreak/>
        <w:t xml:space="preserve">Обязательные реквизиты платежного требования </w:t>
      </w:r>
      <w:r w:rsidRPr="00FD0C36">
        <w:rPr>
          <w:rFonts w:ascii="GHEA Grapalat" w:hAnsi="GHEA Grapalat"/>
          <w:b/>
          <w:sz w:val="22"/>
          <w:szCs w:val="22"/>
        </w:rPr>
        <w:br/>
        <w:t>и руководство по его заполнению</w:t>
      </w:r>
    </w:p>
    <w:tbl>
      <w:tblPr>
        <w:tblW w:w="10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00"/>
        <w:gridCol w:w="2050"/>
        <w:gridCol w:w="3477"/>
        <w:gridCol w:w="2640"/>
      </w:tblGrid>
      <w:tr w:rsidR="00FD0C36" w:rsidRPr="00FD0C36" w14:paraId="426FAD31" w14:textId="77777777" w:rsidTr="00FD436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971F3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П/Н</w:t>
            </w:r>
          </w:p>
        </w:tc>
        <w:tc>
          <w:tcPr>
            <w:tcW w:w="2000" w:type="dxa"/>
            <w:tcBorders>
              <w:top w:val="single" w:sz="4" w:space="0" w:color="auto"/>
              <w:left w:val="single" w:sz="4" w:space="0" w:color="auto"/>
              <w:bottom w:val="single" w:sz="4" w:space="0" w:color="auto"/>
              <w:right w:val="single" w:sz="4" w:space="0" w:color="auto"/>
            </w:tcBorders>
          </w:tcPr>
          <w:p w14:paraId="1C94A472"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D7576BE"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Наличие указанного поля/</w:t>
            </w:r>
          </w:p>
          <w:p w14:paraId="6E591BE1"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реквизита в документе</w:t>
            </w:r>
          </w:p>
        </w:tc>
        <w:tc>
          <w:tcPr>
            <w:tcW w:w="3477" w:type="dxa"/>
            <w:tcBorders>
              <w:top w:val="single" w:sz="4" w:space="0" w:color="auto"/>
              <w:left w:val="single" w:sz="4" w:space="0" w:color="auto"/>
              <w:bottom w:val="single" w:sz="4" w:space="0" w:color="auto"/>
              <w:right w:val="single" w:sz="4" w:space="0" w:color="auto"/>
            </w:tcBorders>
          </w:tcPr>
          <w:p w14:paraId="6B8F842A"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 xml:space="preserve">Требование о заполнении реквизита </w:t>
            </w:r>
          </w:p>
          <w:p w14:paraId="7BCE4227"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2CCDEF6"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Сторона,</w:t>
            </w:r>
          </w:p>
          <w:p w14:paraId="78924287"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 xml:space="preserve">заполняющая реквизит </w:t>
            </w:r>
          </w:p>
          <w:p w14:paraId="1E0F39F8"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бенефициар или плательщик</w:t>
            </w:r>
          </w:p>
          <w:p w14:paraId="492F9B90"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(в связи с процессом закупки)</w:t>
            </w:r>
          </w:p>
        </w:tc>
      </w:tr>
      <w:tr w:rsidR="00FD0C36" w:rsidRPr="00FD0C36" w14:paraId="63710FE5" w14:textId="77777777" w:rsidTr="00FD436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540E63"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1</w:t>
            </w:r>
          </w:p>
        </w:tc>
        <w:tc>
          <w:tcPr>
            <w:tcW w:w="2000" w:type="dxa"/>
            <w:tcBorders>
              <w:top w:val="single" w:sz="4" w:space="0" w:color="auto"/>
              <w:left w:val="single" w:sz="4" w:space="0" w:color="auto"/>
              <w:bottom w:val="single" w:sz="4" w:space="0" w:color="auto"/>
              <w:right w:val="single" w:sz="4" w:space="0" w:color="auto"/>
            </w:tcBorders>
          </w:tcPr>
          <w:p w14:paraId="20B8C0C9"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2</w:t>
            </w:r>
          </w:p>
        </w:tc>
        <w:tc>
          <w:tcPr>
            <w:tcW w:w="2050" w:type="dxa"/>
            <w:tcBorders>
              <w:top w:val="single" w:sz="4" w:space="0" w:color="auto"/>
              <w:left w:val="single" w:sz="4" w:space="0" w:color="auto"/>
              <w:bottom w:val="single" w:sz="4" w:space="0" w:color="auto"/>
              <w:right w:val="single" w:sz="4" w:space="0" w:color="auto"/>
            </w:tcBorders>
          </w:tcPr>
          <w:p w14:paraId="6AC8AA2C"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3</w:t>
            </w:r>
          </w:p>
        </w:tc>
        <w:tc>
          <w:tcPr>
            <w:tcW w:w="3477" w:type="dxa"/>
            <w:tcBorders>
              <w:top w:val="single" w:sz="4" w:space="0" w:color="auto"/>
              <w:left w:val="single" w:sz="4" w:space="0" w:color="auto"/>
              <w:bottom w:val="single" w:sz="4" w:space="0" w:color="auto"/>
              <w:right w:val="single" w:sz="4" w:space="0" w:color="auto"/>
            </w:tcBorders>
          </w:tcPr>
          <w:p w14:paraId="2F353AF1"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4</w:t>
            </w:r>
          </w:p>
        </w:tc>
        <w:tc>
          <w:tcPr>
            <w:tcW w:w="2640" w:type="dxa"/>
            <w:tcBorders>
              <w:top w:val="single" w:sz="4" w:space="0" w:color="auto"/>
              <w:left w:val="single" w:sz="4" w:space="0" w:color="auto"/>
              <w:bottom w:val="single" w:sz="4" w:space="0" w:color="auto"/>
              <w:right w:val="single" w:sz="4" w:space="0" w:color="auto"/>
            </w:tcBorders>
          </w:tcPr>
          <w:p w14:paraId="28230B31" w14:textId="77777777"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5</w:t>
            </w:r>
          </w:p>
        </w:tc>
      </w:tr>
      <w:tr w:rsidR="00FD0C36" w:rsidRPr="00FD0C36" w14:paraId="342E04C4"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7BADC5"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w:t>
            </w:r>
          </w:p>
        </w:tc>
        <w:tc>
          <w:tcPr>
            <w:tcW w:w="2000" w:type="dxa"/>
            <w:tcBorders>
              <w:top w:val="single" w:sz="4" w:space="0" w:color="auto"/>
              <w:left w:val="single" w:sz="4" w:space="0" w:color="auto"/>
              <w:bottom w:val="single" w:sz="4" w:space="0" w:color="auto"/>
              <w:right w:val="single" w:sz="4" w:space="0" w:color="auto"/>
            </w:tcBorders>
          </w:tcPr>
          <w:p w14:paraId="3AC60F6C"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B4A663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503F5C5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C636B8"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на документе заранее заполнено "Платежное требование"</w:t>
            </w:r>
          </w:p>
        </w:tc>
      </w:tr>
      <w:tr w:rsidR="00FD0C36" w:rsidRPr="00FD0C36" w14:paraId="3283F722"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79977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w:t>
            </w:r>
          </w:p>
        </w:tc>
        <w:tc>
          <w:tcPr>
            <w:tcW w:w="2000" w:type="dxa"/>
            <w:tcBorders>
              <w:top w:val="single" w:sz="4" w:space="0" w:color="auto"/>
              <w:left w:val="single" w:sz="4" w:space="0" w:color="auto"/>
              <w:bottom w:val="single" w:sz="4" w:space="0" w:color="auto"/>
              <w:right w:val="single" w:sz="4" w:space="0" w:color="auto"/>
            </w:tcBorders>
          </w:tcPr>
          <w:p w14:paraId="27B475EA" w14:textId="77777777" w:rsidR="00C3421C" w:rsidRPr="00FD0C36" w:rsidRDefault="00C3421C" w:rsidP="001D11DF">
            <w:pPr>
              <w:widowControl w:val="0"/>
              <w:jc w:val="both"/>
              <w:rPr>
                <w:rFonts w:ascii="GHEA Grapalat" w:hAnsi="GHEA Grapalat"/>
                <w:sz w:val="20"/>
                <w:szCs w:val="22"/>
              </w:rPr>
            </w:pPr>
            <w:r w:rsidRPr="00FD0C36">
              <w:rPr>
                <w:rFonts w:ascii="GHEA Grapalat" w:hAnsi="GHEA Grapalat"/>
                <w:sz w:val="20"/>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11C6900"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49F4FA6B"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37B768"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бенефициаром при представлении платежного требования в банк плательщика</w:t>
            </w:r>
          </w:p>
        </w:tc>
      </w:tr>
      <w:tr w:rsidR="00FD0C36" w:rsidRPr="00FD0C36" w14:paraId="752F9BCF"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ACB1D7"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3.</w:t>
            </w:r>
          </w:p>
        </w:tc>
        <w:tc>
          <w:tcPr>
            <w:tcW w:w="2000" w:type="dxa"/>
            <w:tcBorders>
              <w:top w:val="single" w:sz="4" w:space="0" w:color="auto"/>
              <w:left w:val="single" w:sz="4" w:space="0" w:color="auto"/>
              <w:bottom w:val="single" w:sz="4" w:space="0" w:color="auto"/>
              <w:right w:val="single" w:sz="4" w:space="0" w:color="auto"/>
            </w:tcBorders>
          </w:tcPr>
          <w:p w14:paraId="7B2F3A73" w14:textId="77777777" w:rsidR="00C3421C" w:rsidRPr="00FD0C36" w:rsidRDefault="00C3421C" w:rsidP="001D11DF">
            <w:pPr>
              <w:widowControl w:val="0"/>
              <w:jc w:val="both"/>
              <w:rPr>
                <w:rFonts w:ascii="GHEA Grapalat" w:hAnsi="GHEA Grapalat"/>
                <w:sz w:val="20"/>
                <w:szCs w:val="22"/>
              </w:rPr>
            </w:pPr>
            <w:r w:rsidRPr="00FD0C36">
              <w:rPr>
                <w:rFonts w:ascii="GHEA Grapalat" w:hAnsi="GHEA Grapalat"/>
                <w:sz w:val="20"/>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DE25A9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4FB95234"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14:paraId="13937374" w14:textId="77777777" w:rsidR="00C3421C" w:rsidRPr="00FD0C36" w:rsidRDefault="00C3421C" w:rsidP="001D11DF">
            <w:pPr>
              <w:widowControl w:val="0"/>
              <w:jc w:val="center"/>
              <w:rPr>
                <w:rFonts w:ascii="GHEA Grapalat" w:hAnsi="GHEA Grapalat"/>
                <w:sz w:val="20"/>
                <w:szCs w:val="22"/>
              </w:rPr>
            </w:pPr>
          </w:p>
        </w:tc>
        <w:tc>
          <w:tcPr>
            <w:tcW w:w="2640" w:type="dxa"/>
            <w:tcBorders>
              <w:top w:val="single" w:sz="4" w:space="0" w:color="auto"/>
              <w:left w:val="single" w:sz="4" w:space="0" w:color="auto"/>
              <w:bottom w:val="single" w:sz="4" w:space="0" w:color="auto"/>
              <w:right w:val="single" w:sz="4" w:space="0" w:color="auto"/>
            </w:tcBorders>
          </w:tcPr>
          <w:p w14:paraId="1AC0E57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заполняется бенефициаром в день представления платежного требования в банк плательщика </w:t>
            </w:r>
          </w:p>
        </w:tc>
      </w:tr>
      <w:tr w:rsidR="00FD0C36" w:rsidRPr="00FD0C36" w14:paraId="53A102D7"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93A07"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4.</w:t>
            </w:r>
          </w:p>
        </w:tc>
        <w:tc>
          <w:tcPr>
            <w:tcW w:w="2000" w:type="dxa"/>
            <w:tcBorders>
              <w:top w:val="single" w:sz="4" w:space="0" w:color="auto"/>
              <w:left w:val="single" w:sz="4" w:space="0" w:color="auto"/>
              <w:bottom w:val="single" w:sz="4" w:space="0" w:color="auto"/>
              <w:right w:val="single" w:sz="4" w:space="0" w:color="auto"/>
            </w:tcBorders>
          </w:tcPr>
          <w:p w14:paraId="4BB3F2B0" w14:textId="77777777" w:rsidR="00C3421C" w:rsidRPr="00FD0C36" w:rsidRDefault="00C3421C" w:rsidP="001D11DF">
            <w:pPr>
              <w:widowControl w:val="0"/>
              <w:jc w:val="both"/>
              <w:rPr>
                <w:rFonts w:ascii="GHEA Grapalat" w:hAnsi="GHEA Grapalat"/>
                <w:sz w:val="20"/>
                <w:szCs w:val="22"/>
              </w:rPr>
            </w:pPr>
            <w:r w:rsidRPr="00FD0C36">
              <w:rPr>
                <w:rFonts w:ascii="GHEA Grapalat" w:hAnsi="GHEA Grapalat"/>
                <w:sz w:val="20"/>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172231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22B97C2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14:paraId="40DBD61B"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B194A9"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плательщиком</w:t>
            </w:r>
          </w:p>
        </w:tc>
      </w:tr>
      <w:tr w:rsidR="00FD0C36" w:rsidRPr="00FD0C36" w14:paraId="3AC3BB67"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6DE1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5.</w:t>
            </w:r>
          </w:p>
        </w:tc>
        <w:tc>
          <w:tcPr>
            <w:tcW w:w="2000" w:type="dxa"/>
            <w:tcBorders>
              <w:top w:val="single" w:sz="4" w:space="0" w:color="auto"/>
              <w:left w:val="single" w:sz="4" w:space="0" w:color="auto"/>
              <w:bottom w:val="single" w:sz="4" w:space="0" w:color="auto"/>
              <w:right w:val="single" w:sz="4" w:space="0" w:color="auto"/>
            </w:tcBorders>
          </w:tcPr>
          <w:p w14:paraId="33B2754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04A716C"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22EE186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2AC49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плательщиком</w:t>
            </w:r>
          </w:p>
        </w:tc>
      </w:tr>
      <w:tr w:rsidR="00FD0C36" w:rsidRPr="00FD0C36" w14:paraId="21AD54F1"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9384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6.</w:t>
            </w:r>
          </w:p>
        </w:tc>
        <w:tc>
          <w:tcPr>
            <w:tcW w:w="2000" w:type="dxa"/>
            <w:tcBorders>
              <w:top w:val="single" w:sz="4" w:space="0" w:color="auto"/>
              <w:left w:val="single" w:sz="4" w:space="0" w:color="auto"/>
              <w:bottom w:val="single" w:sz="4" w:space="0" w:color="auto"/>
              <w:right w:val="single" w:sz="4" w:space="0" w:color="auto"/>
            </w:tcBorders>
          </w:tcPr>
          <w:p w14:paraId="50F00DA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44872B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0A64FBE5"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14:paraId="5F2042E0"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B27E89"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плательщиком</w:t>
            </w:r>
          </w:p>
        </w:tc>
      </w:tr>
      <w:tr w:rsidR="00FD0C36" w:rsidRPr="00FD0C36" w14:paraId="3A693BAE"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A06F1B"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7.</w:t>
            </w:r>
          </w:p>
        </w:tc>
        <w:tc>
          <w:tcPr>
            <w:tcW w:w="2000" w:type="dxa"/>
            <w:tcBorders>
              <w:top w:val="single" w:sz="4" w:space="0" w:color="auto"/>
              <w:left w:val="single" w:sz="4" w:space="0" w:color="auto"/>
              <w:bottom w:val="single" w:sz="4" w:space="0" w:color="auto"/>
              <w:right w:val="single" w:sz="4" w:space="0" w:color="auto"/>
            </w:tcBorders>
          </w:tcPr>
          <w:p w14:paraId="52D31235"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66E6C5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553E634C"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14:paraId="55744ED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A00C3ED"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плательщиком</w:t>
            </w:r>
          </w:p>
        </w:tc>
      </w:tr>
      <w:tr w:rsidR="00FD0C36" w:rsidRPr="00FD0C36" w14:paraId="6E0B378A"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36138"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8.</w:t>
            </w:r>
          </w:p>
        </w:tc>
        <w:tc>
          <w:tcPr>
            <w:tcW w:w="2000" w:type="dxa"/>
            <w:tcBorders>
              <w:top w:val="single" w:sz="4" w:space="0" w:color="auto"/>
              <w:left w:val="single" w:sz="4" w:space="0" w:color="auto"/>
              <w:bottom w:val="single" w:sz="4" w:space="0" w:color="auto"/>
              <w:right w:val="single" w:sz="4" w:space="0" w:color="auto"/>
            </w:tcBorders>
          </w:tcPr>
          <w:p w14:paraId="52558778"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63AF69D"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0F13ADB8"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14:paraId="00FC26AB"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заполняется в установленных нормативными правовыми актами Республики Армения случаях, когда плательщик является </w:t>
            </w:r>
            <w:r w:rsidRPr="00FD0C36">
              <w:rPr>
                <w:rFonts w:ascii="GHEA Grapalat" w:hAnsi="GHEA Grapalat"/>
                <w:sz w:val="20"/>
                <w:szCs w:val="22"/>
              </w:rPr>
              <w:lastRenderedPageBreak/>
              <w:t>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46411C9"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заполняется плательщиком</w:t>
            </w:r>
          </w:p>
        </w:tc>
      </w:tr>
      <w:tr w:rsidR="00FD0C36" w:rsidRPr="00FD0C36" w14:paraId="05C9B0D9"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5EA78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9.</w:t>
            </w:r>
          </w:p>
        </w:tc>
        <w:tc>
          <w:tcPr>
            <w:tcW w:w="2000" w:type="dxa"/>
            <w:tcBorders>
              <w:top w:val="single" w:sz="4" w:space="0" w:color="auto"/>
              <w:left w:val="single" w:sz="4" w:space="0" w:color="auto"/>
              <w:bottom w:val="single" w:sz="4" w:space="0" w:color="auto"/>
              <w:right w:val="single" w:sz="4" w:space="0" w:color="auto"/>
            </w:tcBorders>
          </w:tcPr>
          <w:p w14:paraId="2D4E1D18"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8BEF1E5"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40529F4E"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14:paraId="3CB6474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7D8733D"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заранее заполняется бенефициаром — по приглашению</w:t>
            </w:r>
          </w:p>
        </w:tc>
      </w:tr>
      <w:tr w:rsidR="00FD0C36" w:rsidRPr="00FD0C36" w14:paraId="29625C30"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2257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10.</w:t>
            </w:r>
          </w:p>
        </w:tc>
        <w:tc>
          <w:tcPr>
            <w:tcW w:w="2000" w:type="dxa"/>
            <w:tcBorders>
              <w:top w:val="single" w:sz="4" w:space="0" w:color="auto"/>
              <w:left w:val="single" w:sz="4" w:space="0" w:color="auto"/>
              <w:bottom w:val="single" w:sz="4" w:space="0" w:color="auto"/>
              <w:right w:val="single" w:sz="4" w:space="0" w:color="auto"/>
            </w:tcBorders>
          </w:tcPr>
          <w:p w14:paraId="72B3F548"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CD5CE0D"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314ED584"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14:paraId="3861E81E"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F12A57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 заполняется)</w:t>
            </w:r>
          </w:p>
        </w:tc>
      </w:tr>
      <w:tr w:rsidR="00FD0C36" w:rsidRPr="00FD0C36" w14:paraId="73F2E08C"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77596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11.</w:t>
            </w:r>
          </w:p>
        </w:tc>
        <w:tc>
          <w:tcPr>
            <w:tcW w:w="2000" w:type="dxa"/>
            <w:tcBorders>
              <w:top w:val="single" w:sz="4" w:space="0" w:color="auto"/>
              <w:left w:val="single" w:sz="4" w:space="0" w:color="auto"/>
              <w:bottom w:val="single" w:sz="4" w:space="0" w:color="auto"/>
              <w:right w:val="single" w:sz="4" w:space="0" w:color="auto"/>
            </w:tcBorders>
          </w:tcPr>
          <w:p w14:paraId="26ACC41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EA943F"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5E460715"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14:paraId="3F8A946F"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26D3E1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заранее заполняется бенефициаром — по приглашению</w:t>
            </w:r>
          </w:p>
        </w:tc>
      </w:tr>
      <w:tr w:rsidR="00FD0C36" w:rsidRPr="00FD0C36" w14:paraId="239D5460"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D5AE9"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12.</w:t>
            </w:r>
          </w:p>
        </w:tc>
        <w:tc>
          <w:tcPr>
            <w:tcW w:w="2000" w:type="dxa"/>
            <w:tcBorders>
              <w:top w:val="single" w:sz="4" w:space="0" w:color="auto"/>
              <w:left w:val="single" w:sz="4" w:space="0" w:color="auto"/>
              <w:bottom w:val="single" w:sz="4" w:space="0" w:color="auto"/>
              <w:right w:val="single" w:sz="4" w:space="0" w:color="auto"/>
            </w:tcBorders>
          </w:tcPr>
          <w:p w14:paraId="7AB586D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101E887"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61424C65"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79B83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заранее заполняется бенефициаром — по приглашению</w:t>
            </w:r>
          </w:p>
        </w:tc>
      </w:tr>
      <w:tr w:rsidR="00FD0C36" w:rsidRPr="00FD0C36" w14:paraId="29449054"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BAAF67"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13.</w:t>
            </w:r>
          </w:p>
        </w:tc>
        <w:tc>
          <w:tcPr>
            <w:tcW w:w="2000" w:type="dxa"/>
            <w:tcBorders>
              <w:top w:val="single" w:sz="4" w:space="0" w:color="auto"/>
              <w:left w:val="single" w:sz="4" w:space="0" w:color="auto"/>
              <w:bottom w:val="single" w:sz="4" w:space="0" w:color="auto"/>
              <w:right w:val="single" w:sz="4" w:space="0" w:color="auto"/>
            </w:tcBorders>
          </w:tcPr>
          <w:p w14:paraId="45E7FC07"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FBC6AD0"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2A5A985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14:paraId="7092EEEF"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FE542E8"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заранее заполняется бенефициаром — по приглашению</w:t>
            </w:r>
          </w:p>
        </w:tc>
      </w:tr>
      <w:tr w:rsidR="00FD0C36" w:rsidRPr="00FD0C36" w14:paraId="6FA3F8F2"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61BC6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14.</w:t>
            </w:r>
          </w:p>
        </w:tc>
        <w:tc>
          <w:tcPr>
            <w:tcW w:w="2000" w:type="dxa"/>
            <w:tcBorders>
              <w:top w:val="single" w:sz="4" w:space="0" w:color="auto"/>
              <w:left w:val="single" w:sz="4" w:space="0" w:color="auto"/>
              <w:bottom w:val="single" w:sz="4" w:space="0" w:color="auto"/>
              <w:right w:val="single" w:sz="4" w:space="0" w:color="auto"/>
            </w:tcBorders>
          </w:tcPr>
          <w:p w14:paraId="2E84DB9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9E8D71E"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34917AA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14:paraId="4C1A5F6F"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ACC033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заполняется плательщиком </w:t>
            </w:r>
          </w:p>
        </w:tc>
      </w:tr>
      <w:tr w:rsidR="00FD0C36" w:rsidRPr="00FD0C36" w14:paraId="120426ED"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923CF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15.</w:t>
            </w:r>
          </w:p>
        </w:tc>
        <w:tc>
          <w:tcPr>
            <w:tcW w:w="2000" w:type="dxa"/>
            <w:tcBorders>
              <w:top w:val="single" w:sz="4" w:space="0" w:color="auto"/>
              <w:left w:val="single" w:sz="4" w:space="0" w:color="auto"/>
              <w:bottom w:val="single" w:sz="4" w:space="0" w:color="auto"/>
              <w:right w:val="single" w:sz="4" w:space="0" w:color="auto"/>
            </w:tcBorders>
          </w:tcPr>
          <w:p w14:paraId="0538F27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4B9D3C8"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17FE993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14:paraId="1D48FA2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3B14080"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 заполняется и не применяется)</w:t>
            </w:r>
          </w:p>
        </w:tc>
      </w:tr>
      <w:tr w:rsidR="00FD0C36" w:rsidRPr="00FD0C36" w14:paraId="6413E3B9"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55FCF5"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16.</w:t>
            </w:r>
          </w:p>
        </w:tc>
        <w:tc>
          <w:tcPr>
            <w:tcW w:w="2000" w:type="dxa"/>
            <w:tcBorders>
              <w:top w:val="single" w:sz="4" w:space="0" w:color="auto"/>
              <w:left w:val="single" w:sz="4" w:space="0" w:color="auto"/>
              <w:bottom w:val="single" w:sz="4" w:space="0" w:color="auto"/>
              <w:right w:val="single" w:sz="4" w:space="0" w:color="auto"/>
            </w:tcBorders>
          </w:tcPr>
          <w:p w14:paraId="31D618F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D87E2DD"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61172827"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6C4159"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плательщиком</w:t>
            </w:r>
          </w:p>
        </w:tc>
      </w:tr>
      <w:tr w:rsidR="00FD0C36" w:rsidRPr="00FD0C36" w14:paraId="67B7C01B"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41BB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17.</w:t>
            </w:r>
          </w:p>
        </w:tc>
        <w:tc>
          <w:tcPr>
            <w:tcW w:w="2000" w:type="dxa"/>
            <w:tcBorders>
              <w:top w:val="single" w:sz="4" w:space="0" w:color="auto"/>
              <w:left w:val="single" w:sz="4" w:space="0" w:color="auto"/>
              <w:bottom w:val="single" w:sz="4" w:space="0" w:color="auto"/>
              <w:right w:val="single" w:sz="4" w:space="0" w:color="auto"/>
            </w:tcBorders>
          </w:tcPr>
          <w:p w14:paraId="2078A18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ED8EA7E"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72A8BDAF"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E81E194"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заранее заполняется бенефициаром — по приглашению</w:t>
            </w:r>
          </w:p>
        </w:tc>
      </w:tr>
      <w:tr w:rsidR="00FD0C36" w:rsidRPr="00FD0C36" w14:paraId="08C905A1"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51C7BE"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18.</w:t>
            </w:r>
          </w:p>
        </w:tc>
        <w:tc>
          <w:tcPr>
            <w:tcW w:w="2000" w:type="dxa"/>
            <w:tcBorders>
              <w:top w:val="single" w:sz="4" w:space="0" w:color="auto"/>
              <w:left w:val="single" w:sz="4" w:space="0" w:color="auto"/>
              <w:bottom w:val="single" w:sz="4" w:space="0" w:color="auto"/>
              <w:right w:val="single" w:sz="4" w:space="0" w:color="auto"/>
            </w:tcBorders>
          </w:tcPr>
          <w:p w14:paraId="4F68882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83B5E75"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18A3B41B"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14:paraId="5B411E30"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FD0C36">
              <w:rPr>
                <w:rFonts w:ascii="GHEA Grapalat" w:hAnsi="GHEA Grapalat"/>
                <w:sz w:val="20"/>
                <w:szCs w:val="22"/>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C3001FC"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заполняется бенефициаром</w:t>
            </w:r>
          </w:p>
        </w:tc>
      </w:tr>
      <w:tr w:rsidR="00FD0C36" w:rsidRPr="00FD0C36" w14:paraId="293DEEA7"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E9A651" w14:textId="77777777" w:rsidR="00C3421C" w:rsidRPr="00FD0C36" w:rsidDel="0010680B" w:rsidRDefault="00C3421C" w:rsidP="001D11DF">
            <w:pPr>
              <w:widowControl w:val="0"/>
              <w:jc w:val="center"/>
              <w:rPr>
                <w:rFonts w:ascii="GHEA Grapalat" w:hAnsi="GHEA Grapalat"/>
                <w:sz w:val="20"/>
                <w:szCs w:val="22"/>
              </w:rPr>
            </w:pPr>
            <w:r w:rsidRPr="00FD0C36">
              <w:rPr>
                <w:rFonts w:ascii="GHEA Grapalat" w:hAnsi="GHEA Grapalat"/>
                <w:sz w:val="20"/>
                <w:szCs w:val="22"/>
              </w:rPr>
              <w:t>19.</w:t>
            </w:r>
          </w:p>
        </w:tc>
        <w:tc>
          <w:tcPr>
            <w:tcW w:w="2000" w:type="dxa"/>
            <w:tcBorders>
              <w:top w:val="single" w:sz="4" w:space="0" w:color="auto"/>
              <w:left w:val="single" w:sz="4" w:space="0" w:color="auto"/>
              <w:bottom w:val="single" w:sz="4" w:space="0" w:color="auto"/>
              <w:right w:val="single" w:sz="4" w:space="0" w:color="auto"/>
            </w:tcBorders>
          </w:tcPr>
          <w:p w14:paraId="789E271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64DDFD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54911026" w14:textId="77777777" w:rsidR="00C3421C" w:rsidRPr="00FD0C36" w:rsidRDefault="00C3421C" w:rsidP="001D11DF">
            <w:pPr>
              <w:widowControl w:val="0"/>
              <w:jc w:val="center"/>
              <w:rPr>
                <w:rFonts w:ascii="GHEA Grapalat" w:hAnsi="GHEA Grapalat" w:cs="Sylfaen"/>
                <w:sz w:val="20"/>
                <w:szCs w:val="22"/>
              </w:rPr>
            </w:pPr>
            <w:r w:rsidRPr="00FD0C36">
              <w:rPr>
                <w:rFonts w:ascii="GHEA Grapalat" w:hAnsi="GHEA Grapalat"/>
                <w:sz w:val="20"/>
                <w:szCs w:val="22"/>
              </w:rPr>
              <w:t xml:space="preserve">обязательно </w:t>
            </w:r>
          </w:p>
          <w:p w14:paraId="5C2561DD" w14:textId="77777777" w:rsidR="00C3421C" w:rsidRPr="00FD0C36" w:rsidRDefault="00C3421C" w:rsidP="001D11DF">
            <w:pPr>
              <w:widowControl w:val="0"/>
              <w:jc w:val="center"/>
              <w:rPr>
                <w:rFonts w:ascii="GHEA Grapalat" w:hAnsi="GHEA Grapalat" w:cs="Sylfaen"/>
                <w:sz w:val="20"/>
                <w:szCs w:val="22"/>
              </w:rPr>
            </w:pPr>
            <w:r w:rsidRPr="00FD0C36">
              <w:rPr>
                <w:rFonts w:ascii="GHEA Grapalat" w:hAnsi="GHEA Grapalat"/>
                <w:sz w:val="20"/>
                <w:szCs w:val="22"/>
              </w:rPr>
              <w:t xml:space="preserve">заполняются слова "акцептованный платеж", </w:t>
            </w:r>
          </w:p>
          <w:p w14:paraId="21282FE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DC1A75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заранее заполняется бенефициаром </w:t>
            </w:r>
          </w:p>
        </w:tc>
      </w:tr>
      <w:tr w:rsidR="00FD0C36" w:rsidRPr="00FD0C36" w14:paraId="53841E88"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F95708"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20.</w:t>
            </w:r>
          </w:p>
        </w:tc>
        <w:tc>
          <w:tcPr>
            <w:tcW w:w="2000" w:type="dxa"/>
            <w:tcBorders>
              <w:top w:val="single" w:sz="4" w:space="0" w:color="auto"/>
              <w:left w:val="single" w:sz="4" w:space="0" w:color="auto"/>
              <w:bottom w:val="single" w:sz="4" w:space="0" w:color="auto"/>
              <w:right w:val="single" w:sz="4" w:space="0" w:color="auto"/>
            </w:tcBorders>
          </w:tcPr>
          <w:p w14:paraId="438CA9FE"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662582F"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05DDAD90"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14:paraId="2458206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63E057B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0915C0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бенефициаром</w:t>
            </w:r>
          </w:p>
        </w:tc>
      </w:tr>
      <w:tr w:rsidR="00FD0C36" w:rsidRPr="00FD0C36" w14:paraId="4406682A"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9424C5"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21.а.</w:t>
            </w:r>
          </w:p>
        </w:tc>
        <w:tc>
          <w:tcPr>
            <w:tcW w:w="2000" w:type="dxa"/>
            <w:tcBorders>
              <w:top w:val="single" w:sz="4" w:space="0" w:color="auto"/>
              <w:left w:val="single" w:sz="4" w:space="0" w:color="auto"/>
              <w:bottom w:val="single" w:sz="4" w:space="0" w:color="auto"/>
              <w:right w:val="single" w:sz="4" w:space="0" w:color="auto"/>
            </w:tcBorders>
          </w:tcPr>
          <w:p w14:paraId="6453597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C9C9B3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4EFAD35C"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14:paraId="078B568E"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78428CE"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подписывается плательщиком или </w:t>
            </w:r>
          </w:p>
          <w:p w14:paraId="741E288C"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проставляется электронная подпись плательщика</w:t>
            </w:r>
          </w:p>
        </w:tc>
      </w:tr>
      <w:tr w:rsidR="00FD0C36" w:rsidRPr="00FD0C36" w14:paraId="6A745B18"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D6DCE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21.б.</w:t>
            </w:r>
          </w:p>
        </w:tc>
        <w:tc>
          <w:tcPr>
            <w:tcW w:w="2000" w:type="dxa"/>
            <w:tcBorders>
              <w:top w:val="single" w:sz="4" w:space="0" w:color="auto"/>
              <w:left w:val="single" w:sz="4" w:space="0" w:color="auto"/>
              <w:bottom w:val="single" w:sz="4" w:space="0" w:color="auto"/>
              <w:right w:val="single" w:sz="4" w:space="0" w:color="auto"/>
            </w:tcBorders>
          </w:tcPr>
          <w:p w14:paraId="01E5C5B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6DDD21E"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66D2B94B"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обязательно: </w:t>
            </w:r>
          </w:p>
          <w:p w14:paraId="3D1B4E69"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при наличии печати, когда плательщик представляет Требование в бумажной форме</w:t>
            </w:r>
          </w:p>
          <w:p w14:paraId="5B9BD5A7" w14:textId="77777777" w:rsidR="00C3421C" w:rsidRPr="00FD0C36" w:rsidRDefault="00C3421C" w:rsidP="001D11DF">
            <w:pPr>
              <w:widowControl w:val="0"/>
              <w:jc w:val="center"/>
              <w:rPr>
                <w:rFonts w:ascii="GHEA Grapalat" w:hAnsi="GHEA Grapalat"/>
                <w:sz w:val="20"/>
                <w:szCs w:val="22"/>
              </w:rPr>
            </w:pPr>
          </w:p>
        </w:tc>
        <w:tc>
          <w:tcPr>
            <w:tcW w:w="2640" w:type="dxa"/>
            <w:tcBorders>
              <w:top w:val="single" w:sz="4" w:space="0" w:color="auto"/>
              <w:left w:val="single" w:sz="4" w:space="0" w:color="auto"/>
              <w:bottom w:val="single" w:sz="4" w:space="0" w:color="auto"/>
              <w:right w:val="single" w:sz="4" w:space="0" w:color="auto"/>
            </w:tcBorders>
          </w:tcPr>
          <w:p w14:paraId="04605AC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скрепляется печатью плательщика </w:t>
            </w:r>
          </w:p>
          <w:p w14:paraId="7F869E50"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при представлении в бумажной форме</w:t>
            </w:r>
          </w:p>
        </w:tc>
      </w:tr>
      <w:tr w:rsidR="00FD0C36" w:rsidRPr="00FD0C36" w14:paraId="069E0D8D"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7A7A0"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22.а.</w:t>
            </w:r>
          </w:p>
        </w:tc>
        <w:tc>
          <w:tcPr>
            <w:tcW w:w="2000" w:type="dxa"/>
            <w:tcBorders>
              <w:top w:val="single" w:sz="4" w:space="0" w:color="auto"/>
              <w:left w:val="single" w:sz="4" w:space="0" w:color="auto"/>
              <w:bottom w:val="single" w:sz="4" w:space="0" w:color="auto"/>
              <w:right w:val="single" w:sz="4" w:space="0" w:color="auto"/>
            </w:tcBorders>
          </w:tcPr>
          <w:p w14:paraId="48465AEC"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E1AF99C"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7BE6A265"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обязательно: </w:t>
            </w:r>
          </w:p>
          <w:p w14:paraId="59F0FCE4"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D22AEF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подписывается бенефициаром</w:t>
            </w:r>
          </w:p>
        </w:tc>
      </w:tr>
      <w:tr w:rsidR="00FD0C36" w:rsidRPr="00FD0C36" w14:paraId="7F5C303C"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7DF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22.б.</w:t>
            </w:r>
          </w:p>
        </w:tc>
        <w:tc>
          <w:tcPr>
            <w:tcW w:w="2000" w:type="dxa"/>
            <w:tcBorders>
              <w:top w:val="single" w:sz="4" w:space="0" w:color="auto"/>
              <w:left w:val="single" w:sz="4" w:space="0" w:color="auto"/>
              <w:bottom w:val="single" w:sz="4" w:space="0" w:color="auto"/>
              <w:right w:val="single" w:sz="4" w:space="0" w:color="auto"/>
            </w:tcBorders>
          </w:tcPr>
          <w:p w14:paraId="0E3F38DC"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A75186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69350D8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обязательно: </w:t>
            </w:r>
          </w:p>
          <w:p w14:paraId="33545759"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5A7B55E"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скрепляется печатью бенефициара </w:t>
            </w:r>
          </w:p>
          <w:p w14:paraId="4DE5AE4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при представлении в банк в бумажной форме</w:t>
            </w:r>
          </w:p>
        </w:tc>
      </w:tr>
      <w:tr w:rsidR="00FD0C36" w:rsidRPr="00FD0C36" w14:paraId="3F253D77"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B36875"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23.а.</w:t>
            </w:r>
          </w:p>
        </w:tc>
        <w:tc>
          <w:tcPr>
            <w:tcW w:w="2000" w:type="dxa"/>
            <w:tcBorders>
              <w:top w:val="single" w:sz="4" w:space="0" w:color="auto"/>
              <w:left w:val="single" w:sz="4" w:space="0" w:color="auto"/>
              <w:bottom w:val="single" w:sz="4" w:space="0" w:color="auto"/>
              <w:right w:val="single" w:sz="4" w:space="0" w:color="auto"/>
            </w:tcBorders>
          </w:tcPr>
          <w:p w14:paraId="13BB115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подпись сотрудника обслуживающей плательщика финансовой организации </w:t>
            </w:r>
            <w:r w:rsidRPr="00FD0C36">
              <w:rPr>
                <w:rFonts w:ascii="GHEA Grapalat" w:hAnsi="GHEA Grapalat"/>
                <w:sz w:val="20"/>
                <w:szCs w:val="22"/>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14:paraId="0A942ED7"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обязательно</w:t>
            </w:r>
          </w:p>
        </w:tc>
        <w:tc>
          <w:tcPr>
            <w:tcW w:w="3477" w:type="dxa"/>
            <w:tcBorders>
              <w:top w:val="single" w:sz="4" w:space="0" w:color="auto"/>
              <w:left w:val="single" w:sz="4" w:space="0" w:color="auto"/>
              <w:bottom w:val="single" w:sz="4" w:space="0" w:color="auto"/>
              <w:right w:val="single" w:sz="4" w:space="0" w:color="auto"/>
            </w:tcBorders>
          </w:tcPr>
          <w:p w14:paraId="71D59C7C"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14:paraId="2AE12B99"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524B73" w14:textId="77777777" w:rsidR="00C3421C" w:rsidRPr="00FD0C36" w:rsidRDefault="00C3421C" w:rsidP="001D11DF">
            <w:pPr>
              <w:widowControl w:val="0"/>
              <w:jc w:val="center"/>
              <w:rPr>
                <w:rFonts w:ascii="GHEA Grapalat" w:hAnsi="GHEA Grapalat"/>
                <w:sz w:val="20"/>
                <w:szCs w:val="22"/>
              </w:rPr>
            </w:pPr>
          </w:p>
        </w:tc>
      </w:tr>
      <w:tr w:rsidR="00FD0C36" w:rsidRPr="00FD0C36" w14:paraId="10312722"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3CB09"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23.б.</w:t>
            </w:r>
          </w:p>
        </w:tc>
        <w:tc>
          <w:tcPr>
            <w:tcW w:w="2000" w:type="dxa"/>
            <w:tcBorders>
              <w:top w:val="single" w:sz="4" w:space="0" w:color="auto"/>
              <w:left w:val="single" w:sz="4" w:space="0" w:color="auto"/>
              <w:bottom w:val="single" w:sz="4" w:space="0" w:color="auto"/>
              <w:right w:val="single" w:sz="4" w:space="0" w:color="auto"/>
            </w:tcBorders>
          </w:tcPr>
          <w:p w14:paraId="1680D2B7"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208407"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657600AB"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14:paraId="7B04912F"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42BBF2" w14:textId="77777777" w:rsidR="00C3421C" w:rsidRPr="00FD0C36" w:rsidRDefault="00C3421C" w:rsidP="001D11DF">
            <w:pPr>
              <w:widowControl w:val="0"/>
              <w:jc w:val="center"/>
              <w:rPr>
                <w:rFonts w:ascii="GHEA Grapalat" w:hAnsi="GHEA Grapalat"/>
                <w:sz w:val="20"/>
                <w:szCs w:val="22"/>
              </w:rPr>
            </w:pPr>
          </w:p>
        </w:tc>
      </w:tr>
      <w:tr w:rsidR="00FD0C36" w:rsidRPr="00FD0C36" w14:paraId="4B084D53"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6EC56"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23.в</w:t>
            </w:r>
          </w:p>
        </w:tc>
        <w:tc>
          <w:tcPr>
            <w:tcW w:w="2000" w:type="dxa"/>
            <w:tcBorders>
              <w:top w:val="single" w:sz="4" w:space="0" w:color="auto"/>
              <w:left w:val="single" w:sz="4" w:space="0" w:color="auto"/>
              <w:bottom w:val="single" w:sz="4" w:space="0" w:color="auto"/>
              <w:right w:val="single" w:sz="4" w:space="0" w:color="auto"/>
            </w:tcBorders>
          </w:tcPr>
          <w:p w14:paraId="2C9586CB"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F60F4A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4595D15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14:paraId="1F8D561E"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C2D905F" w14:textId="77777777" w:rsidR="00C3421C" w:rsidRPr="00FD0C36" w:rsidRDefault="00C3421C" w:rsidP="001D11DF">
            <w:pPr>
              <w:widowControl w:val="0"/>
              <w:jc w:val="center"/>
              <w:rPr>
                <w:rFonts w:ascii="GHEA Grapalat" w:hAnsi="GHEA Grapalat"/>
                <w:sz w:val="20"/>
                <w:szCs w:val="22"/>
              </w:rPr>
            </w:pPr>
          </w:p>
        </w:tc>
      </w:tr>
      <w:tr w:rsidR="00FD0C36" w:rsidRPr="00FD0C36" w14:paraId="41C2BC8C"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8B4791"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24.а.</w:t>
            </w:r>
          </w:p>
        </w:tc>
        <w:tc>
          <w:tcPr>
            <w:tcW w:w="2000" w:type="dxa"/>
            <w:tcBorders>
              <w:top w:val="single" w:sz="4" w:space="0" w:color="auto"/>
              <w:left w:val="single" w:sz="4" w:space="0" w:color="auto"/>
              <w:bottom w:val="single" w:sz="4" w:space="0" w:color="auto"/>
              <w:right w:val="single" w:sz="4" w:space="0" w:color="auto"/>
            </w:tcBorders>
          </w:tcPr>
          <w:p w14:paraId="3245340F"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3EAE7A3"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05C516EF"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14:paraId="750D839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D7373" w14:textId="77777777" w:rsidR="00C3421C" w:rsidRPr="00FD0C36" w:rsidRDefault="00C3421C" w:rsidP="001D11DF">
            <w:pPr>
              <w:widowControl w:val="0"/>
              <w:jc w:val="center"/>
              <w:rPr>
                <w:rFonts w:ascii="GHEA Grapalat" w:hAnsi="GHEA Grapalat"/>
                <w:sz w:val="20"/>
                <w:szCs w:val="22"/>
              </w:rPr>
            </w:pPr>
          </w:p>
        </w:tc>
      </w:tr>
      <w:tr w:rsidR="00FD0C36" w:rsidRPr="00FD0C36" w14:paraId="7FCBED46"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C8226B"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24.б.</w:t>
            </w:r>
          </w:p>
        </w:tc>
        <w:tc>
          <w:tcPr>
            <w:tcW w:w="2000" w:type="dxa"/>
            <w:tcBorders>
              <w:top w:val="single" w:sz="4" w:space="0" w:color="auto"/>
              <w:left w:val="single" w:sz="4" w:space="0" w:color="auto"/>
              <w:bottom w:val="single" w:sz="4" w:space="0" w:color="auto"/>
              <w:right w:val="single" w:sz="4" w:space="0" w:color="auto"/>
            </w:tcBorders>
          </w:tcPr>
          <w:p w14:paraId="26DD61BA"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5FAE3E8"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5505EBC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14:paraId="5F325F5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A7FB192" w14:textId="77777777" w:rsidR="00C3421C" w:rsidRPr="00FD0C36" w:rsidRDefault="00C3421C" w:rsidP="001D11DF">
            <w:pPr>
              <w:widowControl w:val="0"/>
              <w:jc w:val="center"/>
              <w:rPr>
                <w:rFonts w:ascii="GHEA Grapalat" w:hAnsi="GHEA Grapalat"/>
                <w:sz w:val="20"/>
                <w:szCs w:val="22"/>
              </w:rPr>
            </w:pPr>
          </w:p>
        </w:tc>
      </w:tr>
      <w:tr w:rsidR="00FF3DE9" w:rsidRPr="00FD0C36" w14:paraId="7744B911" w14:textId="77777777"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5AA25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24.в</w:t>
            </w:r>
          </w:p>
        </w:tc>
        <w:tc>
          <w:tcPr>
            <w:tcW w:w="2000" w:type="dxa"/>
            <w:tcBorders>
              <w:top w:val="single" w:sz="4" w:space="0" w:color="auto"/>
              <w:left w:val="single" w:sz="4" w:space="0" w:color="auto"/>
              <w:bottom w:val="single" w:sz="4" w:space="0" w:color="auto"/>
              <w:right w:val="single" w:sz="4" w:space="0" w:color="auto"/>
            </w:tcBorders>
          </w:tcPr>
          <w:p w14:paraId="2912026D"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2F3D2E2"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4EEE0649"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14:paraId="1C7404B9" w14:textId="77777777"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9E5FDC2" w14:textId="77777777" w:rsidR="00C3421C" w:rsidRPr="00FD0C36" w:rsidRDefault="00C3421C" w:rsidP="001D11DF">
            <w:pPr>
              <w:widowControl w:val="0"/>
              <w:jc w:val="center"/>
              <w:rPr>
                <w:rFonts w:ascii="GHEA Grapalat" w:hAnsi="GHEA Grapalat"/>
                <w:sz w:val="20"/>
                <w:szCs w:val="22"/>
              </w:rPr>
            </w:pPr>
          </w:p>
        </w:tc>
      </w:tr>
    </w:tbl>
    <w:p w14:paraId="227CA6DB" w14:textId="77777777" w:rsidR="0012049F" w:rsidRPr="00FD0C36" w:rsidRDefault="0012049F" w:rsidP="001D11DF">
      <w:pPr>
        <w:widowControl w:val="0"/>
        <w:ind w:firstLine="567"/>
        <w:jc w:val="right"/>
        <w:rPr>
          <w:rFonts w:ascii="GHEA Grapalat" w:hAnsi="GHEA Grapalat"/>
          <w:b/>
          <w:sz w:val="22"/>
          <w:szCs w:val="22"/>
        </w:rPr>
      </w:pPr>
    </w:p>
    <w:p w14:paraId="2319E5C5" w14:textId="77777777" w:rsidR="0012049F" w:rsidRPr="00FD0C36" w:rsidRDefault="0012049F">
      <w:pPr>
        <w:rPr>
          <w:rFonts w:ascii="GHEA Grapalat" w:hAnsi="GHEA Grapalat"/>
          <w:b/>
          <w:sz w:val="22"/>
          <w:szCs w:val="22"/>
        </w:rPr>
      </w:pPr>
      <w:r w:rsidRPr="00FD0C36">
        <w:rPr>
          <w:rFonts w:ascii="GHEA Grapalat" w:hAnsi="GHEA Grapalat"/>
          <w:b/>
          <w:sz w:val="22"/>
          <w:szCs w:val="22"/>
        </w:rPr>
        <w:br w:type="page"/>
      </w:r>
    </w:p>
    <w:p w14:paraId="3390719C" w14:textId="77777777" w:rsidR="00235549" w:rsidRPr="00FD0C36" w:rsidRDefault="00235549" w:rsidP="001D11DF">
      <w:pPr>
        <w:widowControl w:val="0"/>
        <w:ind w:firstLine="567"/>
        <w:jc w:val="right"/>
        <w:rPr>
          <w:rFonts w:ascii="GHEA Grapalat" w:hAnsi="GHEA Grapalat" w:cs="Arial"/>
          <w:b/>
          <w:sz w:val="22"/>
          <w:szCs w:val="22"/>
        </w:rPr>
      </w:pPr>
      <w:r w:rsidRPr="00FD0C36">
        <w:rPr>
          <w:rFonts w:ascii="GHEA Grapalat" w:hAnsi="GHEA Grapalat"/>
          <w:b/>
          <w:sz w:val="22"/>
          <w:szCs w:val="22"/>
        </w:rPr>
        <w:lastRenderedPageBreak/>
        <w:t>Приложение № 5</w:t>
      </w:r>
    </w:p>
    <w:p w14:paraId="47634C9B" w14:textId="402B280C" w:rsidR="00235549" w:rsidRPr="00FD0C36" w:rsidRDefault="00235549" w:rsidP="001D11DF">
      <w:pPr>
        <w:pStyle w:val="BodyTextIndent3"/>
        <w:widowControl w:val="0"/>
        <w:spacing w:line="240" w:lineRule="auto"/>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3F5FB1" w:rsidRPr="00FD0C36">
        <w:rPr>
          <w:rFonts w:ascii="GHEA Grapalat" w:hAnsi="GHEA Grapalat"/>
          <w:b/>
          <w:sz w:val="24"/>
          <w:szCs w:val="24"/>
        </w:rPr>
        <w:t>запросе котировок</w:t>
      </w:r>
      <w:r w:rsidRPr="00FD0C36">
        <w:rPr>
          <w:rFonts w:ascii="GHEA Grapalat" w:hAnsi="GHEA Grapalat" w:cs="Arial"/>
          <w:b/>
          <w:sz w:val="22"/>
          <w:szCs w:val="22"/>
        </w:rPr>
        <w:br/>
      </w:r>
      <w:r w:rsidR="00FD4369" w:rsidRPr="00FD0C36">
        <w:rPr>
          <w:rFonts w:ascii="GHEA Grapalat" w:hAnsi="GHEA Grapalat"/>
          <w:b/>
          <w:sz w:val="22"/>
          <w:szCs w:val="22"/>
        </w:rPr>
        <w:t xml:space="preserve">под кодом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p>
    <w:p w14:paraId="477EB578" w14:textId="77777777" w:rsidR="001005B0" w:rsidRPr="00FD0C36" w:rsidRDefault="001005B0" w:rsidP="001D11DF">
      <w:pPr>
        <w:widowControl w:val="0"/>
        <w:ind w:left="567" w:right="565"/>
        <w:jc w:val="center"/>
        <w:rPr>
          <w:rFonts w:ascii="GHEA Grapalat" w:hAnsi="GHEA Grapalat"/>
          <w:b/>
          <w:sz w:val="22"/>
          <w:szCs w:val="22"/>
        </w:rPr>
      </w:pPr>
    </w:p>
    <w:p w14:paraId="63048A4B" w14:textId="77777777" w:rsidR="0075061D" w:rsidRPr="00FD0C36" w:rsidRDefault="0075061D" w:rsidP="001D11DF">
      <w:pPr>
        <w:pStyle w:val="BodyTextIndent3"/>
        <w:widowControl w:val="0"/>
        <w:spacing w:line="240" w:lineRule="auto"/>
        <w:jc w:val="center"/>
        <w:rPr>
          <w:rFonts w:ascii="GHEA Grapalat" w:hAnsi="GHEA Grapalat"/>
          <w:sz w:val="22"/>
          <w:szCs w:val="22"/>
          <w:lang w:val="hy-AM"/>
        </w:rPr>
      </w:pPr>
      <w:r w:rsidRPr="00FD0C36">
        <w:rPr>
          <w:rFonts w:ascii="GHEA Grapalat" w:hAnsi="GHEA Grapalat"/>
          <w:sz w:val="22"/>
          <w:szCs w:val="22"/>
        </w:rPr>
        <w:t xml:space="preserve">ГАРАНТИЯ </w:t>
      </w:r>
      <w:r w:rsidRPr="00FD0C36">
        <w:rPr>
          <w:rFonts w:ascii="GHEA Grapalat" w:hAnsi="GHEA Grapalat"/>
          <w:sz w:val="22"/>
          <w:szCs w:val="22"/>
          <w:lang w:val="en-US"/>
        </w:rPr>
        <w:t>N</w:t>
      </w:r>
      <w:r w:rsidRPr="00FD0C36">
        <w:rPr>
          <w:rFonts w:ascii="GHEA Grapalat" w:hAnsi="GHEA Grapalat"/>
          <w:sz w:val="22"/>
          <w:szCs w:val="22"/>
          <w:lang w:val="hy-AM"/>
        </w:rPr>
        <w:t>________</w:t>
      </w:r>
    </w:p>
    <w:p w14:paraId="403A46F2" w14:textId="77777777" w:rsidR="0075061D" w:rsidRPr="00FD0C36" w:rsidRDefault="0075061D" w:rsidP="001D11DF">
      <w:pPr>
        <w:widowControl w:val="0"/>
        <w:ind w:left="567" w:right="565"/>
        <w:jc w:val="center"/>
        <w:rPr>
          <w:rFonts w:ascii="GHEA Grapalat" w:hAnsi="GHEA Grapalat"/>
          <w:b/>
          <w:sz w:val="22"/>
          <w:szCs w:val="22"/>
        </w:rPr>
      </w:pPr>
      <w:r w:rsidRPr="00FD0C36">
        <w:rPr>
          <w:rFonts w:ascii="GHEA Grapalat" w:hAnsi="GHEA Grapalat"/>
          <w:b/>
          <w:sz w:val="22"/>
          <w:szCs w:val="22"/>
        </w:rPr>
        <w:t>(обеспечение договора)</w:t>
      </w:r>
    </w:p>
    <w:p w14:paraId="16C09ABE" w14:textId="77777777" w:rsidR="001005B0" w:rsidRPr="00FD0C36" w:rsidRDefault="001005B0" w:rsidP="001D11DF">
      <w:pPr>
        <w:widowControl w:val="0"/>
        <w:ind w:left="567" w:right="565"/>
        <w:jc w:val="center"/>
        <w:rPr>
          <w:rFonts w:ascii="GHEA Grapalat" w:hAnsi="GHEA Grapalat"/>
          <w:b/>
          <w:sz w:val="10"/>
          <w:szCs w:val="22"/>
        </w:rPr>
      </w:pPr>
    </w:p>
    <w:p w14:paraId="75FD22EB" w14:textId="77777777" w:rsidR="003F5FB1" w:rsidRPr="00FD0C36" w:rsidRDefault="005B3A59" w:rsidP="001D11DF">
      <w:pPr>
        <w:pStyle w:val="NormalWeb"/>
        <w:shd w:val="clear" w:color="auto" w:fill="FFFFFF"/>
        <w:spacing w:before="0" w:beforeAutospacing="0" w:after="0" w:afterAutospacing="0"/>
        <w:jc w:val="both"/>
        <w:rPr>
          <w:rStyle w:val="Strong"/>
          <w:rFonts w:ascii="GHEA Grapalat" w:hAnsi="GHEA Grapalat"/>
          <w:sz w:val="22"/>
          <w:szCs w:val="22"/>
        </w:rPr>
      </w:pPr>
      <w:r w:rsidRPr="00FD0C36">
        <w:rPr>
          <w:rFonts w:ascii="GHEA Grapalat" w:eastAsiaTheme="minorHAnsi" w:hAnsi="GHEA Grapalat" w:cstheme="minorBidi"/>
          <w:sz w:val="22"/>
          <w:szCs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FD0C36">
        <w:rPr>
          <w:rFonts w:eastAsiaTheme="minorHAnsi" w:cstheme="minorBidi"/>
          <w:sz w:val="22"/>
          <w:szCs w:val="22"/>
        </w:rPr>
        <w:t>N</w:t>
      </w:r>
      <w:r w:rsidRPr="00FD0C36">
        <w:rPr>
          <w:rFonts w:eastAsiaTheme="minorHAnsi" w:cstheme="minorBidi"/>
          <w:sz w:val="22"/>
          <w:szCs w:val="22"/>
          <w:lang w:val="hy-AM"/>
        </w:rPr>
        <w:t xml:space="preserve">  </w:t>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u w:val="single"/>
          <w:lang w:val="hy-AM"/>
        </w:rPr>
        <w:tab/>
      </w:r>
      <w:r w:rsidRPr="00FD0C36">
        <w:rPr>
          <w:rStyle w:val="Strong"/>
          <w:rFonts w:ascii="GHEA Grapalat" w:hAnsi="GHEA Grapalat"/>
          <w:sz w:val="22"/>
          <w:szCs w:val="22"/>
        </w:rPr>
        <w:t xml:space="preserve">   </w:t>
      </w:r>
      <w:r w:rsidRPr="00FD0C36">
        <w:rPr>
          <w:rFonts w:ascii="GHEA Grapalat" w:eastAsiaTheme="minorHAnsi" w:hAnsi="GHEA Grapalat" w:cstheme="minorBidi"/>
          <w:sz w:val="22"/>
          <w:szCs w:val="22"/>
        </w:rPr>
        <w:t>заключаемым</w:t>
      </w:r>
    </w:p>
    <w:p w14:paraId="0B317E8C" w14:textId="77777777" w:rsidR="005B3A59" w:rsidRPr="00FD0C36" w:rsidRDefault="005B3A59" w:rsidP="001D11DF">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FD0C36">
        <w:rPr>
          <w:rStyle w:val="Strong"/>
          <w:rFonts w:ascii="GHEA Grapalat" w:hAnsi="GHEA Grapalat"/>
          <w:b w:val="0"/>
          <w:sz w:val="18"/>
          <w:szCs w:val="22"/>
        </w:rPr>
        <w:t xml:space="preserve">  номер заключаемого договора</w:t>
      </w:r>
      <w:r w:rsidRPr="00FD0C36">
        <w:rPr>
          <w:rStyle w:val="Strong"/>
          <w:rFonts w:ascii="GHEA Grapalat" w:hAnsi="GHEA Grapalat"/>
          <w:b w:val="0"/>
          <w:sz w:val="18"/>
          <w:szCs w:val="22"/>
          <w:lang w:val="hy-AM"/>
        </w:rPr>
        <w:tab/>
      </w:r>
      <w:r w:rsidRPr="00FD0C36">
        <w:rPr>
          <w:rStyle w:val="Strong"/>
          <w:rFonts w:ascii="GHEA Grapalat" w:hAnsi="GHEA Grapalat"/>
          <w:b w:val="0"/>
          <w:sz w:val="18"/>
          <w:szCs w:val="22"/>
          <w:lang w:val="hy-AM"/>
        </w:rPr>
        <w:tab/>
      </w:r>
      <w:r w:rsidRPr="00FD0C36">
        <w:rPr>
          <w:rStyle w:val="Strong"/>
          <w:rFonts w:ascii="GHEA Grapalat" w:hAnsi="GHEA Grapalat"/>
          <w:b w:val="0"/>
          <w:sz w:val="18"/>
          <w:szCs w:val="22"/>
          <w:lang w:val="hy-AM"/>
        </w:rPr>
        <w:tab/>
      </w:r>
    </w:p>
    <w:p w14:paraId="04D06700" w14:textId="77777777" w:rsidR="005B3A59" w:rsidRPr="00FD0C36" w:rsidRDefault="005B3A59" w:rsidP="001D11DF">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00875F09" w:rsidRPr="00FD0C36">
        <w:rPr>
          <w:rFonts w:ascii="GHEA Grapalat" w:hAnsi="GHEA Grapalat"/>
          <w:sz w:val="22"/>
          <w:szCs w:val="22"/>
          <w:u w:val="single"/>
        </w:rPr>
        <w:t>_____</w:t>
      </w:r>
      <w:r w:rsidRPr="00FD0C36">
        <w:rPr>
          <w:rFonts w:ascii="GHEA Grapalat" w:hAnsi="GHEA Grapalat"/>
          <w:sz w:val="22"/>
          <w:szCs w:val="22"/>
          <w:lang w:val="hy-AM"/>
        </w:rPr>
        <w:t xml:space="preserve"> </w:t>
      </w:r>
      <w:r w:rsidRPr="00FD0C36">
        <w:rPr>
          <w:rFonts w:ascii="GHEA Grapalat" w:eastAsiaTheme="minorHAnsi" w:hAnsi="GHEA Grapalat" w:cstheme="minorBidi"/>
          <w:sz w:val="22"/>
          <w:szCs w:val="22"/>
        </w:rPr>
        <w:t xml:space="preserve">   (далее-бенефициар) и</w:t>
      </w:r>
      <w:r w:rsidRPr="00FD0C36">
        <w:rPr>
          <w:rStyle w:val="Strong"/>
          <w:rFonts w:ascii="GHEA Grapalat" w:hAnsi="GHEA Grapalat"/>
          <w:b w:val="0"/>
          <w:sz w:val="22"/>
          <w:szCs w:val="22"/>
        </w:rPr>
        <w:t xml:space="preserve">   </w:t>
      </w:r>
      <w:r w:rsidRPr="00FD0C36">
        <w:rPr>
          <w:rStyle w:val="Strong"/>
          <w:rFonts w:ascii="GHEA Grapalat" w:hAnsi="GHEA Grapalat"/>
          <w:b w:val="0"/>
          <w:sz w:val="22"/>
          <w:szCs w:val="22"/>
          <w:u w:val="single"/>
          <w:lang w:val="hy-AM"/>
        </w:rPr>
        <w:tab/>
      </w:r>
      <w:r w:rsidRPr="00FD0C36">
        <w:rPr>
          <w:rStyle w:val="Strong"/>
          <w:rFonts w:ascii="GHEA Grapalat" w:hAnsi="GHEA Grapalat"/>
          <w:b w:val="0"/>
          <w:sz w:val="22"/>
          <w:szCs w:val="22"/>
          <w:u w:val="single"/>
          <w:lang w:val="hy-AM"/>
        </w:rPr>
        <w:tab/>
      </w:r>
      <w:r w:rsidRPr="00FD0C36">
        <w:rPr>
          <w:rStyle w:val="Strong"/>
          <w:rFonts w:ascii="GHEA Grapalat" w:hAnsi="GHEA Grapalat"/>
          <w:b w:val="0"/>
          <w:sz w:val="22"/>
          <w:szCs w:val="22"/>
          <w:u w:val="single"/>
          <w:lang w:val="hy-AM"/>
        </w:rPr>
        <w:tab/>
      </w:r>
      <w:r w:rsidRPr="00FD0C36">
        <w:rPr>
          <w:rStyle w:val="Strong"/>
          <w:rFonts w:ascii="GHEA Grapalat" w:hAnsi="GHEA Grapalat"/>
          <w:b w:val="0"/>
          <w:sz w:val="22"/>
          <w:szCs w:val="22"/>
          <w:u w:val="single"/>
          <w:lang w:val="hy-AM"/>
        </w:rPr>
        <w:tab/>
      </w:r>
      <w:r w:rsidRPr="00FD0C36">
        <w:rPr>
          <w:rStyle w:val="Strong"/>
          <w:rFonts w:ascii="GHEA Grapalat" w:hAnsi="GHEA Grapalat"/>
          <w:b w:val="0"/>
          <w:sz w:val="22"/>
          <w:szCs w:val="22"/>
          <w:u w:val="single"/>
          <w:lang w:val="hy-AM"/>
        </w:rPr>
        <w:tab/>
      </w:r>
      <w:r w:rsidR="00875F09" w:rsidRPr="00FD0C36">
        <w:rPr>
          <w:rStyle w:val="Strong"/>
          <w:rFonts w:ascii="GHEA Grapalat" w:hAnsi="GHEA Grapalat"/>
          <w:b w:val="0"/>
          <w:sz w:val="22"/>
          <w:szCs w:val="22"/>
          <w:u w:val="single"/>
        </w:rPr>
        <w:t>____</w:t>
      </w:r>
      <w:r w:rsidRPr="00FD0C36">
        <w:rPr>
          <w:rFonts w:eastAsiaTheme="minorHAnsi" w:cstheme="minorBidi"/>
          <w:sz w:val="22"/>
          <w:szCs w:val="22"/>
        </w:rPr>
        <w:t xml:space="preserve">    </w:t>
      </w:r>
    </w:p>
    <w:p w14:paraId="4A0C2FEF" w14:textId="77777777" w:rsidR="005B3A59" w:rsidRPr="00FD0C36" w:rsidRDefault="005B3A59" w:rsidP="001D11DF">
      <w:pPr>
        <w:pStyle w:val="NormalWeb"/>
        <w:shd w:val="clear" w:color="auto" w:fill="FFFFFF"/>
        <w:spacing w:before="0" w:beforeAutospacing="0" w:after="0" w:afterAutospacing="0"/>
        <w:ind w:left="-142"/>
        <w:rPr>
          <w:rStyle w:val="Strong"/>
          <w:rFonts w:ascii="GHEA Grapalat" w:hAnsi="GHEA Grapalat"/>
          <w:b w:val="0"/>
          <w:sz w:val="20"/>
          <w:szCs w:val="22"/>
        </w:rPr>
      </w:pPr>
      <w:r w:rsidRPr="00FD0C36">
        <w:rPr>
          <w:rStyle w:val="Strong"/>
          <w:rFonts w:ascii="GHEA Grapalat" w:hAnsi="GHEA Grapalat"/>
          <w:b w:val="0"/>
          <w:sz w:val="20"/>
          <w:szCs w:val="22"/>
        </w:rPr>
        <w:t xml:space="preserve">наименование заказчика                                    </w:t>
      </w:r>
      <w:r w:rsidR="00875F09" w:rsidRPr="00FD0C36">
        <w:rPr>
          <w:rStyle w:val="Strong"/>
          <w:rFonts w:ascii="GHEA Grapalat" w:hAnsi="GHEA Grapalat"/>
          <w:b w:val="0"/>
          <w:sz w:val="20"/>
          <w:szCs w:val="22"/>
        </w:rPr>
        <w:t xml:space="preserve">        </w:t>
      </w:r>
      <w:r w:rsidRPr="00FD0C36">
        <w:rPr>
          <w:rStyle w:val="Strong"/>
          <w:rFonts w:ascii="GHEA Grapalat" w:hAnsi="GHEA Grapalat"/>
          <w:b w:val="0"/>
          <w:sz w:val="20"/>
          <w:szCs w:val="22"/>
        </w:rPr>
        <w:t>наименование отобранного участника</w:t>
      </w:r>
    </w:p>
    <w:p w14:paraId="5097C1DC" w14:textId="77777777" w:rsidR="005B3A59" w:rsidRPr="00FD0C36" w:rsidRDefault="00702CB9" w:rsidP="001D11DF">
      <w:pPr>
        <w:pStyle w:val="NormalWeb"/>
        <w:shd w:val="clear" w:color="auto" w:fill="FFFFFF"/>
        <w:spacing w:before="0" w:beforeAutospacing="0" w:after="0" w:afterAutospacing="0"/>
        <w:jc w:val="both"/>
        <w:rPr>
          <w:rFonts w:ascii="GHEA Grapalat" w:hAnsi="GHEA Grapalat"/>
          <w:sz w:val="22"/>
          <w:szCs w:val="22"/>
          <w:lang w:val="hy-AM"/>
        </w:rPr>
      </w:pPr>
      <w:r w:rsidRPr="00FD0C36">
        <w:rPr>
          <w:rFonts w:eastAsiaTheme="minorHAnsi" w:cstheme="minorBidi"/>
          <w:sz w:val="22"/>
          <w:szCs w:val="22"/>
        </w:rPr>
        <w:t xml:space="preserve"> </w:t>
      </w:r>
      <w:r w:rsidR="00875F09" w:rsidRPr="00FD0C36">
        <w:rPr>
          <w:rFonts w:eastAsiaTheme="minorHAnsi" w:cstheme="minorBidi"/>
          <w:sz w:val="22"/>
          <w:szCs w:val="22"/>
        </w:rPr>
        <w:t>(</w:t>
      </w:r>
      <w:r w:rsidR="00875F09" w:rsidRPr="00FD0C36">
        <w:rPr>
          <w:rFonts w:ascii="GHEA Grapalat" w:eastAsiaTheme="minorHAnsi" w:hAnsi="GHEA Grapalat" w:cstheme="minorBidi"/>
          <w:sz w:val="22"/>
          <w:szCs w:val="22"/>
        </w:rPr>
        <w:t>далее-принципал).</w:t>
      </w:r>
    </w:p>
    <w:p w14:paraId="68F4ED2F" w14:textId="77777777" w:rsidR="005B3A59" w:rsidRPr="00FD0C36" w:rsidRDefault="005B3A59"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FD0C36">
        <w:rPr>
          <w:rFonts w:ascii="GHEA Grapalat" w:eastAsiaTheme="minorHAnsi" w:hAnsi="GHEA Grapalat" w:cstheme="minorBidi"/>
          <w:sz w:val="22"/>
          <w:szCs w:val="22"/>
        </w:rPr>
        <w:t xml:space="preserve">  2.  По гарантии </w:t>
      </w:r>
      <w:r w:rsidRPr="00FD0C36">
        <w:rPr>
          <w:rFonts w:ascii="GHEA Grapalat" w:eastAsiaTheme="minorHAnsi" w:hAnsi="GHEA Grapalat" w:cstheme="minorBidi"/>
          <w:sz w:val="22"/>
          <w:szCs w:val="22"/>
          <w:lang w:val="hy-AM"/>
        </w:rPr>
        <w:t xml:space="preserve">---------------------------------------------------------------------------- </w:t>
      </w:r>
    </w:p>
    <w:p w14:paraId="173C233B" w14:textId="77777777" w:rsidR="005B3A59" w:rsidRPr="00FD0C36" w:rsidRDefault="005B3A59" w:rsidP="001D11DF">
      <w:pPr>
        <w:pStyle w:val="NormalWeb"/>
        <w:shd w:val="clear" w:color="auto" w:fill="FFFFFF"/>
        <w:spacing w:before="0" w:beforeAutospacing="0" w:after="0" w:afterAutospacing="0"/>
        <w:jc w:val="both"/>
        <w:rPr>
          <w:rFonts w:ascii="GHEA Grapalat" w:eastAsiaTheme="minorHAnsi" w:hAnsi="GHEA Grapalat" w:cstheme="minorBidi"/>
          <w:sz w:val="18"/>
          <w:szCs w:val="22"/>
          <w:lang w:val="hy-AM"/>
        </w:rPr>
      </w:pPr>
      <w:r w:rsidRPr="00FD0C36">
        <w:rPr>
          <w:rFonts w:ascii="GHEA Grapalat" w:eastAsiaTheme="minorHAnsi" w:hAnsi="GHEA Grapalat" w:cstheme="minorBidi"/>
          <w:sz w:val="18"/>
          <w:szCs w:val="22"/>
        </w:rPr>
        <w:t xml:space="preserve">                                                           наименование банка выдающего гарантию</w:t>
      </w:r>
    </w:p>
    <w:p w14:paraId="79204B46" w14:textId="77777777" w:rsidR="00286CDB" w:rsidRPr="00FD0C36" w:rsidRDefault="00702CB9"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w:t>
      </w:r>
      <w:r w:rsidR="005B3A59" w:rsidRPr="00FD0C36">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FD0C36">
        <w:rPr>
          <w:rFonts w:ascii="GHEA Grapalat" w:eastAsiaTheme="minorHAnsi" w:hAnsi="GHEA Grapalat" w:cstheme="minorBidi"/>
          <w:sz w:val="22"/>
          <w:szCs w:val="22"/>
        </w:rPr>
        <w:t>-------------</w:t>
      </w:r>
      <w:r w:rsidR="005B3A59" w:rsidRPr="00FD0C36">
        <w:rPr>
          <w:rFonts w:ascii="GHEA Grapalat" w:eastAsiaTheme="minorHAnsi" w:hAnsi="GHEA Grapalat" w:cstheme="minorBidi"/>
          <w:sz w:val="22"/>
          <w:szCs w:val="22"/>
        </w:rPr>
        <w:t xml:space="preserve"> </w:t>
      </w:r>
    </w:p>
    <w:p w14:paraId="66F4A926" w14:textId="77777777" w:rsidR="00286CDB" w:rsidRPr="00FD0C36" w:rsidRDefault="00286CDB" w:rsidP="001D11DF">
      <w:pPr>
        <w:pStyle w:val="NormalWeb"/>
        <w:shd w:val="clear" w:color="auto" w:fill="FFFFFF"/>
        <w:spacing w:before="0" w:beforeAutospacing="0" w:after="0" w:afterAutospacing="0"/>
        <w:rPr>
          <w:rFonts w:ascii="GHEA Grapalat" w:eastAsiaTheme="minorHAnsi" w:hAnsi="GHEA Grapalat" w:cstheme="minorBidi"/>
          <w:sz w:val="18"/>
          <w:szCs w:val="22"/>
        </w:rPr>
      </w:pPr>
      <w:r w:rsidRPr="00FD0C36">
        <w:rPr>
          <w:rFonts w:ascii="GHEA Grapalat" w:eastAsiaTheme="minorHAnsi" w:hAnsi="GHEA Grapalat" w:cstheme="minorBidi"/>
          <w:sz w:val="18"/>
          <w:szCs w:val="22"/>
        </w:rPr>
        <w:t xml:space="preserve">                                                       сумма в цифрах и прописью</w:t>
      </w:r>
    </w:p>
    <w:p w14:paraId="530A0639" w14:textId="77606FDC" w:rsidR="005B3A59" w:rsidRPr="00FD0C36" w:rsidRDefault="00702CB9" w:rsidP="001D11D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w:t>
      </w:r>
      <w:r w:rsidR="002D4EEB" w:rsidRPr="00FD0C36">
        <w:rPr>
          <w:rFonts w:ascii="GHEA Grapalat" w:eastAsiaTheme="minorHAnsi" w:hAnsi="GHEA Grapalat" w:cstheme="minorBidi"/>
          <w:sz w:val="22"/>
          <w:szCs w:val="22"/>
        </w:rPr>
        <w:t xml:space="preserve">(далее-сумма гарантии) в течение десяти </w:t>
      </w:r>
      <w:r w:rsidR="005B3A59" w:rsidRPr="00FD0C36">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w:t>
      </w:r>
      <w:r w:rsidRPr="00FD0C36">
        <w:rPr>
          <w:rFonts w:ascii="GHEA Grapalat" w:eastAsiaTheme="minorHAnsi" w:hAnsi="GHEA Grapalat" w:cstheme="minorBidi"/>
          <w:sz w:val="22"/>
          <w:szCs w:val="22"/>
        </w:rPr>
        <w:t xml:space="preserve">счетный счет </w:t>
      </w:r>
      <w:r w:rsidR="00011C5D" w:rsidRPr="00FD0C36">
        <w:rPr>
          <w:rFonts w:ascii="GHEA Grapalat" w:hAnsi="GHEA Grapalat" w:cs="Sylfaen"/>
          <w:b/>
          <w:bCs/>
          <w:sz w:val="22"/>
          <w:lang w:val="nb-NO"/>
        </w:rPr>
        <w:t>900</w:t>
      </w:r>
      <w:r w:rsidR="00C170FD">
        <w:rPr>
          <w:rFonts w:ascii="GHEA Grapalat" w:hAnsi="GHEA Grapalat" w:cs="Sylfaen"/>
          <w:b/>
          <w:bCs/>
          <w:sz w:val="22"/>
          <w:lang w:val="nb-NO"/>
        </w:rPr>
        <w:t>412002256</w:t>
      </w:r>
      <w:r w:rsidRPr="00FD0C36">
        <w:rPr>
          <w:rFonts w:ascii="GHEA Grapalat" w:hAnsi="GHEA Grapalat" w:cs="Arial"/>
          <w:b/>
          <w:sz w:val="20"/>
          <w:szCs w:val="20"/>
        </w:rPr>
        <w:t xml:space="preserve"> </w:t>
      </w:r>
      <w:r w:rsidR="005B3A59" w:rsidRPr="00FD0C36">
        <w:rPr>
          <w:rFonts w:ascii="GHEA Grapalat" w:eastAsiaTheme="minorHAnsi" w:hAnsi="GHEA Grapalat" w:cstheme="minorBidi"/>
          <w:sz w:val="22"/>
          <w:szCs w:val="22"/>
        </w:rPr>
        <w:t>бенефициара.</w:t>
      </w:r>
    </w:p>
    <w:p w14:paraId="429D965E" w14:textId="77777777" w:rsidR="005B3A59" w:rsidRPr="00FD0C36" w:rsidRDefault="005B3A59" w:rsidP="001D11DF">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FD0C36">
        <w:rPr>
          <w:rStyle w:val="Strong"/>
          <w:rFonts w:ascii="GHEA Grapalat" w:hAnsi="GHEA Grapalat"/>
          <w:sz w:val="22"/>
          <w:szCs w:val="22"/>
        </w:rPr>
        <w:t xml:space="preserve">3. </w:t>
      </w:r>
      <w:r w:rsidRPr="00FD0C36">
        <w:rPr>
          <w:rFonts w:ascii="GHEA Grapalat" w:eastAsiaTheme="minorHAnsi" w:hAnsi="GHEA Grapalat" w:cstheme="minorBidi"/>
          <w:sz w:val="22"/>
          <w:szCs w:val="22"/>
        </w:rPr>
        <w:t>Настоящая гарантия является безотзывной.</w:t>
      </w:r>
    </w:p>
    <w:p w14:paraId="329E6FF0" w14:textId="77777777" w:rsidR="005B3A59" w:rsidRPr="00FD0C36" w:rsidRDefault="005B3A59"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3391139" w14:textId="77777777" w:rsidR="005B3A59" w:rsidRPr="00FD0C36" w:rsidRDefault="005B3A59" w:rsidP="001D11DF">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5. Гарантия действует со дня вступления в силу договора N_____________________</w:t>
      </w:r>
      <w:r w:rsidR="00C30BFB" w:rsidRPr="00FD0C36">
        <w:rPr>
          <w:rFonts w:ascii="GHEA Grapalat" w:eastAsiaTheme="minorHAnsi" w:hAnsi="GHEA Grapalat" w:cstheme="minorBidi"/>
          <w:sz w:val="22"/>
          <w:szCs w:val="22"/>
        </w:rPr>
        <w:t xml:space="preserve"> </w:t>
      </w:r>
    </w:p>
    <w:p w14:paraId="3F5672AD" w14:textId="77777777" w:rsidR="005B3A59" w:rsidRPr="00FD0C36" w:rsidRDefault="005B3A59" w:rsidP="001D11DF">
      <w:pPr>
        <w:pStyle w:val="NormalWeb"/>
        <w:shd w:val="clear" w:color="auto" w:fill="FFFFFF"/>
        <w:spacing w:after="0" w:afterAutospacing="0"/>
        <w:contextualSpacing/>
        <w:jc w:val="right"/>
        <w:rPr>
          <w:rFonts w:ascii="GHEA Grapalat" w:eastAsiaTheme="minorHAnsi" w:hAnsi="GHEA Grapalat" w:cstheme="minorBidi"/>
          <w:sz w:val="20"/>
          <w:szCs w:val="22"/>
        </w:rPr>
      </w:pPr>
      <w:r w:rsidRPr="00FD0C36">
        <w:rPr>
          <w:rFonts w:eastAsiaTheme="minorHAnsi" w:cstheme="minorBidi"/>
          <w:sz w:val="20"/>
          <w:szCs w:val="22"/>
        </w:rPr>
        <w:t xml:space="preserve"> </w:t>
      </w:r>
      <w:r w:rsidRPr="00FD0C36">
        <w:rPr>
          <w:rFonts w:eastAsiaTheme="minorHAnsi" w:cstheme="minorBidi"/>
          <w:sz w:val="20"/>
          <w:szCs w:val="22"/>
          <w:lang w:val="hy-AM"/>
        </w:rPr>
        <w:t xml:space="preserve"> </w:t>
      </w:r>
      <w:r w:rsidRPr="00FD0C36">
        <w:rPr>
          <w:rFonts w:ascii="GHEA Grapalat" w:eastAsiaTheme="minorHAnsi" w:hAnsi="GHEA Grapalat" w:cstheme="minorBidi"/>
          <w:sz w:val="20"/>
          <w:szCs w:val="22"/>
        </w:rPr>
        <w:t>номер заключаемого договара</w:t>
      </w:r>
    </w:p>
    <w:p w14:paraId="727A2ED0" w14:textId="77777777" w:rsidR="00EF4569" w:rsidRPr="00FD0C36" w:rsidRDefault="007A2B76" w:rsidP="001D11DF">
      <w:pPr>
        <w:pStyle w:val="NormalWeb"/>
        <w:shd w:val="clear" w:color="auto" w:fill="FFFFFF"/>
        <w:spacing w:after="0" w:afterAutospacing="0"/>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заключенного между бенефициаром и приципалом</w:t>
      </w:r>
      <w:r w:rsidR="00AE7CCC" w:rsidRPr="00FD0C36">
        <w:rPr>
          <w:rFonts w:ascii="GHEA Grapalat" w:eastAsiaTheme="minorHAnsi" w:hAnsi="GHEA Grapalat" w:cstheme="minorBidi"/>
          <w:sz w:val="22"/>
          <w:szCs w:val="22"/>
        </w:rPr>
        <w:t xml:space="preserve"> до двадцатого рабочего дня, следующего за </w:t>
      </w:r>
      <w:r w:rsidR="005B56BF" w:rsidRPr="00FD0C36">
        <w:rPr>
          <w:rFonts w:ascii="GHEA Grapalat" w:eastAsiaTheme="minorHAnsi" w:hAnsi="GHEA Grapalat" w:cstheme="minorBidi"/>
          <w:sz w:val="22"/>
          <w:szCs w:val="22"/>
        </w:rPr>
        <w:t xml:space="preserve">последним днем </w:t>
      </w:r>
      <w:r w:rsidR="005B56BF" w:rsidRPr="00FD0C36">
        <w:rPr>
          <w:rFonts w:ascii="GHEA Grapalat" w:eastAsiaTheme="minorHAnsi" w:hAnsi="GHEA Grapalat" w:cstheme="minorBidi"/>
          <w:sz w:val="22"/>
          <w:szCs w:val="22"/>
          <w:lang w:val="hy-AM"/>
        </w:rPr>
        <w:t xml:space="preserve">полного </w:t>
      </w:r>
      <w:r w:rsidR="005B56BF" w:rsidRPr="00FD0C36">
        <w:rPr>
          <w:rFonts w:ascii="GHEA Grapalat" w:eastAsiaTheme="minorHAnsi" w:hAnsi="GHEA Grapalat" w:cstheme="minorBidi"/>
          <w:sz w:val="22"/>
          <w:szCs w:val="22"/>
        </w:rPr>
        <w:t>выполнения взятых приципалом</w:t>
      </w:r>
      <w:r w:rsidR="00B1092A" w:rsidRPr="00FD0C36">
        <w:rPr>
          <w:rFonts w:ascii="GHEA Grapalat" w:eastAsiaTheme="minorHAnsi" w:hAnsi="GHEA Grapalat" w:cstheme="minorBidi"/>
          <w:sz w:val="22"/>
          <w:szCs w:val="22"/>
        </w:rPr>
        <w:t xml:space="preserve"> </w:t>
      </w:r>
      <w:r w:rsidR="002D1535" w:rsidRPr="00FD0C36">
        <w:rPr>
          <w:rFonts w:ascii="GHEA Grapalat" w:eastAsiaTheme="minorHAnsi" w:hAnsi="GHEA Grapalat" w:cstheme="minorBidi"/>
          <w:sz w:val="22"/>
          <w:szCs w:val="22"/>
        </w:rPr>
        <w:t xml:space="preserve">на себя </w:t>
      </w:r>
      <w:r w:rsidR="005B56BF" w:rsidRPr="00FD0C36">
        <w:rPr>
          <w:rFonts w:ascii="GHEA Grapalat" w:eastAsiaTheme="minorHAnsi" w:hAnsi="GHEA Grapalat" w:cstheme="minorBidi"/>
          <w:sz w:val="22"/>
          <w:szCs w:val="22"/>
        </w:rPr>
        <w:t>обязательств, включительно.</w:t>
      </w:r>
    </w:p>
    <w:p w14:paraId="5462DBD8" w14:textId="77777777" w:rsidR="005B3A59" w:rsidRPr="00FD0C36" w:rsidRDefault="005B3A59"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6F98D817" w14:textId="77777777" w:rsidR="005B3A59" w:rsidRPr="00FD0C36" w:rsidRDefault="005B3A59" w:rsidP="001D11DF">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1) копии заключенного договора N</w:t>
      </w:r>
      <w:r w:rsidRPr="00FD0C36">
        <w:rPr>
          <w:rFonts w:ascii="GHEA Grapalat" w:eastAsiaTheme="minorHAnsi" w:hAnsi="GHEA Grapalat" w:cstheme="minorBidi"/>
          <w:sz w:val="22"/>
          <w:szCs w:val="22"/>
          <w:lang w:val="hy-AM"/>
        </w:rPr>
        <w:t xml:space="preserve"> </w:t>
      </w:r>
      <w:r w:rsidRPr="00FD0C36">
        <w:rPr>
          <w:rFonts w:ascii="GHEA Grapalat" w:eastAsiaTheme="minorHAnsi" w:hAnsi="GHEA Grapalat" w:cstheme="minorBidi"/>
          <w:sz w:val="22"/>
          <w:szCs w:val="22"/>
        </w:rPr>
        <w:t xml:space="preserve">_____________________, включая </w:t>
      </w:r>
    </w:p>
    <w:p w14:paraId="55A6D667" w14:textId="77777777" w:rsidR="005B3A59" w:rsidRPr="00FD0C36" w:rsidRDefault="005B3A59" w:rsidP="001D11DF">
      <w:pPr>
        <w:pStyle w:val="NormalWeb"/>
        <w:shd w:val="clear" w:color="auto" w:fill="FFFFFF"/>
        <w:spacing w:after="0" w:afterAutospacing="0"/>
        <w:contextualSpacing/>
        <w:jc w:val="both"/>
        <w:rPr>
          <w:rFonts w:ascii="GHEA Grapalat" w:eastAsiaTheme="minorHAnsi" w:hAnsi="GHEA Grapalat" w:cstheme="minorBidi"/>
          <w:sz w:val="20"/>
          <w:szCs w:val="22"/>
        </w:rPr>
      </w:pPr>
      <w:r w:rsidRPr="00FD0C36">
        <w:rPr>
          <w:rFonts w:eastAsiaTheme="minorHAnsi" w:cstheme="minorBidi"/>
          <w:sz w:val="20"/>
          <w:szCs w:val="22"/>
        </w:rPr>
        <w:t xml:space="preserve">                                                               </w:t>
      </w:r>
      <w:r w:rsidR="00D273E6" w:rsidRPr="00FD0C36">
        <w:rPr>
          <w:rFonts w:eastAsiaTheme="minorHAnsi" w:cstheme="minorBidi"/>
          <w:sz w:val="20"/>
          <w:szCs w:val="22"/>
        </w:rPr>
        <w:t xml:space="preserve">          </w:t>
      </w:r>
      <w:r w:rsidRPr="00FD0C36">
        <w:rPr>
          <w:rFonts w:ascii="GHEA Grapalat" w:eastAsiaTheme="minorHAnsi" w:hAnsi="GHEA Grapalat" w:cstheme="minorBidi"/>
          <w:sz w:val="20"/>
          <w:szCs w:val="22"/>
        </w:rPr>
        <w:t>номер заключаемого договара</w:t>
      </w:r>
    </w:p>
    <w:p w14:paraId="7C7C048E" w14:textId="77777777" w:rsidR="005B3A59" w:rsidRPr="00FD0C36" w:rsidRDefault="005B3A59"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копии внесенных  в него изменений, дополнительных соглашений</w:t>
      </w:r>
      <w:r w:rsidR="00EF4569" w:rsidRPr="00FD0C36">
        <w:rPr>
          <w:rFonts w:ascii="GHEA Grapalat" w:eastAsiaTheme="minorHAnsi" w:hAnsi="GHEA Grapalat" w:cstheme="minorBidi"/>
          <w:sz w:val="22"/>
          <w:szCs w:val="22"/>
        </w:rPr>
        <w:t>;</w:t>
      </w:r>
    </w:p>
    <w:p w14:paraId="3CC7C54E" w14:textId="77777777" w:rsidR="005B3A59" w:rsidRPr="00FD0C36" w:rsidRDefault="005B3A59"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00CA73D3">
        <w:fldChar w:fldCharType="begin"/>
      </w:r>
      <w:r w:rsidR="00CA73D3">
        <w:instrText xml:space="preserve"> HYPERLINK "http://www.procurement.am" </w:instrText>
      </w:r>
      <w:r w:rsidR="00CA73D3">
        <w:fldChar w:fldCharType="separate"/>
      </w:r>
      <w:r w:rsidRPr="00FD0C36">
        <w:rPr>
          <w:rStyle w:val="Hyperlink"/>
          <w:rFonts w:ascii="GHEA Grapalat" w:hAnsi="GHEA Grapalat"/>
          <w:color w:val="auto"/>
          <w:sz w:val="22"/>
          <w:szCs w:val="22"/>
          <w:lang w:val="hy-AM"/>
        </w:rPr>
        <w:t>www.procurement.am</w:t>
      </w:r>
      <w:r w:rsidR="00CA73D3">
        <w:rPr>
          <w:rStyle w:val="Hyperlink"/>
          <w:rFonts w:ascii="GHEA Grapalat" w:hAnsi="GHEA Grapalat"/>
          <w:color w:val="auto"/>
          <w:sz w:val="22"/>
          <w:szCs w:val="22"/>
          <w:lang w:val="hy-AM"/>
        </w:rPr>
        <w:fldChar w:fldCharType="end"/>
      </w:r>
      <w:r w:rsidRPr="00FD0C36">
        <w:rPr>
          <w:rFonts w:ascii="GHEA Grapalat" w:eastAsiaTheme="minorHAnsi" w:hAnsi="GHEA Grapalat" w:cstheme="minorBidi"/>
          <w:sz w:val="22"/>
          <w:szCs w:val="22"/>
        </w:rPr>
        <w:t xml:space="preserve"> .</w:t>
      </w:r>
    </w:p>
    <w:p w14:paraId="56E915C7" w14:textId="77777777" w:rsidR="005B3A59" w:rsidRPr="00FD0C36" w:rsidRDefault="005B3A59"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7.</w:t>
      </w:r>
      <w:r w:rsidRPr="00FD0C36">
        <w:rPr>
          <w:sz w:val="22"/>
          <w:szCs w:val="22"/>
        </w:rPr>
        <w:t xml:space="preserve"> </w:t>
      </w:r>
      <w:r w:rsidRPr="00FD0C36">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6F56855" w14:textId="77777777" w:rsidR="005B3A59" w:rsidRPr="00FD0C36" w:rsidRDefault="005B3A59"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8.</w:t>
      </w:r>
      <w:r w:rsidRPr="00FD0C36">
        <w:rPr>
          <w:sz w:val="22"/>
          <w:szCs w:val="22"/>
        </w:rPr>
        <w:t xml:space="preserve"> </w:t>
      </w:r>
      <w:r w:rsidRPr="00FD0C36">
        <w:rPr>
          <w:rFonts w:ascii="GHEA Grapalat" w:eastAsiaTheme="minorHAnsi" w:hAnsi="GHEA Grapalat" w:cstheme="minorBidi"/>
          <w:sz w:val="22"/>
          <w:szCs w:val="22"/>
        </w:rPr>
        <w:t>Лицо, выдающее гарантию, отклоняет требование бенефициара, если:</w:t>
      </w:r>
    </w:p>
    <w:p w14:paraId="4FB05414" w14:textId="77777777" w:rsidR="005B3A59" w:rsidRPr="00FD0C36" w:rsidRDefault="005B3A59"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3A965CE1" w14:textId="77777777" w:rsidR="005B3A59" w:rsidRPr="00FD0C36" w:rsidRDefault="005B3A59" w:rsidP="001D11D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2) требование представлено по истечении срока, установленного гарантией.</w:t>
      </w:r>
    </w:p>
    <w:p w14:paraId="357606DF" w14:textId="77777777" w:rsidR="005B3A59" w:rsidRPr="00FD0C36" w:rsidRDefault="005B3A59" w:rsidP="001D11D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BF25868" w14:textId="77777777" w:rsidR="005B3A59" w:rsidRPr="00FD0C36" w:rsidRDefault="005B3A59" w:rsidP="001D11D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6B363484" w14:textId="77777777" w:rsidR="005B3A59" w:rsidRPr="00FD0C36" w:rsidRDefault="005B3A59" w:rsidP="001D11D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989A8A3" w14:textId="77777777" w:rsidR="005B3A59" w:rsidRPr="00FD0C36" w:rsidRDefault="005B3A59" w:rsidP="001D11DF">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FD0C36">
        <w:rPr>
          <w:rFonts w:ascii="GHEA Grapalat" w:hAnsi="GHEA Grapalat"/>
          <w:sz w:val="22"/>
          <w:szCs w:val="22"/>
          <w:lang w:val="hy-AM"/>
        </w:rPr>
        <w:t>Руководитель исполнительного органа</w:t>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14:paraId="51173248" w14:textId="77777777" w:rsidR="005B3A59" w:rsidRPr="00FD0C36" w:rsidRDefault="005B3A59" w:rsidP="001D11DF">
      <w:pPr>
        <w:pStyle w:val="NormalWeb"/>
        <w:shd w:val="clear" w:color="auto" w:fill="FFFFFF"/>
        <w:spacing w:before="0" w:beforeAutospacing="0" w:after="0" w:afterAutospacing="0"/>
        <w:ind w:firstLine="375"/>
        <w:jc w:val="both"/>
        <w:rPr>
          <w:rFonts w:ascii="GHEA Grapalat" w:hAnsi="GHEA Grapalat"/>
          <w:sz w:val="22"/>
          <w:szCs w:val="22"/>
          <w:lang w:val="hy-AM"/>
        </w:rPr>
      </w:pP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14:paraId="01F0CF6C" w14:textId="77777777" w:rsidR="005B3A59" w:rsidRPr="00FD0C36" w:rsidRDefault="005B3A59" w:rsidP="001D11DF">
      <w:pPr>
        <w:pStyle w:val="NormalWeb"/>
        <w:shd w:val="clear" w:color="auto" w:fill="FFFFFF"/>
        <w:spacing w:before="0" w:beforeAutospacing="0" w:after="0" w:afterAutospacing="0"/>
        <w:rPr>
          <w:rFonts w:ascii="GHEA Grapalat" w:hAnsi="GHEA Grapalat" w:cs="Sylfaen"/>
          <w:sz w:val="22"/>
          <w:szCs w:val="22"/>
          <w:vertAlign w:val="superscript"/>
        </w:rPr>
      </w:pPr>
      <w:r w:rsidRPr="00FD0C36">
        <w:rPr>
          <w:rFonts w:ascii="GHEA Grapalat" w:hAnsi="GHEA Grapalat" w:cs="Sylfaen"/>
          <w:sz w:val="22"/>
          <w:szCs w:val="22"/>
          <w:vertAlign w:val="superscript"/>
          <w:lang w:val="hy-AM"/>
        </w:rPr>
        <w:t xml:space="preserve">                                                        </w:t>
      </w:r>
      <w:r w:rsidRPr="00FD0C36">
        <w:rPr>
          <w:rFonts w:ascii="GHEA Grapalat" w:hAnsi="GHEA Grapalat" w:cs="Sylfaen"/>
          <w:sz w:val="22"/>
          <w:szCs w:val="22"/>
          <w:vertAlign w:val="superscript"/>
        </w:rPr>
        <w:t>число, месяц, год</w:t>
      </w:r>
    </w:p>
    <w:p w14:paraId="0E521EDB" w14:textId="77777777" w:rsidR="00C00C48" w:rsidRPr="00FD0C36" w:rsidRDefault="00C00C48" w:rsidP="001D11DF">
      <w:pPr>
        <w:widowControl w:val="0"/>
        <w:jc w:val="right"/>
        <w:rPr>
          <w:rFonts w:ascii="GHEA Grapalat" w:hAnsi="GHEA Grapalat"/>
          <w:b/>
        </w:rPr>
      </w:pPr>
    </w:p>
    <w:p w14:paraId="7F766903" w14:textId="77777777" w:rsidR="000A214C" w:rsidRPr="00FD0C36" w:rsidRDefault="00C00C48" w:rsidP="00C00C48">
      <w:pPr>
        <w:jc w:val="right"/>
        <w:rPr>
          <w:rFonts w:ascii="GHEA Grapalat" w:hAnsi="GHEA Grapalat"/>
          <w:b/>
        </w:rPr>
      </w:pPr>
      <w:r w:rsidRPr="00FD0C36">
        <w:rPr>
          <w:rFonts w:ascii="GHEA Grapalat" w:hAnsi="GHEA Grapalat"/>
          <w:b/>
        </w:rPr>
        <w:br w:type="page"/>
      </w:r>
      <w:r w:rsidR="000A214C" w:rsidRPr="00FD0C36">
        <w:rPr>
          <w:rFonts w:ascii="GHEA Grapalat" w:hAnsi="GHEA Grapalat"/>
          <w:b/>
        </w:rPr>
        <w:lastRenderedPageBreak/>
        <w:t>Приложение № 5.1</w:t>
      </w:r>
    </w:p>
    <w:p w14:paraId="7CA7846F" w14:textId="3180D731" w:rsidR="000A214C" w:rsidRPr="00FD0C36" w:rsidRDefault="000A214C" w:rsidP="001D11DF">
      <w:pPr>
        <w:widowControl w:val="0"/>
        <w:jc w:val="right"/>
        <w:rPr>
          <w:rFonts w:ascii="GHEA Grapalat" w:hAnsi="GHEA Grapalat"/>
          <w:b/>
        </w:rPr>
      </w:pPr>
      <w:r w:rsidRPr="00FD0C36">
        <w:rPr>
          <w:rFonts w:ascii="GHEA Grapalat" w:hAnsi="GHEA Grapalat"/>
          <w:b/>
        </w:rPr>
        <w:t xml:space="preserve">к Приглашению на </w:t>
      </w:r>
      <w:r w:rsidR="00306A2A" w:rsidRPr="00FD0C36">
        <w:rPr>
          <w:rFonts w:ascii="GHEA Grapalat" w:hAnsi="GHEA Grapalat"/>
          <w:b/>
        </w:rPr>
        <w:t>запросе котировок</w:t>
      </w:r>
      <w:r w:rsidR="00306A2A" w:rsidRPr="00FD0C36">
        <w:rPr>
          <w:rFonts w:ascii="GHEA Grapalat" w:hAnsi="GHEA Grapalat"/>
          <w:b/>
        </w:rPr>
        <w:br/>
        <w:t xml:space="preserve">под кодом </w:t>
      </w:r>
      <w:r w:rsidR="008E114E" w:rsidRPr="00FD0C36">
        <w:rPr>
          <w:rFonts w:ascii="GHEA Grapalat" w:hAnsi="GHEA Grapalat"/>
          <w:b/>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p>
    <w:p w14:paraId="41908957" w14:textId="77777777" w:rsidR="00AF4211" w:rsidRPr="00FD0C36" w:rsidRDefault="00AF4211" w:rsidP="001D11DF">
      <w:pPr>
        <w:widowControl w:val="0"/>
        <w:jc w:val="center"/>
        <w:rPr>
          <w:rFonts w:ascii="GHEA Grapalat" w:hAnsi="GHEA Grapalat"/>
          <w:b/>
          <w:sz w:val="22"/>
          <w:szCs w:val="22"/>
        </w:rPr>
      </w:pPr>
    </w:p>
    <w:p w14:paraId="60F1A18D" w14:textId="77777777" w:rsidR="000A214C" w:rsidRPr="00FD0C36" w:rsidRDefault="000A214C" w:rsidP="001D11DF">
      <w:pPr>
        <w:widowControl w:val="0"/>
        <w:jc w:val="center"/>
        <w:rPr>
          <w:rFonts w:ascii="GHEA Grapalat" w:hAnsi="GHEA Grapalat" w:cs="GHEA Grapalat"/>
          <w:b/>
          <w:sz w:val="22"/>
          <w:szCs w:val="22"/>
        </w:rPr>
      </w:pPr>
      <w:r w:rsidRPr="00FD0C36">
        <w:rPr>
          <w:rFonts w:ascii="GHEA Grapalat" w:hAnsi="GHEA Grapalat"/>
          <w:b/>
          <w:sz w:val="22"/>
          <w:szCs w:val="22"/>
        </w:rPr>
        <w:t xml:space="preserve">СОГЛАШЕНИЕ О НЕУСТОЙКЕ </w:t>
      </w:r>
    </w:p>
    <w:p w14:paraId="30CF7AFC" w14:textId="77777777" w:rsidR="000A214C" w:rsidRPr="00FD0C36" w:rsidRDefault="000A214C" w:rsidP="001D11DF">
      <w:pPr>
        <w:widowControl w:val="0"/>
        <w:jc w:val="center"/>
        <w:rPr>
          <w:rFonts w:ascii="GHEA Grapalat" w:hAnsi="GHEA Grapalat" w:cs="GHEA Grapalat"/>
          <w:b/>
          <w:sz w:val="22"/>
          <w:szCs w:val="22"/>
        </w:rPr>
      </w:pPr>
      <w:r w:rsidRPr="00FD0C36">
        <w:rPr>
          <w:rFonts w:ascii="GHEA Grapalat" w:hAnsi="GHEA Grapalat"/>
          <w:b/>
          <w:sz w:val="22"/>
          <w:szCs w:val="22"/>
        </w:rPr>
        <w:t>(обеспечение договора)</w:t>
      </w:r>
    </w:p>
    <w:tbl>
      <w:tblPr>
        <w:tblW w:w="0" w:type="auto"/>
        <w:tblLook w:val="04A0" w:firstRow="1" w:lastRow="0" w:firstColumn="1" w:lastColumn="0" w:noHBand="0" w:noVBand="1"/>
      </w:tblPr>
      <w:tblGrid>
        <w:gridCol w:w="4786"/>
        <w:gridCol w:w="4500"/>
      </w:tblGrid>
      <w:tr w:rsidR="00FF3DE9" w:rsidRPr="00FD0C36" w14:paraId="15D74BD3" w14:textId="77777777" w:rsidTr="003D2146">
        <w:tc>
          <w:tcPr>
            <w:tcW w:w="4786" w:type="dxa"/>
          </w:tcPr>
          <w:p w14:paraId="22ADEA71" w14:textId="2FF0B93D" w:rsidR="000A214C" w:rsidRPr="00C170FD" w:rsidRDefault="00306A2A" w:rsidP="001D11DF">
            <w:pPr>
              <w:widowControl w:val="0"/>
              <w:rPr>
                <w:rFonts w:ascii="Calibri" w:hAnsi="Calibri" w:cs="Calibri"/>
                <w:b/>
                <w:sz w:val="22"/>
                <w:szCs w:val="22"/>
                <w:lang w:val="en-US"/>
              </w:rPr>
            </w:pPr>
            <w:r w:rsidRPr="00FD0C36">
              <w:rPr>
                <w:rFonts w:ascii="GHEA Grapalat" w:hAnsi="GHEA Grapalat"/>
                <w:sz w:val="22"/>
                <w:szCs w:val="22"/>
              </w:rPr>
              <w:t>м.</w:t>
            </w:r>
            <w:r w:rsidR="00C170FD">
              <w:rPr>
                <w:rFonts w:ascii="Calibri" w:hAnsi="Calibri" w:cs="Calibri"/>
                <w:sz w:val="22"/>
                <w:szCs w:val="22"/>
              </w:rPr>
              <w:t>А</w:t>
            </w:r>
            <w:proofErr w:type="spellStart"/>
            <w:r w:rsidR="00C170FD">
              <w:rPr>
                <w:rFonts w:ascii="Calibri" w:hAnsi="Calibri" w:cs="Calibri"/>
                <w:sz w:val="22"/>
                <w:szCs w:val="22"/>
                <w:lang w:val="en-US"/>
              </w:rPr>
              <w:t>йгезард</w:t>
            </w:r>
            <w:proofErr w:type="spellEnd"/>
          </w:p>
        </w:tc>
        <w:tc>
          <w:tcPr>
            <w:tcW w:w="4500" w:type="dxa"/>
          </w:tcPr>
          <w:p w14:paraId="0507C32D" w14:textId="77777777" w:rsidR="000A214C" w:rsidRPr="00FD0C36" w:rsidRDefault="000A214C" w:rsidP="001D11DF">
            <w:pPr>
              <w:widowControl w:val="0"/>
              <w:jc w:val="right"/>
              <w:rPr>
                <w:rFonts w:ascii="GHEA Grapalat" w:hAnsi="GHEA Grapalat" w:cs="GHEA Grapalat"/>
                <w:b/>
                <w:sz w:val="22"/>
                <w:szCs w:val="22"/>
              </w:rPr>
            </w:pPr>
            <w:r w:rsidRPr="00FD0C36">
              <w:rPr>
                <w:rFonts w:ascii="GHEA Grapalat" w:hAnsi="GHEA Grapalat"/>
                <w:sz w:val="22"/>
                <w:szCs w:val="22"/>
              </w:rPr>
              <w:t>"</w:t>
            </w:r>
            <w:r w:rsidRPr="00FD0C36">
              <w:rPr>
                <w:rFonts w:ascii="GHEA Grapalat" w:hAnsi="GHEA Grapalat"/>
                <w:sz w:val="22"/>
                <w:szCs w:val="22"/>
              </w:rPr>
              <w:tab/>
              <w:t xml:space="preserve">" </w:t>
            </w:r>
            <w:r w:rsidRPr="00FD0C36">
              <w:rPr>
                <w:rFonts w:ascii="GHEA Grapalat" w:hAnsi="GHEA Grapalat"/>
                <w:sz w:val="22"/>
                <w:szCs w:val="22"/>
              </w:rPr>
              <w:tab/>
              <w:t>20</w:t>
            </w:r>
            <w:r w:rsidRPr="00FD0C36">
              <w:rPr>
                <w:rFonts w:ascii="GHEA Grapalat" w:hAnsi="GHEA Grapalat"/>
                <w:sz w:val="22"/>
                <w:szCs w:val="22"/>
              </w:rPr>
              <w:tab/>
              <w:t>г.</w:t>
            </w:r>
            <w:r w:rsidRPr="00FD0C36">
              <w:rPr>
                <w:rStyle w:val="FootnoteReference"/>
                <w:rFonts w:ascii="GHEA Grapalat" w:hAnsi="GHEA Grapalat"/>
                <w:sz w:val="22"/>
                <w:szCs w:val="22"/>
              </w:rPr>
              <w:footnoteReference w:customMarkFollows="1" w:id="7"/>
              <w:t>**</w:t>
            </w:r>
          </w:p>
        </w:tc>
      </w:tr>
    </w:tbl>
    <w:p w14:paraId="7F849326" w14:textId="77777777" w:rsidR="000A214C" w:rsidRPr="00FD0C36" w:rsidRDefault="000A214C" w:rsidP="001D11DF">
      <w:pPr>
        <w:widowControl w:val="0"/>
        <w:rPr>
          <w:rFonts w:ascii="GHEA Grapalat" w:hAnsi="GHEA Grapalat" w:cs="GHEA Grapalat"/>
          <w:b/>
          <w:sz w:val="22"/>
          <w:szCs w:val="22"/>
        </w:rPr>
      </w:pPr>
    </w:p>
    <w:p w14:paraId="1C0E0D2C" w14:textId="77777777" w:rsidR="000A214C" w:rsidRPr="00FD0C36" w:rsidRDefault="000A214C" w:rsidP="001D11DF">
      <w:pPr>
        <w:widowControl w:val="0"/>
        <w:jc w:val="both"/>
        <w:rPr>
          <w:rFonts w:ascii="GHEA Grapalat" w:hAnsi="GHEA Grapalat" w:cs="GHEA Grapalat"/>
          <w:sz w:val="22"/>
          <w:szCs w:val="22"/>
          <w:u w:val="single"/>
          <w:vertAlign w:val="subscript"/>
        </w:rPr>
      </w:pPr>
      <w:r w:rsidRPr="00FD0C36">
        <w:rPr>
          <w:rFonts w:ascii="GHEA Grapalat" w:hAnsi="GHEA Grapalat"/>
          <w:sz w:val="22"/>
          <w:szCs w:val="22"/>
        </w:rPr>
        <w:t>_______________________________________________, в лице директора Компании,</w:t>
      </w:r>
    </w:p>
    <w:p w14:paraId="621C07E8" w14:textId="77777777" w:rsidR="000A214C" w:rsidRPr="00FD0C36" w:rsidRDefault="000A214C" w:rsidP="001D11DF">
      <w:pPr>
        <w:widowControl w:val="0"/>
        <w:ind w:left="1843"/>
        <w:jc w:val="both"/>
        <w:rPr>
          <w:rFonts w:ascii="GHEA Grapalat" w:hAnsi="GHEA Grapalat"/>
          <w:sz w:val="22"/>
          <w:szCs w:val="22"/>
          <w:vertAlign w:val="superscript"/>
        </w:rPr>
      </w:pPr>
      <w:r w:rsidRPr="00FD0C36">
        <w:rPr>
          <w:rFonts w:ascii="GHEA Grapalat" w:hAnsi="GHEA Grapalat"/>
          <w:sz w:val="22"/>
          <w:szCs w:val="22"/>
          <w:vertAlign w:val="superscript"/>
        </w:rPr>
        <w:t>наименование Компании</w:t>
      </w:r>
    </w:p>
    <w:p w14:paraId="68682E97" w14:textId="77777777" w:rsidR="000A214C" w:rsidRPr="00FD0C36" w:rsidRDefault="000A214C" w:rsidP="001D11DF">
      <w:pPr>
        <w:widowControl w:val="0"/>
        <w:jc w:val="both"/>
        <w:rPr>
          <w:rFonts w:ascii="GHEA Grapalat" w:hAnsi="GHEA Grapalat"/>
          <w:sz w:val="22"/>
          <w:szCs w:val="22"/>
          <w:lang w:val="en-US"/>
        </w:rPr>
      </w:pPr>
      <w:r w:rsidRPr="00FD0C36">
        <w:rPr>
          <w:rFonts w:ascii="GHEA Grapalat" w:hAnsi="GHEA Grapalat"/>
          <w:sz w:val="22"/>
          <w:szCs w:val="22"/>
        </w:rPr>
        <w:t>______________</w:t>
      </w:r>
      <w:r w:rsidRPr="00FD0C36">
        <w:rPr>
          <w:rFonts w:ascii="GHEA Grapalat" w:hAnsi="GHEA Grapalat"/>
          <w:sz w:val="22"/>
          <w:szCs w:val="22"/>
          <w:lang w:val="en-US"/>
        </w:rPr>
        <w:t>___________________________________________________________</w:t>
      </w:r>
    </w:p>
    <w:p w14:paraId="7FD0327D" w14:textId="77777777" w:rsidR="000A214C" w:rsidRPr="00FD0C36" w:rsidRDefault="000A214C" w:rsidP="001D11DF">
      <w:pPr>
        <w:widowControl w:val="0"/>
        <w:jc w:val="center"/>
        <w:rPr>
          <w:rFonts w:ascii="GHEA Grapalat" w:hAnsi="GHEA Grapalat"/>
          <w:sz w:val="22"/>
          <w:szCs w:val="22"/>
          <w:vertAlign w:val="superscript"/>
        </w:rPr>
      </w:pPr>
      <w:r w:rsidRPr="00FD0C36">
        <w:rPr>
          <w:rFonts w:ascii="GHEA Grapalat" w:hAnsi="GHEA Grapalat"/>
          <w:sz w:val="22"/>
          <w:szCs w:val="22"/>
          <w:vertAlign w:val="superscript"/>
        </w:rPr>
        <w:t>имя, фамилия, паспортные данные директора компании</w:t>
      </w:r>
    </w:p>
    <w:p w14:paraId="712DEB3B" w14:textId="77777777" w:rsidR="000A214C" w:rsidRPr="00FD0C36" w:rsidRDefault="000A214C" w:rsidP="001D11DF">
      <w:pPr>
        <w:widowControl w:val="0"/>
        <w:jc w:val="both"/>
        <w:rPr>
          <w:rFonts w:ascii="GHEA Grapalat" w:hAnsi="GHEA Grapalat" w:cs="GHEA Grapalat"/>
          <w:sz w:val="22"/>
          <w:szCs w:val="22"/>
        </w:rPr>
      </w:pPr>
      <w:r w:rsidRPr="00FD0C36">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9A62029" w14:textId="77777777" w:rsidR="000A214C" w:rsidRPr="00FD0C36" w:rsidRDefault="000A214C" w:rsidP="001D11DF">
      <w:pPr>
        <w:widowControl w:val="0"/>
        <w:jc w:val="center"/>
        <w:rPr>
          <w:rFonts w:ascii="GHEA Grapalat" w:hAnsi="GHEA Grapalat" w:cs="GHEA Grapalat"/>
          <w:b/>
          <w:bCs/>
          <w:sz w:val="22"/>
          <w:szCs w:val="22"/>
        </w:rPr>
      </w:pPr>
      <w:r w:rsidRPr="00FD0C36">
        <w:rPr>
          <w:rFonts w:ascii="GHEA Grapalat" w:hAnsi="GHEA Grapalat"/>
          <w:b/>
          <w:sz w:val="22"/>
          <w:szCs w:val="22"/>
        </w:rPr>
        <w:t>1. Предмет соглашения</w:t>
      </w:r>
    </w:p>
    <w:p w14:paraId="452C83C2" w14:textId="77777777" w:rsidR="000A214C" w:rsidRPr="00FD0C36" w:rsidRDefault="000A214C" w:rsidP="001D11DF">
      <w:pPr>
        <w:widowControl w:val="0"/>
        <w:tabs>
          <w:tab w:val="left" w:pos="567"/>
        </w:tabs>
        <w:jc w:val="both"/>
        <w:rPr>
          <w:rFonts w:ascii="GHEA Grapalat" w:hAnsi="GHEA Grapalat" w:cs="GHEA Grapalat"/>
          <w:spacing w:val="-6"/>
          <w:sz w:val="22"/>
          <w:szCs w:val="22"/>
        </w:rPr>
      </w:pPr>
      <w:r w:rsidRPr="00FD0C36">
        <w:rPr>
          <w:rFonts w:ascii="GHEA Grapalat" w:hAnsi="GHEA Grapalat"/>
          <w:sz w:val="22"/>
          <w:szCs w:val="22"/>
        </w:rPr>
        <w:t>1</w:t>
      </w:r>
      <w:r w:rsidRPr="00FD0C36">
        <w:rPr>
          <w:rFonts w:ascii="GHEA Grapalat" w:hAnsi="GHEA Grapalat"/>
          <w:spacing w:val="-6"/>
          <w:sz w:val="22"/>
          <w:szCs w:val="22"/>
        </w:rPr>
        <w:t>.1.</w:t>
      </w:r>
      <w:r w:rsidRPr="00FD0C36">
        <w:rPr>
          <w:rFonts w:ascii="GHEA Grapalat" w:hAnsi="GHEA Grapalat"/>
          <w:spacing w:val="-6"/>
          <w:sz w:val="22"/>
          <w:szCs w:val="22"/>
        </w:rPr>
        <w:tab/>
        <w:t xml:space="preserve">Компания участвует в организованной ___________________ *(далее — Заказчик) </w:t>
      </w:r>
    </w:p>
    <w:p w14:paraId="57C79286" w14:textId="77777777" w:rsidR="000A214C" w:rsidRPr="00FD0C36" w:rsidRDefault="000A214C" w:rsidP="001D11DF">
      <w:pPr>
        <w:widowControl w:val="0"/>
        <w:tabs>
          <w:tab w:val="left" w:pos="284"/>
        </w:tabs>
        <w:ind w:left="5245"/>
        <w:jc w:val="both"/>
        <w:rPr>
          <w:rFonts w:ascii="GHEA Grapalat" w:hAnsi="GHEA Grapalat" w:cs="GHEA Grapalat"/>
          <w:sz w:val="22"/>
          <w:szCs w:val="22"/>
        </w:rPr>
      </w:pPr>
      <w:r w:rsidRPr="00FD0C36">
        <w:rPr>
          <w:rFonts w:ascii="GHEA Grapalat" w:hAnsi="GHEA Grapalat"/>
          <w:sz w:val="22"/>
          <w:szCs w:val="22"/>
          <w:vertAlign w:val="superscript"/>
        </w:rPr>
        <w:t>наименование заказчика</w:t>
      </w:r>
    </w:p>
    <w:p w14:paraId="1E4D11D9" w14:textId="77777777" w:rsidR="000A214C" w:rsidRPr="00FD0C36" w:rsidRDefault="000A214C" w:rsidP="001D11DF">
      <w:pPr>
        <w:widowControl w:val="0"/>
        <w:jc w:val="both"/>
        <w:rPr>
          <w:rFonts w:ascii="GHEA Grapalat" w:hAnsi="GHEA Grapalat" w:cs="GHEA Grapalat"/>
          <w:sz w:val="22"/>
          <w:szCs w:val="22"/>
        </w:rPr>
      </w:pPr>
      <w:r w:rsidRPr="00FD0C36">
        <w:rPr>
          <w:rFonts w:ascii="GHEA Grapalat" w:hAnsi="GHEA Grapalat"/>
          <w:sz w:val="22"/>
          <w:szCs w:val="22"/>
        </w:rPr>
        <w:t>процедуре закупок под кодом ____________________________________________ *.</w:t>
      </w:r>
    </w:p>
    <w:p w14:paraId="0DB26C48" w14:textId="77777777" w:rsidR="000A214C" w:rsidRPr="00FD0C36" w:rsidRDefault="000A214C" w:rsidP="001D11DF">
      <w:pPr>
        <w:widowControl w:val="0"/>
        <w:ind w:left="5245"/>
        <w:jc w:val="both"/>
        <w:rPr>
          <w:rFonts w:ascii="GHEA Grapalat" w:hAnsi="GHEA Grapalat" w:cs="GHEA Grapalat"/>
          <w:sz w:val="22"/>
          <w:szCs w:val="22"/>
        </w:rPr>
      </w:pPr>
      <w:r w:rsidRPr="00FD0C36">
        <w:rPr>
          <w:rFonts w:ascii="GHEA Grapalat" w:hAnsi="GHEA Grapalat"/>
          <w:sz w:val="22"/>
          <w:szCs w:val="22"/>
          <w:vertAlign w:val="superscript"/>
        </w:rPr>
        <w:t>код процедуры</w:t>
      </w:r>
    </w:p>
    <w:p w14:paraId="10F0AD59" w14:textId="77777777"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1.2.</w:t>
      </w:r>
      <w:r w:rsidRPr="00FD0C36">
        <w:rPr>
          <w:rFonts w:ascii="GHEA Grapalat" w:hAnsi="GHEA Grapalat"/>
          <w:sz w:val="22"/>
          <w:szCs w:val="22"/>
        </w:rPr>
        <w:tab/>
        <w:t>В качестве обеспечения исполнения договора, заключаемого в</w:t>
      </w:r>
      <w:r w:rsidRPr="00FD0C36">
        <w:rPr>
          <w:rFonts w:ascii="Courier New" w:hAnsi="Courier New" w:cs="Courier New"/>
          <w:sz w:val="22"/>
          <w:szCs w:val="22"/>
          <w:lang w:val="en-US"/>
        </w:rPr>
        <w:t> </w:t>
      </w:r>
      <w:r w:rsidRPr="00FD0C36">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C36E2BB" w14:textId="77777777"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1.3.</w:t>
      </w:r>
      <w:r w:rsidRPr="00FD0C36">
        <w:rPr>
          <w:rFonts w:ascii="GHEA Grapalat" w:hAnsi="GHEA Grapalat"/>
          <w:sz w:val="22"/>
          <w:szCs w:val="22"/>
        </w:rPr>
        <w:tab/>
        <w:t>Подписав платежное требование (далее — Требование), прилагаемое к</w:t>
      </w:r>
      <w:r w:rsidRPr="00FD0C36">
        <w:rPr>
          <w:sz w:val="22"/>
          <w:szCs w:val="22"/>
          <w:lang w:val="en-US"/>
        </w:rPr>
        <w:t> </w:t>
      </w:r>
      <w:r w:rsidRPr="00FD0C36">
        <w:rPr>
          <w:rFonts w:ascii="GHEA Grapalat" w:hAnsi="GHEA Grapalat"/>
          <w:sz w:val="22"/>
          <w:szCs w:val="22"/>
        </w:rPr>
        <w:t xml:space="preserve">настоящему Соглашению о неустойке, Компания безотзывно соглашается, что: </w:t>
      </w:r>
    </w:p>
    <w:p w14:paraId="60A51100" w14:textId="77777777"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а)</w:t>
      </w:r>
      <w:r w:rsidRPr="00FD0C36">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78A0A96" w14:textId="77777777"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б)</w:t>
      </w:r>
      <w:r w:rsidRPr="00FD0C36">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5C4F150" w14:textId="77777777"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в)</w:t>
      </w:r>
      <w:r w:rsidRPr="00FD0C36">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F6A5538" w14:textId="77777777"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г)</w:t>
      </w:r>
      <w:r w:rsidRPr="00FD0C36">
        <w:rPr>
          <w:rFonts w:ascii="GHEA Grapalat" w:hAnsi="GHEA Grapalat"/>
          <w:sz w:val="22"/>
          <w:szCs w:val="22"/>
        </w:rPr>
        <w:tab/>
        <w:t>Компания подтверждает, что акцептовала Требование в полном размере суммы неустойки.</w:t>
      </w:r>
    </w:p>
    <w:p w14:paraId="1D53FFF1" w14:textId="77777777"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д)</w:t>
      </w:r>
      <w:r w:rsidRPr="00FD0C36">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A8E75AD" w14:textId="77777777"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1.5.</w:t>
      </w:r>
      <w:r w:rsidRPr="00FD0C36">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D0C36">
        <w:rPr>
          <w:rFonts w:ascii="Courier New" w:hAnsi="Courier New" w:cs="Courier New"/>
          <w:sz w:val="22"/>
          <w:szCs w:val="22"/>
          <w:lang w:val="en-US"/>
        </w:rPr>
        <w:t> </w:t>
      </w:r>
      <w:r w:rsidRPr="00FD0C36">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6453F60" w14:textId="77777777"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1.6.</w:t>
      </w:r>
      <w:r w:rsidRPr="00FD0C36">
        <w:rPr>
          <w:rFonts w:ascii="GHEA Grapalat" w:hAnsi="GHEA Grapalat"/>
          <w:sz w:val="22"/>
          <w:szCs w:val="22"/>
        </w:rPr>
        <w:tab/>
        <w:t>Заказчик может представить в Банк-плательщик иные дополнительные документы.</w:t>
      </w:r>
    </w:p>
    <w:p w14:paraId="299CEAF7" w14:textId="77777777"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1.7. Банк не несет какой-либо ответственности за риски (понесенные</w:t>
      </w:r>
      <w:r w:rsidRPr="00FD0C36">
        <w:rPr>
          <w:rFonts w:ascii="Courier New" w:hAnsi="Courier New" w:cs="Courier New"/>
          <w:sz w:val="22"/>
          <w:szCs w:val="22"/>
          <w:lang w:val="en-US"/>
        </w:rPr>
        <w:t> </w:t>
      </w:r>
      <w:r w:rsidRPr="00FD0C36">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D0C36">
        <w:rPr>
          <w:rFonts w:ascii="Courier New" w:hAnsi="Courier New" w:cs="Courier New"/>
          <w:sz w:val="22"/>
          <w:szCs w:val="22"/>
          <w:lang w:val="en-US"/>
        </w:rPr>
        <w:t> </w:t>
      </w:r>
      <w:r w:rsidRPr="00FD0C36">
        <w:rPr>
          <w:rFonts w:ascii="GHEA Grapalat" w:hAnsi="GHEA Grapalat"/>
          <w:sz w:val="22"/>
          <w:szCs w:val="22"/>
        </w:rPr>
        <w:t>Требовании. Банк не обязан проверять факты нарушения Компанией условий договора.</w:t>
      </w:r>
    </w:p>
    <w:p w14:paraId="03EEDC34" w14:textId="77777777" w:rsidR="000A214C" w:rsidRPr="00FD0C36" w:rsidRDefault="000A214C"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1.8.</w:t>
      </w:r>
      <w:r w:rsidRPr="00FD0C36">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D825B87" w14:textId="77777777" w:rsidR="00C00C48" w:rsidRPr="00FD0C36" w:rsidRDefault="00C00C48" w:rsidP="001D11DF">
      <w:pPr>
        <w:widowControl w:val="0"/>
        <w:tabs>
          <w:tab w:val="left" w:pos="1134"/>
        </w:tabs>
        <w:ind w:firstLine="567"/>
        <w:jc w:val="both"/>
        <w:rPr>
          <w:rFonts w:ascii="GHEA Grapalat" w:hAnsi="GHEA Grapalat" w:cs="GHEA Grapalat"/>
          <w:sz w:val="22"/>
          <w:szCs w:val="22"/>
        </w:rPr>
      </w:pPr>
    </w:p>
    <w:p w14:paraId="0CFE436E" w14:textId="77777777"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1.9.</w:t>
      </w:r>
      <w:r w:rsidRPr="00FD0C36">
        <w:rPr>
          <w:rFonts w:ascii="GHEA Grapalat" w:hAnsi="GHEA Grapalat"/>
          <w:sz w:val="22"/>
          <w:szCs w:val="22"/>
        </w:rPr>
        <w:tab/>
        <w:t>В случае если в течение десяти рабочих дней после представления в</w:t>
      </w:r>
      <w:r w:rsidRPr="00FD0C36">
        <w:rPr>
          <w:rFonts w:ascii="Courier New" w:hAnsi="Courier New" w:cs="Courier New"/>
          <w:sz w:val="22"/>
          <w:szCs w:val="22"/>
          <w:lang w:val="en-US"/>
        </w:rPr>
        <w:t> </w:t>
      </w:r>
      <w:r w:rsidRPr="00FD0C36">
        <w:rPr>
          <w:rFonts w:ascii="GHEA Grapalat" w:hAnsi="GHEA Grapalat"/>
          <w:sz w:val="22"/>
          <w:szCs w:val="22"/>
        </w:rPr>
        <w:t>Банк настоящего Соглашения и прилагаемого Требования по независящим от</w:t>
      </w:r>
      <w:r w:rsidRPr="00FD0C36">
        <w:rPr>
          <w:rFonts w:ascii="Courier New" w:hAnsi="Courier New" w:cs="Courier New"/>
          <w:sz w:val="22"/>
          <w:szCs w:val="22"/>
          <w:lang w:val="en-US"/>
        </w:rPr>
        <w:t> </w:t>
      </w:r>
      <w:r w:rsidRPr="00FD0C36">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0C36">
        <w:rPr>
          <w:rFonts w:ascii="Courier New" w:hAnsi="Courier New" w:cs="Courier New"/>
          <w:sz w:val="22"/>
          <w:szCs w:val="22"/>
          <w:lang w:val="en-US"/>
        </w:rPr>
        <w:t> </w:t>
      </w:r>
      <w:r w:rsidRPr="00FD0C36">
        <w:rPr>
          <w:rFonts w:ascii="GHEA Grapalat" w:hAnsi="GHEA Grapalat"/>
          <w:sz w:val="22"/>
          <w:szCs w:val="22"/>
        </w:rPr>
        <w:t>неуплатой.</w:t>
      </w:r>
    </w:p>
    <w:p w14:paraId="116D9055" w14:textId="77777777" w:rsidR="000A214C" w:rsidRPr="00FD0C36" w:rsidRDefault="000A214C" w:rsidP="001D11DF">
      <w:pPr>
        <w:widowControl w:val="0"/>
        <w:jc w:val="center"/>
        <w:rPr>
          <w:rFonts w:ascii="GHEA Grapalat" w:hAnsi="GHEA Grapalat" w:cs="GHEA Grapalat"/>
          <w:b/>
          <w:bCs/>
          <w:sz w:val="22"/>
          <w:szCs w:val="22"/>
        </w:rPr>
      </w:pPr>
      <w:r w:rsidRPr="00FD0C36">
        <w:rPr>
          <w:rFonts w:ascii="GHEA Grapalat" w:hAnsi="GHEA Grapalat"/>
          <w:b/>
          <w:sz w:val="22"/>
          <w:szCs w:val="22"/>
        </w:rPr>
        <w:t>2. Иные условия</w:t>
      </w:r>
    </w:p>
    <w:p w14:paraId="3346B74A" w14:textId="77777777" w:rsidR="000A214C" w:rsidRPr="00FD0C36" w:rsidRDefault="000A214C"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2.1.</w:t>
      </w:r>
      <w:r w:rsidRPr="00FD0C36">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w:t>
      </w:r>
      <w:r w:rsidR="006672BA" w:rsidRPr="00FD0C36">
        <w:rPr>
          <w:rFonts w:ascii="GHEA Grapalat" w:hAnsi="GHEA Grapalat"/>
          <w:sz w:val="22"/>
          <w:szCs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AF26461" w14:textId="77777777" w:rsidR="00F331AD" w:rsidRPr="00FD0C36" w:rsidRDefault="000A214C"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2.2.</w:t>
      </w:r>
      <w:r w:rsidRPr="00FD0C36">
        <w:rPr>
          <w:rFonts w:ascii="GHEA Grapalat" w:hAnsi="GHEA Grapalat"/>
          <w:sz w:val="22"/>
          <w:szCs w:val="22"/>
        </w:rPr>
        <w:tab/>
        <w:t xml:space="preserve">Представив настоящее Соглашение и прилагаемое Требование в Банк-плательщик: </w:t>
      </w:r>
    </w:p>
    <w:p w14:paraId="0001B68F" w14:textId="77777777" w:rsidR="00F331AD" w:rsidRPr="00FD0C36" w:rsidRDefault="00F331AD"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2.2.1.</w:t>
      </w:r>
      <w:r w:rsidRPr="00FD0C36">
        <w:rPr>
          <w:rFonts w:ascii="GHEA Grapalat" w:hAnsi="GHEA Grapalat"/>
          <w:sz w:val="22"/>
          <w:szCs w:val="22"/>
        </w:rPr>
        <w:tab/>
        <w:t>Заказчик подтверждает, что Компания допустила нарушение договорных обязательств, а</w:t>
      </w:r>
    </w:p>
    <w:p w14:paraId="5CC52CD7" w14:textId="77777777" w:rsidR="00F331AD" w:rsidRPr="00FD0C36" w:rsidDel="00A13215" w:rsidRDefault="00F331AD"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2.2.2.</w:t>
      </w:r>
      <w:r w:rsidRPr="00FD0C36">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3562A59" w14:textId="77777777" w:rsidR="00F331AD" w:rsidRPr="00FD0C36" w:rsidRDefault="00F331AD"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2.3.</w:t>
      </w:r>
      <w:r w:rsidRPr="00FD0C36">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34B6E" w14:textId="77777777" w:rsidR="000A214C" w:rsidRPr="00FD0C36" w:rsidRDefault="000A214C" w:rsidP="001D11DF">
      <w:pPr>
        <w:widowControl w:val="0"/>
        <w:ind w:firstLine="567"/>
        <w:jc w:val="center"/>
        <w:rPr>
          <w:rFonts w:ascii="GHEA Grapalat" w:hAnsi="GHEA Grapalat"/>
          <w:b/>
          <w:sz w:val="22"/>
          <w:szCs w:val="22"/>
        </w:rPr>
      </w:pPr>
      <w:r w:rsidRPr="00FD0C36">
        <w:rPr>
          <w:rFonts w:ascii="GHEA Grapalat" w:hAnsi="GHEA Grapalat"/>
          <w:b/>
          <w:sz w:val="22"/>
          <w:szCs w:val="22"/>
        </w:rPr>
        <w:t>3. Адрес, банковские реквизиты Компании</w:t>
      </w:r>
    </w:p>
    <w:p w14:paraId="7291B684" w14:textId="77777777"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14:paraId="5B13D405" w14:textId="77777777" w:rsidR="000A214C" w:rsidRPr="00FD0C36" w:rsidRDefault="000A214C"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наименование компании</w:t>
      </w:r>
    </w:p>
    <w:p w14:paraId="22B9BD94" w14:textId="77777777"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14:paraId="4AAA909C" w14:textId="77777777" w:rsidR="000A214C" w:rsidRPr="00FD0C36" w:rsidRDefault="000A214C"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адрес компании</w:t>
      </w:r>
    </w:p>
    <w:p w14:paraId="0C7A9335" w14:textId="77777777"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14:paraId="556E0642" w14:textId="77777777" w:rsidR="000A214C" w:rsidRPr="00FD0C36" w:rsidRDefault="000A214C"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наименование обслуживающего компанию банка</w:t>
      </w:r>
    </w:p>
    <w:p w14:paraId="78F3000B" w14:textId="77777777"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14:paraId="1D559FAF" w14:textId="77777777" w:rsidR="000A214C" w:rsidRPr="00FD0C36" w:rsidRDefault="000A214C"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номер банковского счета компании</w:t>
      </w:r>
    </w:p>
    <w:p w14:paraId="78DBAF73" w14:textId="77777777"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14:paraId="1EE6B56E" w14:textId="77777777" w:rsidR="000A214C" w:rsidRPr="00FD0C36" w:rsidRDefault="000A214C"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учетный номер налогоплательщика компании</w:t>
      </w:r>
    </w:p>
    <w:p w14:paraId="13CB111C" w14:textId="77777777"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14:paraId="705C11F8" w14:textId="77777777" w:rsidR="000A214C" w:rsidRPr="00FD0C36" w:rsidRDefault="000A214C" w:rsidP="001D11DF">
      <w:pPr>
        <w:widowControl w:val="0"/>
        <w:ind w:right="4250"/>
        <w:jc w:val="center"/>
        <w:rPr>
          <w:rFonts w:ascii="GHEA Grapalat" w:hAnsi="GHEA Grapalat"/>
          <w:sz w:val="22"/>
          <w:szCs w:val="22"/>
        </w:rPr>
      </w:pPr>
      <w:r w:rsidRPr="00FD0C36">
        <w:rPr>
          <w:rFonts w:ascii="GHEA Grapalat" w:hAnsi="GHEA Grapalat"/>
          <w:sz w:val="22"/>
          <w:szCs w:val="22"/>
          <w:vertAlign w:val="superscript"/>
        </w:rPr>
        <w:t>имя, фамилия и подпись директора компании</w:t>
      </w:r>
    </w:p>
    <w:p w14:paraId="172A5D25" w14:textId="77777777" w:rsidR="000A214C" w:rsidRPr="00FD0C36" w:rsidRDefault="00632AC2" w:rsidP="001D11DF">
      <w:pPr>
        <w:widowControl w:val="0"/>
        <w:rPr>
          <w:rFonts w:ascii="GHEA Grapalat" w:hAnsi="GHEA Grapalat"/>
          <w:sz w:val="22"/>
          <w:szCs w:val="22"/>
        </w:rPr>
      </w:pPr>
      <w:r w:rsidRPr="00FD0C36">
        <w:rPr>
          <w:rFonts w:ascii="GHEA Grapalat" w:hAnsi="GHEA Grapalat"/>
          <w:sz w:val="22"/>
          <w:szCs w:val="22"/>
        </w:rPr>
        <w:t xml:space="preserve">День/месяц/год                                                                                    </w:t>
      </w:r>
      <w:r w:rsidR="000A214C" w:rsidRPr="00FD0C36">
        <w:rPr>
          <w:rFonts w:ascii="GHEA Grapalat" w:hAnsi="GHEA Grapalat"/>
          <w:sz w:val="22"/>
          <w:szCs w:val="22"/>
        </w:rPr>
        <w:t>М. П.</w:t>
      </w:r>
    </w:p>
    <w:tbl>
      <w:tblPr>
        <w:tblpPr w:leftFromText="180" w:rightFromText="180" w:vertAnchor="page" w:horzAnchor="margin" w:tblpXSpec="center" w:tblpY="1754"/>
        <w:tblW w:w="10456" w:type="dxa"/>
        <w:tblLook w:val="0000" w:firstRow="0" w:lastRow="0" w:firstColumn="0" w:lastColumn="0" w:noHBand="0" w:noVBand="0"/>
      </w:tblPr>
      <w:tblGrid>
        <w:gridCol w:w="5616"/>
        <w:gridCol w:w="4840"/>
      </w:tblGrid>
      <w:tr w:rsidR="00FD0C36" w:rsidRPr="00FD0C36" w14:paraId="7FB156E2" w14:textId="77777777" w:rsidTr="00E6287C">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F440645" w14:textId="77777777" w:rsidR="00BE2572" w:rsidRPr="00FD0C36" w:rsidRDefault="00BE2572" w:rsidP="001D11DF">
            <w:pPr>
              <w:widowControl w:val="0"/>
              <w:tabs>
                <w:tab w:val="left" w:pos="3402"/>
              </w:tabs>
              <w:ind w:left="360"/>
              <w:rPr>
                <w:rFonts w:ascii="GHEA Grapalat" w:hAnsi="GHEA Grapalat" w:cs="Sylfaen"/>
                <w:b/>
                <w:bCs/>
                <w:sz w:val="22"/>
                <w:szCs w:val="22"/>
                <w:lang w:val="en-US"/>
              </w:rPr>
            </w:pPr>
            <w:r w:rsidRPr="00FD0C36">
              <w:rPr>
                <w:rFonts w:ascii="GHEA Grapalat" w:hAnsi="GHEA Grapalat"/>
                <w:sz w:val="22"/>
                <w:szCs w:val="22"/>
                <w:lang w:val="en-US"/>
              </w:rPr>
              <w:t>1.</w:t>
            </w:r>
            <w:r w:rsidRPr="00FD0C36">
              <w:rPr>
                <w:rFonts w:ascii="GHEA Grapalat" w:hAnsi="GHEA Grapalat"/>
                <w:b/>
                <w:sz w:val="22"/>
                <w:szCs w:val="22"/>
                <w:lang w:val="en-US"/>
              </w:rPr>
              <w:tab/>
            </w:r>
            <w:r w:rsidRPr="00FD0C36">
              <w:rPr>
                <w:rFonts w:ascii="GHEA Grapalat" w:hAnsi="GHEA Grapalat"/>
                <w:b/>
                <w:sz w:val="22"/>
                <w:szCs w:val="22"/>
              </w:rPr>
              <w:t xml:space="preserve">ПЛАТЕЖНОЕ ТРЕБОВАНИЕ </w:t>
            </w:r>
            <w:r w:rsidRPr="00FD0C36">
              <w:rPr>
                <w:rFonts w:ascii="GHEA Grapalat" w:hAnsi="GHEA Grapalat"/>
                <w:b/>
                <w:sz w:val="22"/>
                <w:szCs w:val="22"/>
                <w:lang w:val="en-US"/>
              </w:rPr>
              <w:t>*</w:t>
            </w:r>
          </w:p>
        </w:tc>
      </w:tr>
      <w:tr w:rsidR="00FD0C36" w:rsidRPr="00FD0C36" w14:paraId="4AD316CE" w14:textId="77777777" w:rsidTr="00E6287C">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15F29CA" w14:textId="77777777" w:rsidR="00BE2572" w:rsidRPr="00FD0C36" w:rsidRDefault="00BE2572" w:rsidP="001D11DF">
            <w:pPr>
              <w:widowControl w:val="0"/>
              <w:tabs>
                <w:tab w:val="left" w:pos="855"/>
              </w:tabs>
              <w:ind w:left="360"/>
              <w:rPr>
                <w:rFonts w:ascii="GHEA Grapalat" w:hAnsi="GHEA Grapalat" w:cs="Sylfaen"/>
                <w:sz w:val="22"/>
                <w:szCs w:val="22"/>
              </w:rPr>
            </w:pPr>
            <w:r w:rsidRPr="00FD0C36">
              <w:rPr>
                <w:rFonts w:ascii="GHEA Grapalat" w:hAnsi="GHEA Grapalat"/>
                <w:sz w:val="22"/>
                <w:szCs w:val="22"/>
              </w:rPr>
              <w:lastRenderedPageBreak/>
              <w:t>2.</w:t>
            </w:r>
            <w:r w:rsidRPr="00FD0C36">
              <w:rPr>
                <w:rFonts w:ascii="GHEA Grapalat" w:hAnsi="GHEA Grapalat"/>
                <w:sz w:val="22"/>
                <w:szCs w:val="22"/>
              </w:rPr>
              <w:tab/>
              <w:t xml:space="preserve">Номер </w:t>
            </w:r>
          </w:p>
        </w:tc>
      </w:tr>
      <w:tr w:rsidR="00FD0C36" w:rsidRPr="00FD0C36" w14:paraId="775E8782" w14:textId="77777777" w:rsidTr="00E6287C">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F1EB04F" w14:textId="77777777" w:rsidR="00BE2572" w:rsidRPr="00FD0C36" w:rsidRDefault="00BE2572" w:rsidP="001D11DF">
            <w:pPr>
              <w:widowControl w:val="0"/>
              <w:tabs>
                <w:tab w:val="left" w:pos="3390"/>
              </w:tabs>
              <w:ind w:left="322"/>
              <w:rPr>
                <w:rFonts w:ascii="GHEA Grapalat" w:hAnsi="GHEA Grapalat" w:cs="Sylfaen"/>
                <w:sz w:val="22"/>
                <w:szCs w:val="22"/>
              </w:rPr>
            </w:pPr>
            <w:r w:rsidRPr="00FD0C36">
              <w:rPr>
                <w:rFonts w:ascii="GHEA Grapalat" w:hAnsi="GHEA Grapalat"/>
                <w:sz w:val="22"/>
                <w:szCs w:val="22"/>
              </w:rPr>
              <w:t>3</w:t>
            </w:r>
            <w:r w:rsidRPr="00FD0C36">
              <w:rPr>
                <w:rFonts w:ascii="GHEA Grapalat" w:hAnsi="GHEA Grapalat"/>
                <w:sz w:val="22"/>
                <w:szCs w:val="22"/>
              </w:rPr>
              <w:tab/>
              <w:t>Дата представления: "___" ___ 20___г.</w:t>
            </w:r>
          </w:p>
        </w:tc>
      </w:tr>
      <w:tr w:rsidR="00FD0C36" w:rsidRPr="00FD0C36" w14:paraId="04BE53BF" w14:textId="77777777" w:rsidTr="00E6287C">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818B01" w14:textId="77777777" w:rsidR="00BE2572" w:rsidRPr="00FD0C36" w:rsidRDefault="00BE2572"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4.</w:t>
            </w:r>
            <w:r w:rsidRPr="00FD0C36">
              <w:rPr>
                <w:rFonts w:ascii="GHEA Grapalat" w:hAnsi="GHEA Grapalat"/>
                <w:sz w:val="22"/>
                <w:szCs w:val="22"/>
              </w:rPr>
              <w:tab/>
              <w:t>Наименование, или имя, фамилия плательщика (Компания:</w:t>
            </w:r>
          </w:p>
        </w:tc>
      </w:tr>
      <w:tr w:rsidR="00FD0C36" w:rsidRPr="00FD0C36" w14:paraId="4793F39D" w14:textId="77777777" w:rsidTr="00E6287C">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49F8A93" w14:textId="77777777" w:rsidR="00BE2572" w:rsidRPr="00FD0C36" w:rsidRDefault="00BE2572"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5.</w:t>
            </w:r>
            <w:r w:rsidRPr="00FD0C36">
              <w:rPr>
                <w:rFonts w:ascii="GHEA Grapalat" w:hAnsi="GHEA Grapalat"/>
                <w:sz w:val="22"/>
                <w:szCs w:val="22"/>
              </w:rPr>
              <w:tab/>
              <w:t>Обслуживающая плательщика Финансовая организация (банк):</w:t>
            </w:r>
          </w:p>
        </w:tc>
      </w:tr>
      <w:tr w:rsidR="00FD0C36" w:rsidRPr="00FD0C36" w14:paraId="197467BF" w14:textId="77777777" w:rsidTr="00E6287C">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1F5B02D" w14:textId="77777777" w:rsidR="00BE2572" w:rsidRPr="00FD0C36" w:rsidRDefault="00BE2572"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6.</w:t>
            </w:r>
            <w:r w:rsidRPr="00FD0C36">
              <w:rPr>
                <w:rFonts w:ascii="GHEA Grapalat" w:hAnsi="GHEA Grapalat"/>
                <w:sz w:val="22"/>
                <w:szCs w:val="22"/>
              </w:rPr>
              <w:tab/>
              <w:t>Номер счета плательщика:</w:t>
            </w:r>
          </w:p>
        </w:tc>
      </w:tr>
      <w:tr w:rsidR="00FD0C36" w:rsidRPr="00FD0C36" w14:paraId="6195CFE7" w14:textId="77777777" w:rsidTr="00E6287C">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1BCC31C" w14:textId="77777777" w:rsidR="00BE2572" w:rsidRPr="00FD0C36" w:rsidRDefault="00BE2572"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7.</w:t>
            </w:r>
            <w:r w:rsidRPr="00FD0C36">
              <w:rPr>
                <w:rFonts w:ascii="GHEA Grapalat" w:hAnsi="GHEA Grapalat"/>
                <w:sz w:val="22"/>
                <w:szCs w:val="22"/>
              </w:rPr>
              <w:tab/>
              <w:t>УНН плательщика:</w:t>
            </w:r>
          </w:p>
        </w:tc>
      </w:tr>
      <w:tr w:rsidR="00FD0C36" w:rsidRPr="00FD0C36" w14:paraId="3336871C" w14:textId="77777777" w:rsidTr="00E6287C">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B55BCBD" w14:textId="77777777" w:rsidR="00BE2572" w:rsidRPr="00FD0C36" w:rsidRDefault="00BE2572"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8.</w:t>
            </w:r>
            <w:r w:rsidRPr="00FD0C36">
              <w:rPr>
                <w:rFonts w:ascii="GHEA Grapalat" w:hAnsi="GHEA Grapalat"/>
                <w:sz w:val="22"/>
                <w:szCs w:val="22"/>
              </w:rPr>
              <w:tab/>
              <w:t>НЗОУ плательщика:</w:t>
            </w:r>
          </w:p>
        </w:tc>
      </w:tr>
      <w:tr w:rsidR="00FD0C36" w:rsidRPr="00FD0C36" w14:paraId="29B2520E" w14:textId="77777777" w:rsidTr="00E6287C">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DEA1EF4" w14:textId="73466838"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9.</w:t>
            </w:r>
            <w:r w:rsidRPr="00FD0C36">
              <w:rPr>
                <w:rFonts w:ascii="GHEA Grapalat" w:hAnsi="GHEA Grapalat"/>
                <w:sz w:val="22"/>
                <w:szCs w:val="22"/>
              </w:rPr>
              <w:tab/>
              <w:t xml:space="preserve">Наименование, или имя, фамилия бенефициара: </w:t>
            </w:r>
            <w:r w:rsidRPr="00FD0C36">
              <w:rPr>
                <w:rFonts w:ascii="Sylfaen" w:hAnsi="Sylfaen"/>
                <w:sz w:val="22"/>
                <w:szCs w:val="22"/>
              </w:rPr>
              <w:t xml:space="preserve"> </w:t>
            </w:r>
            <w:r w:rsidR="00C170FD" w:rsidRPr="00C170FD">
              <w:rPr>
                <w:rFonts w:ascii="Sylfaen" w:hAnsi="Sylfaen"/>
                <w:sz w:val="22"/>
                <w:szCs w:val="22"/>
              </w:rPr>
              <w:t>Айгезард</w:t>
            </w:r>
            <w:r w:rsidRPr="00FD0C36">
              <w:rPr>
                <w:rFonts w:ascii="GHEA Grapalat" w:hAnsi="GHEA Grapalat"/>
                <w:sz w:val="22"/>
                <w:szCs w:val="22"/>
              </w:rPr>
              <w:t xml:space="preserve">ская муниципалитет </w:t>
            </w:r>
            <w:r w:rsidR="00C170FD">
              <w:rPr>
                <w:rFonts w:ascii="Calibri" w:hAnsi="Calibri" w:cs="Calibri"/>
                <w:sz w:val="22"/>
                <w:szCs w:val="22"/>
              </w:rPr>
              <w:t>А</w:t>
            </w:r>
            <w:r w:rsidR="00C170FD" w:rsidRPr="00C170FD">
              <w:rPr>
                <w:rFonts w:ascii="Calibri" w:hAnsi="Calibri" w:cs="Calibri"/>
                <w:sz w:val="22"/>
                <w:szCs w:val="22"/>
              </w:rPr>
              <w:t>рарат</w:t>
            </w:r>
            <w:r w:rsidRPr="00FD0C36">
              <w:rPr>
                <w:rFonts w:ascii="GHEA Grapalat" w:hAnsi="GHEA Grapalat"/>
                <w:sz w:val="22"/>
                <w:szCs w:val="22"/>
              </w:rPr>
              <w:t>скօй марз</w:t>
            </w:r>
          </w:p>
        </w:tc>
      </w:tr>
      <w:tr w:rsidR="00FD0C36" w:rsidRPr="00FD0C36" w14:paraId="36CC3C27" w14:textId="77777777" w:rsidTr="00E6287C">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902ADA4" w14:textId="77777777"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10.</w:t>
            </w:r>
            <w:r w:rsidRPr="00FD0C36">
              <w:rPr>
                <w:rFonts w:ascii="GHEA Grapalat" w:hAnsi="GHEA Grapalat"/>
                <w:sz w:val="22"/>
                <w:szCs w:val="22"/>
              </w:rPr>
              <w:tab/>
              <w:t>НЗОУ бенефициара (не заполняется)</w:t>
            </w:r>
          </w:p>
        </w:tc>
      </w:tr>
      <w:tr w:rsidR="00FD0C36" w:rsidRPr="00FD0C36" w14:paraId="495B2ADD" w14:textId="77777777" w:rsidTr="00E6287C">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42C7A42" w14:textId="3FA36EE7" w:rsidR="00823B06" w:rsidRPr="00C170FD" w:rsidRDefault="00823B06" w:rsidP="00011C5D">
            <w:pPr>
              <w:widowControl w:val="0"/>
              <w:tabs>
                <w:tab w:val="left" w:pos="855"/>
              </w:tabs>
              <w:ind w:left="360"/>
              <w:rPr>
                <w:rFonts w:ascii="GHEA Grapalat" w:hAnsi="GHEA Grapalat"/>
                <w:sz w:val="22"/>
                <w:szCs w:val="22"/>
                <w:lang w:val="en-US"/>
              </w:rPr>
            </w:pPr>
            <w:r w:rsidRPr="00FD0C36">
              <w:rPr>
                <w:rFonts w:ascii="GHEA Grapalat" w:hAnsi="GHEA Grapalat"/>
                <w:sz w:val="22"/>
                <w:szCs w:val="22"/>
              </w:rPr>
              <w:t>11.</w:t>
            </w:r>
            <w:r w:rsidRPr="00FD0C36">
              <w:rPr>
                <w:rFonts w:ascii="GHEA Grapalat" w:hAnsi="GHEA Grapalat"/>
                <w:sz w:val="22"/>
                <w:szCs w:val="22"/>
              </w:rPr>
              <w:tab/>
              <w:t>УНН бенефициара:</w:t>
            </w:r>
            <w:r w:rsidRPr="00FD0C36">
              <w:rPr>
                <w:rFonts w:ascii="GHEA Grapalat" w:hAnsi="GHEA Grapalat" w:cs="Arial"/>
                <w:b/>
                <w:sz w:val="22"/>
                <w:szCs w:val="22"/>
                <w:shd w:val="clear" w:color="auto" w:fill="FFFFFF"/>
              </w:rPr>
              <w:t xml:space="preserve"> </w:t>
            </w:r>
            <w:r w:rsidRPr="00FD0C36">
              <w:rPr>
                <w:rFonts w:ascii="GHEA Grapalat" w:hAnsi="GHEA Grapalat" w:cs="Arial"/>
                <w:b/>
                <w:sz w:val="22"/>
                <w:szCs w:val="22"/>
              </w:rPr>
              <w:t>0</w:t>
            </w:r>
            <w:r w:rsidR="00C170FD">
              <w:rPr>
                <w:rFonts w:ascii="GHEA Grapalat" w:hAnsi="GHEA Grapalat" w:cs="Arial"/>
                <w:b/>
                <w:sz w:val="22"/>
                <w:szCs w:val="22"/>
                <w:lang w:val="en-US"/>
              </w:rPr>
              <w:t>4200675</w:t>
            </w:r>
          </w:p>
        </w:tc>
      </w:tr>
      <w:tr w:rsidR="00FD0C36" w:rsidRPr="00FD0C36" w14:paraId="0C3B9781" w14:textId="77777777" w:rsidTr="00E6287C">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98847E9" w14:textId="77777777"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12.</w:t>
            </w:r>
            <w:r w:rsidRPr="00FD0C36">
              <w:rPr>
                <w:rFonts w:ascii="GHEA Grapalat" w:hAnsi="GHEA Grapalat"/>
                <w:sz w:val="22"/>
                <w:szCs w:val="22"/>
              </w:rPr>
              <w:tab/>
              <w:t>Обслуживающая бенефициара Финансовая организация (банк):  Оперативный департамент Министерства финансов Республики Армения</w:t>
            </w:r>
          </w:p>
        </w:tc>
      </w:tr>
      <w:tr w:rsidR="00FD0C36" w:rsidRPr="00FD0C36" w14:paraId="7A790388" w14:textId="77777777" w:rsidTr="00E6287C">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52FEBE1" w14:textId="4E58D4C5"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13.</w:t>
            </w:r>
            <w:r w:rsidRPr="00FD0C36">
              <w:rPr>
                <w:rFonts w:ascii="GHEA Grapalat" w:hAnsi="GHEA Grapalat"/>
                <w:sz w:val="22"/>
                <w:szCs w:val="22"/>
              </w:rPr>
              <w:tab/>
              <w:t xml:space="preserve">Номер счета бенефициара (сч.№) </w:t>
            </w:r>
            <w:r w:rsidR="00011C5D" w:rsidRPr="00FD0C36">
              <w:rPr>
                <w:rFonts w:ascii="GHEA Grapalat" w:hAnsi="GHEA Grapalat" w:cs="Sylfaen"/>
                <w:b/>
                <w:bCs/>
                <w:sz w:val="22"/>
                <w:lang w:val="nb-NO"/>
              </w:rPr>
              <w:t>900</w:t>
            </w:r>
            <w:r w:rsidR="00C170FD">
              <w:rPr>
                <w:rFonts w:ascii="GHEA Grapalat" w:hAnsi="GHEA Grapalat" w:cs="Sylfaen"/>
                <w:b/>
                <w:bCs/>
                <w:sz w:val="22"/>
                <w:lang w:val="nb-NO"/>
              </w:rPr>
              <w:t>412002256</w:t>
            </w:r>
          </w:p>
        </w:tc>
      </w:tr>
      <w:tr w:rsidR="00FD0C36" w:rsidRPr="00FD0C36" w14:paraId="26695B7E" w14:textId="77777777" w:rsidTr="00E6287C">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F896EB9" w14:textId="77777777"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14.</w:t>
            </w:r>
            <w:r w:rsidRPr="00FD0C36">
              <w:rPr>
                <w:rFonts w:ascii="GHEA Grapalat" w:hAnsi="GHEA Grapalat"/>
                <w:sz w:val="22"/>
                <w:szCs w:val="22"/>
              </w:rPr>
              <w:tab/>
              <w:t>Сумма (цифрами и прописью):</w:t>
            </w:r>
          </w:p>
        </w:tc>
      </w:tr>
      <w:tr w:rsidR="00FD0C36" w:rsidRPr="00FD0C36" w14:paraId="7D9785C5" w14:textId="77777777" w:rsidTr="00E6287C">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2E7B1AA" w14:textId="77777777"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15.</w:t>
            </w:r>
            <w:r w:rsidRPr="00FD0C36">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FD0C36" w:rsidRPr="00FD0C36" w14:paraId="7C218524" w14:textId="77777777" w:rsidTr="00E6287C">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8F3CD8E" w14:textId="77777777"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16.</w:t>
            </w:r>
            <w:r w:rsidRPr="00FD0C36">
              <w:rPr>
                <w:rFonts w:ascii="GHEA Grapalat" w:hAnsi="GHEA Grapalat"/>
                <w:sz w:val="22"/>
                <w:szCs w:val="22"/>
              </w:rPr>
              <w:tab/>
              <w:t>Валюта (прописью и по коду):</w:t>
            </w:r>
          </w:p>
        </w:tc>
      </w:tr>
      <w:tr w:rsidR="00FD0C36" w:rsidRPr="00FD0C36" w14:paraId="1D6ECCA9" w14:textId="77777777" w:rsidTr="00E6287C">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CFDBE00" w14:textId="77777777"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17.</w:t>
            </w:r>
            <w:r w:rsidRPr="00FD0C36">
              <w:rPr>
                <w:rFonts w:ascii="GHEA Grapalat" w:hAnsi="GHEA Grapalat"/>
                <w:sz w:val="22"/>
                <w:szCs w:val="22"/>
              </w:rPr>
              <w:tab/>
              <w:t xml:space="preserve">Цель сделки (уплаты): </w:t>
            </w:r>
            <w:r w:rsidRPr="00FD0C36">
              <w:rPr>
                <w:rFonts w:ascii="GHEA Grapalat" w:hAnsi="GHEA Grapalat" w:cs="Arial"/>
                <w:b/>
                <w:sz w:val="22"/>
                <w:szCs w:val="22"/>
              </w:rPr>
              <w:t>для обеспечения исполнения договора</w:t>
            </w:r>
          </w:p>
        </w:tc>
      </w:tr>
      <w:tr w:rsidR="00FD0C36" w:rsidRPr="00FD0C36" w14:paraId="3B2323AC" w14:textId="77777777" w:rsidTr="00E6287C">
        <w:trPr>
          <w:trHeight w:val="424"/>
        </w:trPr>
        <w:tc>
          <w:tcPr>
            <w:tcW w:w="10456" w:type="dxa"/>
            <w:gridSpan w:val="2"/>
            <w:tcBorders>
              <w:top w:val="single" w:sz="4" w:space="0" w:color="auto"/>
              <w:left w:val="single" w:sz="4" w:space="0" w:color="auto"/>
              <w:right w:val="single" w:sz="4" w:space="0" w:color="000000"/>
            </w:tcBorders>
            <w:noWrap/>
            <w:vAlign w:val="bottom"/>
          </w:tcPr>
          <w:p w14:paraId="3EAE2DE3" w14:textId="77777777"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18.</w:t>
            </w:r>
            <w:r w:rsidRPr="00FD0C36">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0C36" w:rsidRPr="00FD0C36" w14:paraId="31712FC3" w14:textId="77777777" w:rsidTr="00E6287C">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1C5EE4" w14:textId="77777777"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19.</w:t>
            </w:r>
            <w:r w:rsidRPr="00FD0C36">
              <w:rPr>
                <w:rFonts w:ascii="GHEA Grapalat" w:hAnsi="GHEA Grapalat"/>
                <w:sz w:val="22"/>
                <w:szCs w:val="22"/>
                <w:lang w:val="en-US"/>
              </w:rPr>
              <w:tab/>
            </w:r>
            <w:r w:rsidRPr="00FD0C36">
              <w:rPr>
                <w:rFonts w:ascii="GHEA Grapalat" w:hAnsi="GHEA Grapalat"/>
                <w:sz w:val="22"/>
                <w:szCs w:val="22"/>
              </w:rPr>
              <w:t xml:space="preserve">Условия оплаты: </w:t>
            </w:r>
            <w:r w:rsidRPr="00FD0C36">
              <w:rPr>
                <w:rFonts w:ascii="GHEA Grapalat" w:hAnsi="GHEA Grapalat" w:cs="Arial"/>
                <w:b/>
                <w:sz w:val="22"/>
                <w:szCs w:val="22"/>
              </w:rPr>
              <w:t>акцептованный платеж</w:t>
            </w:r>
          </w:p>
        </w:tc>
      </w:tr>
      <w:tr w:rsidR="00FD0C36" w:rsidRPr="00FD0C36" w14:paraId="2B786CB4" w14:textId="77777777" w:rsidTr="00E6287C">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E422AFF" w14:textId="77777777" w:rsidR="00823B06" w:rsidRPr="00FD0C36" w:rsidRDefault="00823B06" w:rsidP="001D11DF">
            <w:pPr>
              <w:widowControl w:val="0"/>
              <w:tabs>
                <w:tab w:val="left" w:pos="855"/>
              </w:tabs>
              <w:ind w:left="360"/>
              <w:rPr>
                <w:rFonts w:ascii="GHEA Grapalat" w:hAnsi="GHEA Grapalat"/>
                <w:sz w:val="22"/>
                <w:szCs w:val="22"/>
                <w:lang w:val="en-US"/>
              </w:rPr>
            </w:pPr>
            <w:r w:rsidRPr="00FD0C36">
              <w:rPr>
                <w:rFonts w:ascii="GHEA Grapalat" w:hAnsi="GHEA Grapalat"/>
                <w:sz w:val="22"/>
                <w:szCs w:val="22"/>
              </w:rPr>
              <w:t>20.</w:t>
            </w:r>
            <w:r w:rsidRPr="00FD0C36">
              <w:rPr>
                <w:rFonts w:ascii="GHEA Grapalat" w:hAnsi="GHEA Grapalat"/>
                <w:sz w:val="22"/>
                <w:szCs w:val="22"/>
                <w:lang w:val="en-US"/>
              </w:rPr>
              <w:tab/>
            </w:r>
            <w:r w:rsidRPr="00FD0C36">
              <w:rPr>
                <w:rFonts w:ascii="GHEA Grapalat" w:hAnsi="GHEA Grapalat"/>
                <w:sz w:val="22"/>
                <w:szCs w:val="22"/>
              </w:rPr>
              <w:t>Количество прилагаемых страниц: --- страниц</w:t>
            </w:r>
          </w:p>
        </w:tc>
      </w:tr>
      <w:tr w:rsidR="00FD0C36" w:rsidRPr="00FD0C36" w14:paraId="1E6F1279" w14:textId="77777777" w:rsidTr="00E6287C">
        <w:trPr>
          <w:trHeight w:val="2194"/>
        </w:trPr>
        <w:tc>
          <w:tcPr>
            <w:tcW w:w="5616" w:type="dxa"/>
            <w:tcBorders>
              <w:top w:val="nil"/>
              <w:left w:val="single" w:sz="4" w:space="0" w:color="auto"/>
              <w:bottom w:val="single" w:sz="4" w:space="0" w:color="auto"/>
              <w:right w:val="single" w:sz="4" w:space="0" w:color="auto"/>
            </w:tcBorders>
            <w:noWrap/>
            <w:vAlign w:val="bottom"/>
          </w:tcPr>
          <w:p w14:paraId="45EEF6BA" w14:textId="77777777" w:rsidR="00823B06" w:rsidRPr="00FD0C36" w:rsidRDefault="00823B06" w:rsidP="001D11DF">
            <w:pPr>
              <w:widowControl w:val="0"/>
              <w:tabs>
                <w:tab w:val="left" w:pos="851"/>
              </w:tabs>
              <w:rPr>
                <w:rFonts w:ascii="GHEA Grapalat" w:hAnsi="GHEA Grapalat" w:cs="Sylfaen"/>
                <w:sz w:val="22"/>
                <w:szCs w:val="22"/>
              </w:rPr>
            </w:pPr>
            <w:r w:rsidRPr="00FD0C36">
              <w:rPr>
                <w:rFonts w:ascii="GHEA Grapalat" w:hAnsi="GHEA Grapalat"/>
                <w:sz w:val="22"/>
                <w:szCs w:val="22"/>
              </w:rPr>
              <w:t>22.а.</w:t>
            </w:r>
            <w:r w:rsidRPr="00FD0C36">
              <w:rPr>
                <w:rFonts w:ascii="GHEA Grapalat" w:hAnsi="GHEA Grapalat"/>
                <w:sz w:val="22"/>
                <w:szCs w:val="22"/>
              </w:rPr>
              <w:tab/>
              <w:t>Подписи бенефициара</w:t>
            </w:r>
          </w:p>
          <w:p w14:paraId="7B7C2664" w14:textId="77777777" w:rsidR="00823B06" w:rsidRPr="00FD0C36" w:rsidRDefault="00823B06" w:rsidP="001D11DF">
            <w:pPr>
              <w:widowControl w:val="0"/>
              <w:rPr>
                <w:rFonts w:ascii="GHEA Grapalat" w:hAnsi="GHEA Grapalat" w:cs="Sylfaen"/>
                <w:sz w:val="22"/>
                <w:szCs w:val="22"/>
              </w:rPr>
            </w:pPr>
          </w:p>
          <w:p w14:paraId="64D9CEF3" w14:textId="77777777" w:rsidR="00823B06" w:rsidRPr="00FD0C36" w:rsidRDefault="00823B06"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14:paraId="12E52D9A" w14:textId="77777777" w:rsidR="00823B06" w:rsidRPr="00FD0C36" w:rsidRDefault="00823B06" w:rsidP="001D11DF">
            <w:pPr>
              <w:widowControl w:val="0"/>
              <w:rPr>
                <w:rFonts w:ascii="GHEA Grapalat" w:hAnsi="GHEA Grapalat" w:cs="Sylfaen"/>
                <w:sz w:val="22"/>
                <w:szCs w:val="22"/>
              </w:rPr>
            </w:pPr>
          </w:p>
          <w:p w14:paraId="7D1320F1" w14:textId="77777777" w:rsidR="00823B06" w:rsidRPr="00FD0C36" w:rsidRDefault="00823B06"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14:paraId="61E3C000" w14:textId="77777777" w:rsidR="00823B06" w:rsidRPr="00FD0C36" w:rsidRDefault="00823B06" w:rsidP="001D11DF">
            <w:pPr>
              <w:widowControl w:val="0"/>
              <w:rPr>
                <w:rFonts w:ascii="GHEA Grapalat" w:hAnsi="GHEA Grapalat" w:cs="Sylfaen"/>
                <w:sz w:val="22"/>
                <w:szCs w:val="22"/>
              </w:rPr>
            </w:pPr>
          </w:p>
          <w:p w14:paraId="7949A2FA" w14:textId="77777777" w:rsidR="00823B06" w:rsidRPr="00FD0C36" w:rsidRDefault="00823B06" w:rsidP="001D11DF">
            <w:pPr>
              <w:widowControl w:val="0"/>
              <w:tabs>
                <w:tab w:val="left" w:pos="4545"/>
              </w:tabs>
              <w:rPr>
                <w:rFonts w:ascii="GHEA Grapalat" w:hAnsi="GHEA Grapalat" w:cs="Sylfaen"/>
                <w:sz w:val="22"/>
                <w:szCs w:val="22"/>
              </w:rPr>
            </w:pPr>
            <w:r w:rsidRPr="00FD0C36">
              <w:rPr>
                <w:rFonts w:ascii="GHEA Grapalat" w:hAnsi="GHEA Grapalat"/>
                <w:sz w:val="22"/>
                <w:szCs w:val="22"/>
              </w:rPr>
              <w:t>22.б.</w:t>
            </w:r>
            <w:r w:rsidRPr="00FD0C36">
              <w:rPr>
                <w:rFonts w:ascii="GHEA Grapalat" w:hAnsi="GHEA Grapalat"/>
                <w:sz w:val="22"/>
                <w:szCs w:val="22"/>
              </w:rPr>
              <w:tab/>
              <w:t>М. П.</w:t>
            </w:r>
          </w:p>
          <w:p w14:paraId="18FE4F01" w14:textId="77777777" w:rsidR="00823B06" w:rsidRPr="00FD0C36" w:rsidRDefault="00823B06" w:rsidP="001D11DF">
            <w:pPr>
              <w:widowControl w:val="0"/>
              <w:rPr>
                <w:rFonts w:ascii="GHEA Grapalat" w:hAnsi="GHEA Grapalat" w:cs="Sylfaen"/>
                <w:sz w:val="22"/>
                <w:szCs w:val="22"/>
              </w:rPr>
            </w:pPr>
          </w:p>
        </w:tc>
        <w:tc>
          <w:tcPr>
            <w:tcW w:w="4840" w:type="dxa"/>
            <w:tcBorders>
              <w:top w:val="nil"/>
              <w:left w:val="nil"/>
              <w:bottom w:val="single" w:sz="4" w:space="0" w:color="auto"/>
              <w:right w:val="single" w:sz="4" w:space="0" w:color="auto"/>
            </w:tcBorders>
            <w:noWrap/>
          </w:tcPr>
          <w:p w14:paraId="6F298857" w14:textId="77777777" w:rsidR="00823B06" w:rsidRPr="00FD0C36" w:rsidRDefault="00823B06" w:rsidP="001D11DF">
            <w:pPr>
              <w:widowControl w:val="0"/>
              <w:tabs>
                <w:tab w:val="left" w:pos="905"/>
              </w:tabs>
              <w:rPr>
                <w:rFonts w:ascii="GHEA Grapalat" w:hAnsi="GHEA Grapalat" w:cs="Sylfaen"/>
                <w:sz w:val="22"/>
                <w:szCs w:val="22"/>
              </w:rPr>
            </w:pPr>
            <w:r w:rsidRPr="00FD0C36">
              <w:rPr>
                <w:rFonts w:ascii="GHEA Grapalat" w:hAnsi="GHEA Grapalat"/>
                <w:sz w:val="22"/>
                <w:szCs w:val="22"/>
              </w:rPr>
              <w:t>21.а.</w:t>
            </w:r>
            <w:r w:rsidRPr="00FD0C36">
              <w:rPr>
                <w:rFonts w:ascii="GHEA Grapalat" w:hAnsi="GHEA Grapalat"/>
                <w:sz w:val="22"/>
                <w:szCs w:val="22"/>
              </w:rPr>
              <w:tab/>
            </w:r>
            <w:r w:rsidRPr="00FD0C36">
              <w:rPr>
                <w:rFonts w:ascii="Courier New" w:hAnsi="Courier New"/>
                <w:sz w:val="22"/>
                <w:szCs w:val="22"/>
              </w:rPr>
              <w:t> </w:t>
            </w:r>
            <w:r w:rsidRPr="00FD0C36">
              <w:rPr>
                <w:rFonts w:ascii="GHEA Grapalat" w:hAnsi="GHEA Grapalat"/>
                <w:sz w:val="22"/>
                <w:szCs w:val="22"/>
              </w:rPr>
              <w:t>Подписи плательщика:</w:t>
            </w:r>
          </w:p>
          <w:p w14:paraId="27606D8A" w14:textId="77777777" w:rsidR="00823B06" w:rsidRPr="00FD0C36" w:rsidRDefault="00823B06" w:rsidP="001D11DF">
            <w:pPr>
              <w:widowControl w:val="0"/>
              <w:rPr>
                <w:rFonts w:ascii="GHEA Grapalat" w:hAnsi="GHEA Grapalat" w:cs="Sylfaen"/>
                <w:sz w:val="22"/>
                <w:szCs w:val="22"/>
              </w:rPr>
            </w:pPr>
          </w:p>
          <w:p w14:paraId="39570B65" w14:textId="77777777" w:rsidR="00823B06" w:rsidRPr="00FD0C36" w:rsidRDefault="00823B06"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14:paraId="5B5CE760" w14:textId="77777777" w:rsidR="00823B06" w:rsidRPr="00FD0C36" w:rsidRDefault="00823B06" w:rsidP="001D11DF">
            <w:pPr>
              <w:widowControl w:val="0"/>
              <w:jc w:val="right"/>
              <w:rPr>
                <w:rFonts w:ascii="GHEA Grapalat" w:hAnsi="GHEA Grapalat" w:cs="Tahoma"/>
                <w:sz w:val="22"/>
                <w:szCs w:val="22"/>
              </w:rPr>
            </w:pPr>
          </w:p>
          <w:p w14:paraId="162524DF" w14:textId="77777777" w:rsidR="00823B06" w:rsidRPr="00FD0C36" w:rsidRDefault="00823B06"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14:paraId="2A042E11" w14:textId="77777777" w:rsidR="00823B06" w:rsidRPr="00FD0C36" w:rsidRDefault="00823B06" w:rsidP="001D11DF">
            <w:pPr>
              <w:widowControl w:val="0"/>
              <w:rPr>
                <w:rFonts w:ascii="GHEA Grapalat" w:hAnsi="GHEA Grapalat" w:cs="Sylfaen"/>
                <w:sz w:val="22"/>
                <w:szCs w:val="22"/>
              </w:rPr>
            </w:pPr>
          </w:p>
          <w:p w14:paraId="7D681EB5" w14:textId="77777777" w:rsidR="00823B06" w:rsidRPr="00FD0C36" w:rsidRDefault="00823B06" w:rsidP="001D11DF">
            <w:pPr>
              <w:widowControl w:val="0"/>
              <w:tabs>
                <w:tab w:val="left" w:pos="4539"/>
              </w:tabs>
              <w:rPr>
                <w:rFonts w:ascii="GHEA Grapalat" w:hAnsi="GHEA Grapalat" w:cs="Sylfaen"/>
                <w:sz w:val="22"/>
                <w:szCs w:val="22"/>
              </w:rPr>
            </w:pPr>
            <w:r w:rsidRPr="00FD0C36">
              <w:rPr>
                <w:rFonts w:ascii="GHEA Grapalat" w:hAnsi="GHEA Grapalat"/>
                <w:sz w:val="22"/>
                <w:szCs w:val="22"/>
              </w:rPr>
              <w:t>21.б.</w:t>
            </w:r>
            <w:r w:rsidRPr="00FD0C36">
              <w:rPr>
                <w:rFonts w:ascii="GHEA Grapalat" w:hAnsi="GHEA Grapalat"/>
                <w:sz w:val="22"/>
                <w:szCs w:val="22"/>
              </w:rPr>
              <w:tab/>
              <w:t>М. П.</w:t>
            </w:r>
          </w:p>
        </w:tc>
      </w:tr>
      <w:tr w:rsidR="00FD0C36" w:rsidRPr="00FD0C36" w14:paraId="2AB3A997" w14:textId="77777777" w:rsidTr="00E6287C">
        <w:trPr>
          <w:trHeight w:val="2194"/>
        </w:trPr>
        <w:tc>
          <w:tcPr>
            <w:tcW w:w="5616" w:type="dxa"/>
            <w:tcBorders>
              <w:top w:val="single" w:sz="4" w:space="0" w:color="auto"/>
              <w:left w:val="single" w:sz="4" w:space="0" w:color="auto"/>
              <w:right w:val="single" w:sz="4" w:space="0" w:color="auto"/>
            </w:tcBorders>
            <w:noWrap/>
            <w:vAlign w:val="bottom"/>
          </w:tcPr>
          <w:p w14:paraId="2624643B" w14:textId="77777777" w:rsidR="00823B06" w:rsidRPr="00FD0C36" w:rsidRDefault="00823B06" w:rsidP="001D11DF">
            <w:pPr>
              <w:widowControl w:val="0"/>
              <w:rPr>
                <w:rFonts w:ascii="GHEA Grapalat" w:hAnsi="GHEA Grapalat" w:cs="Tahoma"/>
                <w:sz w:val="22"/>
                <w:szCs w:val="22"/>
              </w:rPr>
            </w:pPr>
            <w:r w:rsidRPr="00FD0C36">
              <w:rPr>
                <w:rFonts w:ascii="GHEA Grapalat" w:hAnsi="GHEA Grapalat"/>
                <w:sz w:val="22"/>
                <w:szCs w:val="22"/>
              </w:rPr>
              <w:t>24.а.</w:t>
            </w:r>
            <w:r w:rsidRPr="00FD0C36">
              <w:rPr>
                <w:rFonts w:ascii="GHEA Grapalat" w:hAnsi="GHEA Grapalat"/>
                <w:sz w:val="22"/>
                <w:szCs w:val="22"/>
              </w:rPr>
              <w:tab/>
              <w:t xml:space="preserve"> Обслуживающая бенефициара финансовая организация </w:t>
            </w:r>
          </w:p>
          <w:p w14:paraId="5D25EEB8" w14:textId="77777777" w:rsidR="00823B06" w:rsidRPr="00FD0C36" w:rsidRDefault="00823B06" w:rsidP="001D11DF">
            <w:pPr>
              <w:widowControl w:val="0"/>
              <w:rPr>
                <w:rFonts w:ascii="GHEA Grapalat" w:hAnsi="GHEA Grapalat"/>
                <w:sz w:val="22"/>
                <w:szCs w:val="22"/>
              </w:rPr>
            </w:pPr>
          </w:p>
          <w:p w14:paraId="1343E708" w14:textId="77777777" w:rsidR="00823B06" w:rsidRPr="00FD0C36" w:rsidRDefault="00823B06"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14:paraId="2F02DDBF" w14:textId="77777777" w:rsidR="00823B06" w:rsidRPr="00FD0C36" w:rsidRDefault="00823B06" w:rsidP="001D11DF">
            <w:pPr>
              <w:widowControl w:val="0"/>
              <w:ind w:left="3828" w:right="13"/>
              <w:jc w:val="both"/>
              <w:rPr>
                <w:rFonts w:ascii="GHEA Grapalat" w:hAnsi="GHEA Grapalat" w:cs="Sylfaen"/>
                <w:sz w:val="22"/>
                <w:szCs w:val="22"/>
                <w:vertAlign w:val="superscript"/>
              </w:rPr>
            </w:pPr>
            <w:r w:rsidRPr="00FD0C36">
              <w:rPr>
                <w:rFonts w:ascii="GHEA Grapalat" w:hAnsi="GHEA Grapalat"/>
                <w:sz w:val="22"/>
                <w:szCs w:val="22"/>
                <w:vertAlign w:val="superscript"/>
              </w:rPr>
              <w:t>подпись/</w:t>
            </w:r>
          </w:p>
          <w:p w14:paraId="1C01B8F0" w14:textId="77777777" w:rsidR="00823B06" w:rsidRPr="00FD0C36" w:rsidRDefault="00823B06" w:rsidP="001D11DF">
            <w:pPr>
              <w:widowControl w:val="0"/>
              <w:rPr>
                <w:rFonts w:ascii="GHEA Grapalat" w:hAnsi="GHEA Grapalat" w:cs="Tahoma"/>
                <w:sz w:val="22"/>
                <w:szCs w:val="22"/>
              </w:rPr>
            </w:pPr>
          </w:p>
          <w:p w14:paraId="09208CC8" w14:textId="77777777" w:rsidR="00823B06" w:rsidRPr="00FD0C36" w:rsidRDefault="00823B06" w:rsidP="001D11DF">
            <w:pPr>
              <w:widowControl w:val="0"/>
              <w:rPr>
                <w:rFonts w:ascii="GHEA Grapalat" w:hAnsi="GHEA Grapalat" w:cs="Arial"/>
                <w:sz w:val="22"/>
                <w:szCs w:val="22"/>
              </w:rPr>
            </w:pPr>
          </w:p>
        </w:tc>
        <w:tc>
          <w:tcPr>
            <w:tcW w:w="4840" w:type="dxa"/>
            <w:tcBorders>
              <w:top w:val="single" w:sz="4" w:space="0" w:color="auto"/>
              <w:left w:val="nil"/>
              <w:right w:val="single" w:sz="4" w:space="0" w:color="auto"/>
            </w:tcBorders>
            <w:noWrap/>
          </w:tcPr>
          <w:p w14:paraId="40C593F9" w14:textId="77777777" w:rsidR="00823B06" w:rsidRPr="00FD0C36" w:rsidRDefault="00823B06" w:rsidP="001D11DF">
            <w:pPr>
              <w:widowControl w:val="0"/>
              <w:rPr>
                <w:rFonts w:ascii="GHEA Grapalat" w:hAnsi="GHEA Grapalat" w:cs="Tahoma"/>
                <w:sz w:val="22"/>
                <w:szCs w:val="22"/>
              </w:rPr>
            </w:pPr>
            <w:r w:rsidRPr="00FD0C36">
              <w:rPr>
                <w:rFonts w:ascii="GHEA Grapalat" w:hAnsi="GHEA Grapalat"/>
                <w:sz w:val="22"/>
                <w:szCs w:val="22"/>
              </w:rPr>
              <w:t>23.а.</w:t>
            </w:r>
            <w:r w:rsidRPr="00FD0C36">
              <w:rPr>
                <w:rFonts w:ascii="GHEA Grapalat" w:hAnsi="GHEA Grapalat"/>
                <w:sz w:val="22"/>
                <w:szCs w:val="22"/>
              </w:rPr>
              <w:tab/>
              <w:t xml:space="preserve"> Обслуживающая плательщика финансовая организация </w:t>
            </w:r>
          </w:p>
          <w:p w14:paraId="76CA7D96" w14:textId="77777777" w:rsidR="00823B06" w:rsidRPr="00FD0C36" w:rsidRDefault="00823B06" w:rsidP="001D11DF">
            <w:pPr>
              <w:widowControl w:val="0"/>
              <w:rPr>
                <w:rFonts w:ascii="GHEA Grapalat" w:hAnsi="GHEA Grapalat" w:cs="Tahoma"/>
                <w:sz w:val="22"/>
                <w:szCs w:val="22"/>
              </w:rPr>
            </w:pPr>
          </w:p>
          <w:p w14:paraId="5140E44B" w14:textId="77777777" w:rsidR="00823B06" w:rsidRPr="00FD0C36" w:rsidRDefault="00823B06"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14:paraId="4182F460" w14:textId="77777777" w:rsidR="00823B06" w:rsidRPr="00FD0C36" w:rsidRDefault="00823B06" w:rsidP="001D11DF">
            <w:pPr>
              <w:widowControl w:val="0"/>
              <w:ind w:right="983"/>
              <w:jc w:val="right"/>
              <w:rPr>
                <w:rFonts w:ascii="GHEA Grapalat" w:hAnsi="GHEA Grapalat" w:cs="Sylfaen"/>
                <w:sz w:val="22"/>
                <w:szCs w:val="22"/>
                <w:vertAlign w:val="superscript"/>
              </w:rPr>
            </w:pPr>
            <w:r w:rsidRPr="00FD0C36">
              <w:rPr>
                <w:rFonts w:ascii="GHEA Grapalat" w:hAnsi="GHEA Grapalat"/>
                <w:sz w:val="22"/>
                <w:szCs w:val="22"/>
                <w:vertAlign w:val="superscript"/>
              </w:rPr>
              <w:t>/подпись/</w:t>
            </w:r>
          </w:p>
          <w:p w14:paraId="57E5ECA0" w14:textId="77777777" w:rsidR="00823B06" w:rsidRPr="00FD0C36" w:rsidRDefault="00823B06" w:rsidP="001D11DF">
            <w:pPr>
              <w:widowControl w:val="0"/>
              <w:rPr>
                <w:rFonts w:ascii="GHEA Grapalat" w:hAnsi="GHEA Grapalat" w:cs="Arial"/>
                <w:sz w:val="22"/>
                <w:szCs w:val="22"/>
              </w:rPr>
            </w:pPr>
          </w:p>
        </w:tc>
      </w:tr>
      <w:tr w:rsidR="00FD0C36" w:rsidRPr="00FD0C36" w14:paraId="1C21D9C7" w14:textId="77777777" w:rsidTr="00E6287C">
        <w:trPr>
          <w:trHeight w:val="2194"/>
        </w:trPr>
        <w:tc>
          <w:tcPr>
            <w:tcW w:w="5616" w:type="dxa"/>
            <w:tcBorders>
              <w:top w:val="nil"/>
              <w:left w:val="single" w:sz="4" w:space="0" w:color="auto"/>
              <w:bottom w:val="single" w:sz="4" w:space="0" w:color="auto"/>
              <w:right w:val="single" w:sz="4" w:space="0" w:color="auto"/>
            </w:tcBorders>
            <w:noWrap/>
            <w:vAlign w:val="bottom"/>
          </w:tcPr>
          <w:p w14:paraId="497DDC2C" w14:textId="77777777" w:rsidR="00823B06" w:rsidRPr="00FD0C36" w:rsidRDefault="00823B06" w:rsidP="001D11DF">
            <w:pPr>
              <w:widowControl w:val="0"/>
              <w:tabs>
                <w:tab w:val="left" w:pos="4678"/>
              </w:tabs>
              <w:rPr>
                <w:rFonts w:ascii="GHEA Grapalat" w:hAnsi="GHEA Grapalat" w:cs="Sylfaen"/>
                <w:sz w:val="22"/>
                <w:szCs w:val="22"/>
              </w:rPr>
            </w:pPr>
            <w:r w:rsidRPr="00FD0C36">
              <w:rPr>
                <w:rFonts w:ascii="GHEA Grapalat" w:hAnsi="GHEA Grapalat"/>
                <w:sz w:val="22"/>
                <w:szCs w:val="22"/>
              </w:rPr>
              <w:lastRenderedPageBreak/>
              <w:t>24.б.</w:t>
            </w:r>
            <w:r w:rsidRPr="00FD0C36">
              <w:rPr>
                <w:rFonts w:ascii="GHEA Grapalat" w:hAnsi="GHEA Grapalat"/>
                <w:sz w:val="22"/>
                <w:szCs w:val="22"/>
              </w:rPr>
              <w:tab/>
              <w:t>М. П.</w:t>
            </w:r>
          </w:p>
          <w:p w14:paraId="7C746769" w14:textId="77777777" w:rsidR="00823B06" w:rsidRPr="00FD0C36" w:rsidRDefault="00823B06" w:rsidP="001D11DF">
            <w:pPr>
              <w:widowControl w:val="0"/>
              <w:rPr>
                <w:rFonts w:ascii="GHEA Grapalat" w:hAnsi="GHEA Grapalat" w:cs="Sylfaen"/>
                <w:sz w:val="22"/>
                <w:szCs w:val="22"/>
              </w:rPr>
            </w:pPr>
          </w:p>
          <w:p w14:paraId="18B028C6" w14:textId="77777777" w:rsidR="00823B06" w:rsidRPr="00FD0C36" w:rsidRDefault="00823B06" w:rsidP="001D11DF">
            <w:pPr>
              <w:widowControl w:val="0"/>
              <w:ind w:right="155"/>
              <w:jc w:val="right"/>
              <w:rPr>
                <w:rFonts w:ascii="GHEA Grapalat" w:hAnsi="GHEA Grapalat" w:cs="Sylfaen"/>
                <w:sz w:val="22"/>
                <w:szCs w:val="22"/>
                <w:lang w:val="en-US"/>
              </w:rPr>
            </w:pPr>
            <w:r w:rsidRPr="00FD0C36">
              <w:rPr>
                <w:rFonts w:ascii="GHEA Grapalat" w:hAnsi="GHEA Grapalat"/>
                <w:sz w:val="22"/>
                <w:szCs w:val="22"/>
              </w:rPr>
              <w:t xml:space="preserve">24.в"___" ___ 20___ г. </w:t>
            </w:r>
          </w:p>
        </w:tc>
        <w:tc>
          <w:tcPr>
            <w:tcW w:w="4840" w:type="dxa"/>
            <w:tcBorders>
              <w:top w:val="nil"/>
              <w:left w:val="nil"/>
              <w:bottom w:val="single" w:sz="4" w:space="0" w:color="auto"/>
              <w:right w:val="single" w:sz="4" w:space="0" w:color="auto"/>
            </w:tcBorders>
            <w:noWrap/>
            <w:vAlign w:val="bottom"/>
          </w:tcPr>
          <w:p w14:paraId="3918F0B3" w14:textId="77777777" w:rsidR="00823B06" w:rsidRPr="00FD0C36" w:rsidRDefault="00823B06" w:rsidP="001D11DF">
            <w:pPr>
              <w:widowControl w:val="0"/>
              <w:tabs>
                <w:tab w:val="left" w:pos="4554"/>
              </w:tabs>
              <w:rPr>
                <w:rFonts w:ascii="GHEA Grapalat" w:hAnsi="GHEA Grapalat" w:cs="Sylfaen"/>
                <w:sz w:val="22"/>
                <w:szCs w:val="22"/>
              </w:rPr>
            </w:pPr>
            <w:r w:rsidRPr="00FD0C36">
              <w:rPr>
                <w:rFonts w:ascii="GHEA Grapalat" w:hAnsi="GHEA Grapalat"/>
                <w:sz w:val="22"/>
                <w:szCs w:val="22"/>
              </w:rPr>
              <w:t>23.б.</w:t>
            </w:r>
            <w:r w:rsidRPr="00FD0C36">
              <w:rPr>
                <w:rFonts w:ascii="GHEA Grapalat" w:hAnsi="GHEA Grapalat"/>
                <w:sz w:val="22"/>
                <w:szCs w:val="22"/>
              </w:rPr>
              <w:tab/>
              <w:t>М. П.</w:t>
            </w:r>
          </w:p>
          <w:p w14:paraId="0CD6C26C" w14:textId="77777777" w:rsidR="00823B06" w:rsidRPr="00FD0C36" w:rsidRDefault="00823B06" w:rsidP="001D11DF">
            <w:pPr>
              <w:widowControl w:val="0"/>
              <w:rPr>
                <w:rFonts w:ascii="GHEA Grapalat" w:hAnsi="GHEA Grapalat"/>
                <w:sz w:val="22"/>
                <w:szCs w:val="22"/>
              </w:rPr>
            </w:pPr>
          </w:p>
          <w:p w14:paraId="25ED4FF9" w14:textId="77777777" w:rsidR="00823B06" w:rsidRPr="00FD0C36" w:rsidRDefault="00823B06" w:rsidP="001D11DF">
            <w:pPr>
              <w:widowControl w:val="0"/>
              <w:jc w:val="right"/>
              <w:rPr>
                <w:rFonts w:ascii="GHEA Grapalat" w:hAnsi="GHEA Grapalat" w:cs="Sylfaen"/>
                <w:sz w:val="22"/>
                <w:szCs w:val="22"/>
              </w:rPr>
            </w:pPr>
            <w:r w:rsidRPr="00FD0C36">
              <w:rPr>
                <w:rFonts w:ascii="GHEA Grapalat" w:hAnsi="GHEA Grapalat"/>
                <w:sz w:val="22"/>
                <w:szCs w:val="22"/>
              </w:rPr>
              <w:t>23.в Дата исполнения: "___" ___ 20___г.</w:t>
            </w:r>
          </w:p>
        </w:tc>
      </w:tr>
    </w:tbl>
    <w:p w14:paraId="59AC645C" w14:textId="77777777" w:rsidR="00BE2572" w:rsidRPr="00FD0C36" w:rsidRDefault="00BE2572" w:rsidP="001D11DF">
      <w:pPr>
        <w:widowControl w:val="0"/>
        <w:jc w:val="center"/>
        <w:rPr>
          <w:rFonts w:ascii="GHEA Grapalat" w:hAnsi="GHEA Grapalat" w:cs="Sylfaen"/>
          <w:sz w:val="22"/>
          <w:szCs w:val="22"/>
        </w:rPr>
      </w:pPr>
    </w:p>
    <w:p w14:paraId="4592F8AF" w14:textId="77777777" w:rsidR="00BE2572" w:rsidRPr="00FD0C36" w:rsidRDefault="00BE2572" w:rsidP="001D11DF">
      <w:pPr>
        <w:rPr>
          <w:rFonts w:ascii="GHEA Grapalat" w:hAnsi="GHEA Grapalat" w:cs="Sylfaen"/>
          <w:sz w:val="22"/>
          <w:szCs w:val="22"/>
        </w:rPr>
      </w:pPr>
      <w:r w:rsidRPr="00FD0C36">
        <w:rPr>
          <w:rFonts w:ascii="GHEA Grapalat" w:hAnsi="GHEA Grapalat" w:cs="Sylfaen"/>
          <w:sz w:val="22"/>
          <w:szCs w:val="22"/>
        </w:rPr>
        <w:t xml:space="preserve">*  </w:t>
      </w:r>
      <w:r w:rsidRPr="00FD0C36">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25B348E" w14:textId="77777777" w:rsidR="00BE2572" w:rsidRPr="00FD0C36" w:rsidRDefault="00BE2572" w:rsidP="001D11DF">
      <w:pPr>
        <w:rPr>
          <w:rFonts w:ascii="GHEA Grapalat" w:hAnsi="GHEA Grapalat" w:cs="Sylfaen"/>
          <w:sz w:val="22"/>
          <w:szCs w:val="22"/>
        </w:rPr>
      </w:pPr>
      <w:r w:rsidRPr="00FD0C36">
        <w:rPr>
          <w:rFonts w:ascii="GHEA Grapalat" w:hAnsi="GHEA Grapalat" w:cs="Sylfaen"/>
          <w:sz w:val="22"/>
          <w:szCs w:val="22"/>
        </w:rPr>
        <w:br w:type="page"/>
      </w:r>
    </w:p>
    <w:p w14:paraId="6FFC0366" w14:textId="77777777" w:rsidR="00BE2572" w:rsidRPr="00FD0C36" w:rsidRDefault="00BE2572" w:rsidP="001D11DF">
      <w:pPr>
        <w:widowControl w:val="0"/>
        <w:ind w:left="567" w:right="565"/>
        <w:jc w:val="center"/>
        <w:rPr>
          <w:rFonts w:ascii="GHEA Grapalat" w:hAnsi="GHEA Grapalat"/>
          <w:b/>
          <w:sz w:val="22"/>
          <w:szCs w:val="22"/>
        </w:rPr>
      </w:pPr>
      <w:r w:rsidRPr="00FD0C36">
        <w:rPr>
          <w:rFonts w:ascii="GHEA Grapalat" w:hAnsi="GHEA Grapalat"/>
          <w:b/>
          <w:sz w:val="22"/>
          <w:szCs w:val="22"/>
        </w:rPr>
        <w:lastRenderedPageBreak/>
        <w:t xml:space="preserve">Обязательные реквизиты платежного требования </w:t>
      </w:r>
      <w:r w:rsidRPr="00FD0C36">
        <w:rPr>
          <w:rFonts w:ascii="GHEA Grapalat" w:hAnsi="GHEA Grapalat"/>
          <w:b/>
          <w:sz w:val="22"/>
          <w:szCs w:val="22"/>
        </w:rPr>
        <w:br/>
        <w:t>и руководство по его заполнению</w:t>
      </w:r>
    </w:p>
    <w:tbl>
      <w:tblPr>
        <w:tblW w:w="10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1"/>
        <w:gridCol w:w="1685"/>
        <w:gridCol w:w="3549"/>
        <w:gridCol w:w="2746"/>
      </w:tblGrid>
      <w:tr w:rsidR="00FD0C36" w:rsidRPr="00FD0C36" w14:paraId="2F3F5C04" w14:textId="77777777" w:rsidTr="00B8313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B5BC3"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П/Н</w:t>
            </w:r>
          </w:p>
        </w:tc>
        <w:tc>
          <w:tcPr>
            <w:tcW w:w="2161" w:type="dxa"/>
            <w:tcBorders>
              <w:top w:val="single" w:sz="4" w:space="0" w:color="auto"/>
              <w:left w:val="single" w:sz="4" w:space="0" w:color="auto"/>
              <w:bottom w:val="single" w:sz="4" w:space="0" w:color="auto"/>
              <w:right w:val="single" w:sz="4" w:space="0" w:color="auto"/>
            </w:tcBorders>
          </w:tcPr>
          <w:p w14:paraId="5E9C1D7B"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Реквизиты документа "Платежное требование"</w:t>
            </w:r>
          </w:p>
        </w:tc>
        <w:tc>
          <w:tcPr>
            <w:tcW w:w="1685" w:type="dxa"/>
            <w:tcBorders>
              <w:top w:val="single" w:sz="4" w:space="0" w:color="auto"/>
              <w:left w:val="single" w:sz="4" w:space="0" w:color="auto"/>
              <w:bottom w:val="single" w:sz="4" w:space="0" w:color="auto"/>
              <w:right w:val="single" w:sz="4" w:space="0" w:color="auto"/>
            </w:tcBorders>
          </w:tcPr>
          <w:p w14:paraId="2623E920"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Наличие указанного поля/</w:t>
            </w:r>
          </w:p>
          <w:p w14:paraId="4AB34A9D"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реквизита в документе</w:t>
            </w:r>
          </w:p>
        </w:tc>
        <w:tc>
          <w:tcPr>
            <w:tcW w:w="3549" w:type="dxa"/>
            <w:tcBorders>
              <w:top w:val="single" w:sz="4" w:space="0" w:color="auto"/>
              <w:left w:val="single" w:sz="4" w:space="0" w:color="auto"/>
              <w:bottom w:val="single" w:sz="4" w:space="0" w:color="auto"/>
              <w:right w:val="single" w:sz="4" w:space="0" w:color="auto"/>
            </w:tcBorders>
          </w:tcPr>
          <w:p w14:paraId="5B4248A4"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 xml:space="preserve">Требование о заполнении реквизита </w:t>
            </w:r>
          </w:p>
          <w:p w14:paraId="18E9B317"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(в связи с процессом закупки)</w:t>
            </w:r>
          </w:p>
        </w:tc>
        <w:tc>
          <w:tcPr>
            <w:tcW w:w="2746" w:type="dxa"/>
            <w:tcBorders>
              <w:top w:val="single" w:sz="4" w:space="0" w:color="auto"/>
              <w:left w:val="single" w:sz="4" w:space="0" w:color="auto"/>
              <w:bottom w:val="single" w:sz="4" w:space="0" w:color="auto"/>
              <w:right w:val="single" w:sz="4" w:space="0" w:color="auto"/>
            </w:tcBorders>
          </w:tcPr>
          <w:p w14:paraId="58884854"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Сторона,</w:t>
            </w:r>
          </w:p>
          <w:p w14:paraId="7F4BA996"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 xml:space="preserve">заполняющая реквизит </w:t>
            </w:r>
          </w:p>
          <w:p w14:paraId="14B5CEFD"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бенефициар или плательщик</w:t>
            </w:r>
          </w:p>
          <w:p w14:paraId="1DD27E2E"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(в связи с процессом закупки)</w:t>
            </w:r>
          </w:p>
        </w:tc>
      </w:tr>
      <w:tr w:rsidR="00FD0C36" w:rsidRPr="00FD0C36" w14:paraId="7166E057" w14:textId="77777777" w:rsidTr="00B8313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B9CCDC"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1</w:t>
            </w:r>
          </w:p>
        </w:tc>
        <w:tc>
          <w:tcPr>
            <w:tcW w:w="2161" w:type="dxa"/>
            <w:tcBorders>
              <w:top w:val="single" w:sz="4" w:space="0" w:color="auto"/>
              <w:left w:val="single" w:sz="4" w:space="0" w:color="auto"/>
              <w:bottom w:val="single" w:sz="4" w:space="0" w:color="auto"/>
              <w:right w:val="single" w:sz="4" w:space="0" w:color="auto"/>
            </w:tcBorders>
          </w:tcPr>
          <w:p w14:paraId="6EF4F1BB"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2</w:t>
            </w:r>
          </w:p>
        </w:tc>
        <w:tc>
          <w:tcPr>
            <w:tcW w:w="1685" w:type="dxa"/>
            <w:tcBorders>
              <w:top w:val="single" w:sz="4" w:space="0" w:color="auto"/>
              <w:left w:val="single" w:sz="4" w:space="0" w:color="auto"/>
              <w:bottom w:val="single" w:sz="4" w:space="0" w:color="auto"/>
              <w:right w:val="single" w:sz="4" w:space="0" w:color="auto"/>
            </w:tcBorders>
          </w:tcPr>
          <w:p w14:paraId="45EA7CA8"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3</w:t>
            </w:r>
          </w:p>
        </w:tc>
        <w:tc>
          <w:tcPr>
            <w:tcW w:w="3549" w:type="dxa"/>
            <w:tcBorders>
              <w:top w:val="single" w:sz="4" w:space="0" w:color="auto"/>
              <w:left w:val="single" w:sz="4" w:space="0" w:color="auto"/>
              <w:bottom w:val="single" w:sz="4" w:space="0" w:color="auto"/>
              <w:right w:val="single" w:sz="4" w:space="0" w:color="auto"/>
            </w:tcBorders>
          </w:tcPr>
          <w:p w14:paraId="4FBD1E42"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4</w:t>
            </w:r>
          </w:p>
        </w:tc>
        <w:tc>
          <w:tcPr>
            <w:tcW w:w="2746" w:type="dxa"/>
            <w:tcBorders>
              <w:top w:val="single" w:sz="4" w:space="0" w:color="auto"/>
              <w:left w:val="single" w:sz="4" w:space="0" w:color="auto"/>
              <w:bottom w:val="single" w:sz="4" w:space="0" w:color="auto"/>
              <w:right w:val="single" w:sz="4" w:space="0" w:color="auto"/>
            </w:tcBorders>
          </w:tcPr>
          <w:p w14:paraId="253EB307" w14:textId="77777777"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5</w:t>
            </w:r>
          </w:p>
        </w:tc>
      </w:tr>
      <w:tr w:rsidR="00FD0C36" w:rsidRPr="00FD0C36" w14:paraId="001EEF99"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970C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w:t>
            </w:r>
          </w:p>
        </w:tc>
        <w:tc>
          <w:tcPr>
            <w:tcW w:w="2161" w:type="dxa"/>
            <w:tcBorders>
              <w:top w:val="single" w:sz="4" w:space="0" w:color="auto"/>
              <w:left w:val="single" w:sz="4" w:space="0" w:color="auto"/>
              <w:bottom w:val="single" w:sz="4" w:space="0" w:color="auto"/>
              <w:right w:val="single" w:sz="4" w:space="0" w:color="auto"/>
            </w:tcBorders>
          </w:tcPr>
          <w:p w14:paraId="6F284FD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наименование документа</w:t>
            </w:r>
          </w:p>
        </w:tc>
        <w:tc>
          <w:tcPr>
            <w:tcW w:w="1685" w:type="dxa"/>
            <w:tcBorders>
              <w:top w:val="single" w:sz="4" w:space="0" w:color="auto"/>
              <w:left w:val="single" w:sz="4" w:space="0" w:color="auto"/>
              <w:bottom w:val="single" w:sz="4" w:space="0" w:color="auto"/>
              <w:right w:val="single" w:sz="4" w:space="0" w:color="auto"/>
            </w:tcBorders>
          </w:tcPr>
          <w:p w14:paraId="788BEB3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2ACC27A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2746" w:type="dxa"/>
            <w:tcBorders>
              <w:top w:val="single" w:sz="4" w:space="0" w:color="auto"/>
              <w:left w:val="single" w:sz="4" w:space="0" w:color="auto"/>
              <w:bottom w:val="single" w:sz="4" w:space="0" w:color="auto"/>
              <w:right w:val="single" w:sz="4" w:space="0" w:color="auto"/>
            </w:tcBorders>
          </w:tcPr>
          <w:p w14:paraId="7519F6D3"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на документе заранее заполнено "Платежное требование"</w:t>
            </w:r>
          </w:p>
        </w:tc>
      </w:tr>
      <w:tr w:rsidR="00FD0C36" w:rsidRPr="00FD0C36" w14:paraId="1D08E4EE"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DA664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w:t>
            </w:r>
          </w:p>
        </w:tc>
        <w:tc>
          <w:tcPr>
            <w:tcW w:w="2161" w:type="dxa"/>
            <w:tcBorders>
              <w:top w:val="single" w:sz="4" w:space="0" w:color="auto"/>
              <w:left w:val="single" w:sz="4" w:space="0" w:color="auto"/>
              <w:bottom w:val="single" w:sz="4" w:space="0" w:color="auto"/>
              <w:right w:val="single" w:sz="4" w:space="0" w:color="auto"/>
            </w:tcBorders>
          </w:tcPr>
          <w:p w14:paraId="7E924CEA" w14:textId="77777777" w:rsidR="00BE2572" w:rsidRPr="00FD0C36" w:rsidRDefault="00BE2572" w:rsidP="001D11DF">
            <w:pPr>
              <w:widowControl w:val="0"/>
              <w:jc w:val="both"/>
              <w:rPr>
                <w:rFonts w:ascii="GHEA Grapalat" w:hAnsi="GHEA Grapalat"/>
                <w:sz w:val="18"/>
                <w:szCs w:val="18"/>
              </w:rPr>
            </w:pPr>
            <w:r w:rsidRPr="00FD0C36">
              <w:rPr>
                <w:rFonts w:ascii="GHEA Grapalat" w:hAnsi="GHEA Grapalat"/>
                <w:sz w:val="18"/>
                <w:szCs w:val="18"/>
              </w:rPr>
              <w:t>номер платежного требования</w:t>
            </w:r>
          </w:p>
        </w:tc>
        <w:tc>
          <w:tcPr>
            <w:tcW w:w="1685" w:type="dxa"/>
            <w:tcBorders>
              <w:top w:val="single" w:sz="4" w:space="0" w:color="auto"/>
              <w:left w:val="single" w:sz="4" w:space="0" w:color="auto"/>
              <w:bottom w:val="single" w:sz="4" w:space="0" w:color="auto"/>
              <w:right w:val="single" w:sz="4" w:space="0" w:color="auto"/>
            </w:tcBorders>
          </w:tcPr>
          <w:p w14:paraId="4D9DB228"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35C879D4"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2746" w:type="dxa"/>
            <w:tcBorders>
              <w:top w:val="single" w:sz="4" w:space="0" w:color="auto"/>
              <w:left w:val="single" w:sz="4" w:space="0" w:color="auto"/>
              <w:bottom w:val="single" w:sz="4" w:space="0" w:color="auto"/>
              <w:right w:val="single" w:sz="4" w:space="0" w:color="auto"/>
            </w:tcBorders>
          </w:tcPr>
          <w:p w14:paraId="66F696ED"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бенефициаром при представлении платежного требования в банк плательщика</w:t>
            </w:r>
          </w:p>
        </w:tc>
      </w:tr>
      <w:tr w:rsidR="00FD0C36" w:rsidRPr="00FD0C36" w14:paraId="15860E1C"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43485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3.</w:t>
            </w:r>
          </w:p>
        </w:tc>
        <w:tc>
          <w:tcPr>
            <w:tcW w:w="2161" w:type="dxa"/>
            <w:tcBorders>
              <w:top w:val="single" w:sz="4" w:space="0" w:color="auto"/>
              <w:left w:val="single" w:sz="4" w:space="0" w:color="auto"/>
              <w:bottom w:val="single" w:sz="4" w:space="0" w:color="auto"/>
              <w:right w:val="single" w:sz="4" w:space="0" w:color="auto"/>
            </w:tcBorders>
          </w:tcPr>
          <w:p w14:paraId="253B0F31" w14:textId="77777777" w:rsidR="00BE2572" w:rsidRPr="00FD0C36" w:rsidRDefault="00BE2572" w:rsidP="001D11DF">
            <w:pPr>
              <w:widowControl w:val="0"/>
              <w:jc w:val="both"/>
              <w:rPr>
                <w:rFonts w:ascii="GHEA Grapalat" w:hAnsi="GHEA Grapalat"/>
                <w:sz w:val="18"/>
                <w:szCs w:val="18"/>
              </w:rPr>
            </w:pPr>
            <w:r w:rsidRPr="00FD0C36">
              <w:rPr>
                <w:rFonts w:ascii="GHEA Grapalat" w:hAnsi="GHEA Grapalat"/>
                <w:sz w:val="18"/>
                <w:szCs w:val="18"/>
              </w:rPr>
              <w:t>дата представления</w:t>
            </w:r>
          </w:p>
        </w:tc>
        <w:tc>
          <w:tcPr>
            <w:tcW w:w="1685" w:type="dxa"/>
            <w:tcBorders>
              <w:top w:val="single" w:sz="4" w:space="0" w:color="auto"/>
              <w:left w:val="single" w:sz="4" w:space="0" w:color="auto"/>
              <w:bottom w:val="single" w:sz="4" w:space="0" w:color="auto"/>
              <w:right w:val="single" w:sz="4" w:space="0" w:color="auto"/>
            </w:tcBorders>
          </w:tcPr>
          <w:p w14:paraId="65C29FB1"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767541C8"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14:paraId="0B6998DC" w14:textId="77777777" w:rsidR="00BE2572" w:rsidRPr="00FD0C36" w:rsidRDefault="00BE2572" w:rsidP="001D11DF">
            <w:pPr>
              <w:widowControl w:val="0"/>
              <w:jc w:val="center"/>
              <w:rPr>
                <w:rFonts w:ascii="GHEA Grapalat" w:hAnsi="GHEA Grapalat"/>
                <w:sz w:val="18"/>
                <w:szCs w:val="18"/>
              </w:rPr>
            </w:pPr>
          </w:p>
        </w:tc>
        <w:tc>
          <w:tcPr>
            <w:tcW w:w="2746" w:type="dxa"/>
            <w:tcBorders>
              <w:top w:val="single" w:sz="4" w:space="0" w:color="auto"/>
              <w:left w:val="single" w:sz="4" w:space="0" w:color="auto"/>
              <w:bottom w:val="single" w:sz="4" w:space="0" w:color="auto"/>
              <w:right w:val="single" w:sz="4" w:space="0" w:color="auto"/>
            </w:tcBorders>
          </w:tcPr>
          <w:p w14:paraId="6D19E57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FD0C36" w:rsidRPr="00FD0C36" w14:paraId="6BF97A38"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7FB0C"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4.</w:t>
            </w:r>
          </w:p>
        </w:tc>
        <w:tc>
          <w:tcPr>
            <w:tcW w:w="2161" w:type="dxa"/>
            <w:tcBorders>
              <w:top w:val="single" w:sz="4" w:space="0" w:color="auto"/>
              <w:left w:val="single" w:sz="4" w:space="0" w:color="auto"/>
              <w:bottom w:val="single" w:sz="4" w:space="0" w:color="auto"/>
              <w:right w:val="single" w:sz="4" w:space="0" w:color="auto"/>
            </w:tcBorders>
          </w:tcPr>
          <w:p w14:paraId="42C6E203" w14:textId="77777777" w:rsidR="00BE2572" w:rsidRPr="00FD0C36" w:rsidRDefault="00BE2572" w:rsidP="001D11DF">
            <w:pPr>
              <w:widowControl w:val="0"/>
              <w:jc w:val="both"/>
              <w:rPr>
                <w:rFonts w:ascii="GHEA Grapalat" w:hAnsi="GHEA Grapalat"/>
                <w:sz w:val="18"/>
                <w:szCs w:val="18"/>
              </w:rPr>
            </w:pPr>
            <w:r w:rsidRPr="00FD0C36">
              <w:rPr>
                <w:rFonts w:ascii="GHEA Grapalat" w:hAnsi="GHEA Grapalat"/>
                <w:sz w:val="18"/>
                <w:szCs w:val="18"/>
              </w:rPr>
              <w:t>Наименование или имя, фамилия плательщика</w:t>
            </w:r>
          </w:p>
        </w:tc>
        <w:tc>
          <w:tcPr>
            <w:tcW w:w="1685" w:type="dxa"/>
            <w:tcBorders>
              <w:top w:val="single" w:sz="4" w:space="0" w:color="auto"/>
              <w:left w:val="single" w:sz="4" w:space="0" w:color="auto"/>
              <w:bottom w:val="single" w:sz="4" w:space="0" w:color="auto"/>
              <w:right w:val="single" w:sz="4" w:space="0" w:color="auto"/>
            </w:tcBorders>
          </w:tcPr>
          <w:p w14:paraId="62D9611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486E5438"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14:paraId="4BA1D04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746" w:type="dxa"/>
            <w:tcBorders>
              <w:top w:val="single" w:sz="4" w:space="0" w:color="auto"/>
              <w:left w:val="single" w:sz="4" w:space="0" w:color="auto"/>
              <w:bottom w:val="single" w:sz="4" w:space="0" w:color="auto"/>
              <w:right w:val="single" w:sz="4" w:space="0" w:color="auto"/>
            </w:tcBorders>
          </w:tcPr>
          <w:p w14:paraId="19BFBE6F"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14:paraId="122D4DFA"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2A4A3"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5.</w:t>
            </w:r>
          </w:p>
        </w:tc>
        <w:tc>
          <w:tcPr>
            <w:tcW w:w="2161" w:type="dxa"/>
            <w:tcBorders>
              <w:top w:val="single" w:sz="4" w:space="0" w:color="auto"/>
              <w:left w:val="single" w:sz="4" w:space="0" w:color="auto"/>
              <w:bottom w:val="single" w:sz="4" w:space="0" w:color="auto"/>
              <w:right w:val="single" w:sz="4" w:space="0" w:color="auto"/>
            </w:tcBorders>
          </w:tcPr>
          <w:p w14:paraId="1802E971"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1685" w:type="dxa"/>
            <w:tcBorders>
              <w:top w:val="single" w:sz="4" w:space="0" w:color="auto"/>
              <w:left w:val="single" w:sz="4" w:space="0" w:color="auto"/>
              <w:bottom w:val="single" w:sz="4" w:space="0" w:color="auto"/>
              <w:right w:val="single" w:sz="4" w:space="0" w:color="auto"/>
            </w:tcBorders>
          </w:tcPr>
          <w:p w14:paraId="42C260ED"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360D4BE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обязательно </w:t>
            </w:r>
          </w:p>
        </w:tc>
        <w:tc>
          <w:tcPr>
            <w:tcW w:w="2746" w:type="dxa"/>
            <w:tcBorders>
              <w:top w:val="single" w:sz="4" w:space="0" w:color="auto"/>
              <w:left w:val="single" w:sz="4" w:space="0" w:color="auto"/>
              <w:bottom w:val="single" w:sz="4" w:space="0" w:color="auto"/>
              <w:right w:val="single" w:sz="4" w:space="0" w:color="auto"/>
            </w:tcBorders>
          </w:tcPr>
          <w:p w14:paraId="372499C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14:paraId="10FF7AA9"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15370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6.</w:t>
            </w:r>
          </w:p>
        </w:tc>
        <w:tc>
          <w:tcPr>
            <w:tcW w:w="2161" w:type="dxa"/>
            <w:tcBorders>
              <w:top w:val="single" w:sz="4" w:space="0" w:color="auto"/>
              <w:left w:val="single" w:sz="4" w:space="0" w:color="auto"/>
              <w:bottom w:val="single" w:sz="4" w:space="0" w:color="auto"/>
              <w:right w:val="single" w:sz="4" w:space="0" w:color="auto"/>
            </w:tcBorders>
          </w:tcPr>
          <w:p w14:paraId="1BEBEA4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номер счета плательщика</w:t>
            </w:r>
          </w:p>
        </w:tc>
        <w:tc>
          <w:tcPr>
            <w:tcW w:w="1685" w:type="dxa"/>
            <w:tcBorders>
              <w:top w:val="single" w:sz="4" w:space="0" w:color="auto"/>
              <w:left w:val="single" w:sz="4" w:space="0" w:color="auto"/>
              <w:bottom w:val="single" w:sz="4" w:space="0" w:color="auto"/>
              <w:right w:val="single" w:sz="4" w:space="0" w:color="auto"/>
            </w:tcBorders>
          </w:tcPr>
          <w:p w14:paraId="448728DD"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10379149"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14:paraId="3ECD5FA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746" w:type="dxa"/>
            <w:tcBorders>
              <w:top w:val="single" w:sz="4" w:space="0" w:color="auto"/>
              <w:left w:val="single" w:sz="4" w:space="0" w:color="auto"/>
              <w:bottom w:val="single" w:sz="4" w:space="0" w:color="auto"/>
              <w:right w:val="single" w:sz="4" w:space="0" w:color="auto"/>
            </w:tcBorders>
          </w:tcPr>
          <w:p w14:paraId="67DC7EF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14:paraId="35F3D65E"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117053"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7.</w:t>
            </w:r>
          </w:p>
        </w:tc>
        <w:tc>
          <w:tcPr>
            <w:tcW w:w="2161" w:type="dxa"/>
            <w:tcBorders>
              <w:top w:val="single" w:sz="4" w:space="0" w:color="auto"/>
              <w:left w:val="single" w:sz="4" w:space="0" w:color="auto"/>
              <w:bottom w:val="single" w:sz="4" w:space="0" w:color="auto"/>
              <w:right w:val="single" w:sz="4" w:space="0" w:color="auto"/>
            </w:tcBorders>
          </w:tcPr>
          <w:p w14:paraId="1C0EEC3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УНН плательщика</w:t>
            </w:r>
          </w:p>
        </w:tc>
        <w:tc>
          <w:tcPr>
            <w:tcW w:w="1685" w:type="dxa"/>
            <w:tcBorders>
              <w:top w:val="single" w:sz="4" w:space="0" w:color="auto"/>
              <w:left w:val="single" w:sz="4" w:space="0" w:color="auto"/>
              <w:bottom w:val="single" w:sz="4" w:space="0" w:color="auto"/>
              <w:right w:val="single" w:sz="4" w:space="0" w:color="auto"/>
            </w:tcBorders>
          </w:tcPr>
          <w:p w14:paraId="03886EBF"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240D3F6C"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14:paraId="2B46E841"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746" w:type="dxa"/>
            <w:tcBorders>
              <w:top w:val="single" w:sz="4" w:space="0" w:color="auto"/>
              <w:left w:val="single" w:sz="4" w:space="0" w:color="auto"/>
              <w:bottom w:val="single" w:sz="4" w:space="0" w:color="auto"/>
              <w:right w:val="single" w:sz="4" w:space="0" w:color="auto"/>
            </w:tcBorders>
          </w:tcPr>
          <w:p w14:paraId="5A48CD2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14:paraId="1B416DCF"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73B5A1"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8.</w:t>
            </w:r>
          </w:p>
        </w:tc>
        <w:tc>
          <w:tcPr>
            <w:tcW w:w="2161" w:type="dxa"/>
            <w:tcBorders>
              <w:top w:val="single" w:sz="4" w:space="0" w:color="auto"/>
              <w:left w:val="single" w:sz="4" w:space="0" w:color="auto"/>
              <w:bottom w:val="single" w:sz="4" w:space="0" w:color="auto"/>
              <w:right w:val="single" w:sz="4" w:space="0" w:color="auto"/>
            </w:tcBorders>
          </w:tcPr>
          <w:p w14:paraId="000BC76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НЗОУ плательщика</w:t>
            </w:r>
          </w:p>
        </w:tc>
        <w:tc>
          <w:tcPr>
            <w:tcW w:w="1685" w:type="dxa"/>
            <w:tcBorders>
              <w:top w:val="single" w:sz="4" w:space="0" w:color="auto"/>
              <w:left w:val="single" w:sz="4" w:space="0" w:color="auto"/>
              <w:bottom w:val="single" w:sz="4" w:space="0" w:color="auto"/>
              <w:right w:val="single" w:sz="4" w:space="0" w:color="auto"/>
            </w:tcBorders>
          </w:tcPr>
          <w:p w14:paraId="5EED225D"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4A4C3E3A"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14:paraId="69FC028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746" w:type="dxa"/>
            <w:tcBorders>
              <w:top w:val="single" w:sz="4" w:space="0" w:color="auto"/>
              <w:left w:val="single" w:sz="4" w:space="0" w:color="auto"/>
              <w:bottom w:val="single" w:sz="4" w:space="0" w:color="auto"/>
              <w:right w:val="single" w:sz="4" w:space="0" w:color="auto"/>
            </w:tcBorders>
          </w:tcPr>
          <w:p w14:paraId="03F9A52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14:paraId="3B9A6F79"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1E7138"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9.</w:t>
            </w:r>
          </w:p>
        </w:tc>
        <w:tc>
          <w:tcPr>
            <w:tcW w:w="2161" w:type="dxa"/>
            <w:tcBorders>
              <w:top w:val="single" w:sz="4" w:space="0" w:color="auto"/>
              <w:left w:val="single" w:sz="4" w:space="0" w:color="auto"/>
              <w:bottom w:val="single" w:sz="4" w:space="0" w:color="auto"/>
              <w:right w:val="single" w:sz="4" w:space="0" w:color="auto"/>
            </w:tcBorders>
          </w:tcPr>
          <w:p w14:paraId="02EA5514"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наименование, или имя, фамилия бенефициара</w:t>
            </w:r>
          </w:p>
        </w:tc>
        <w:tc>
          <w:tcPr>
            <w:tcW w:w="1685" w:type="dxa"/>
            <w:tcBorders>
              <w:top w:val="single" w:sz="4" w:space="0" w:color="auto"/>
              <w:left w:val="single" w:sz="4" w:space="0" w:color="auto"/>
              <w:bottom w:val="single" w:sz="4" w:space="0" w:color="auto"/>
              <w:right w:val="single" w:sz="4" w:space="0" w:color="auto"/>
            </w:tcBorders>
          </w:tcPr>
          <w:p w14:paraId="72CE8AAC"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78AAE158"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14:paraId="4E93DD49"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746" w:type="dxa"/>
            <w:tcBorders>
              <w:top w:val="single" w:sz="4" w:space="0" w:color="auto"/>
              <w:left w:val="single" w:sz="4" w:space="0" w:color="auto"/>
              <w:bottom w:val="single" w:sz="4" w:space="0" w:color="auto"/>
              <w:right w:val="single" w:sz="4" w:space="0" w:color="auto"/>
            </w:tcBorders>
          </w:tcPr>
          <w:p w14:paraId="199D1E2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заранее заполняется бенефициаром — по приглашению</w:t>
            </w:r>
          </w:p>
        </w:tc>
      </w:tr>
      <w:tr w:rsidR="00FD0C36" w:rsidRPr="00FD0C36" w14:paraId="2566D42C"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33C5D"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10.</w:t>
            </w:r>
          </w:p>
        </w:tc>
        <w:tc>
          <w:tcPr>
            <w:tcW w:w="2161" w:type="dxa"/>
            <w:tcBorders>
              <w:top w:val="single" w:sz="4" w:space="0" w:color="auto"/>
              <w:left w:val="single" w:sz="4" w:space="0" w:color="auto"/>
              <w:bottom w:val="single" w:sz="4" w:space="0" w:color="auto"/>
              <w:right w:val="single" w:sz="4" w:space="0" w:color="auto"/>
            </w:tcBorders>
          </w:tcPr>
          <w:p w14:paraId="2D1F9999"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НЗОУ бенефициара</w:t>
            </w:r>
          </w:p>
        </w:tc>
        <w:tc>
          <w:tcPr>
            <w:tcW w:w="1685" w:type="dxa"/>
            <w:tcBorders>
              <w:top w:val="single" w:sz="4" w:space="0" w:color="auto"/>
              <w:left w:val="single" w:sz="4" w:space="0" w:color="auto"/>
              <w:bottom w:val="single" w:sz="4" w:space="0" w:color="auto"/>
              <w:right w:val="single" w:sz="4" w:space="0" w:color="auto"/>
            </w:tcBorders>
          </w:tcPr>
          <w:p w14:paraId="305445F2"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2C0C13B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14:paraId="665CC278"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 заполняется в процессе в связи с закупками)</w:t>
            </w:r>
          </w:p>
        </w:tc>
        <w:tc>
          <w:tcPr>
            <w:tcW w:w="2746" w:type="dxa"/>
            <w:tcBorders>
              <w:top w:val="single" w:sz="4" w:space="0" w:color="auto"/>
              <w:left w:val="single" w:sz="4" w:space="0" w:color="auto"/>
              <w:bottom w:val="single" w:sz="4" w:space="0" w:color="auto"/>
              <w:right w:val="single" w:sz="4" w:space="0" w:color="auto"/>
            </w:tcBorders>
          </w:tcPr>
          <w:p w14:paraId="0F9D6CE2"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 заполняется)</w:t>
            </w:r>
          </w:p>
        </w:tc>
      </w:tr>
      <w:tr w:rsidR="00FD0C36" w:rsidRPr="00FD0C36" w14:paraId="76D3FF25"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E66D0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11.</w:t>
            </w:r>
          </w:p>
        </w:tc>
        <w:tc>
          <w:tcPr>
            <w:tcW w:w="2161" w:type="dxa"/>
            <w:tcBorders>
              <w:top w:val="single" w:sz="4" w:space="0" w:color="auto"/>
              <w:left w:val="single" w:sz="4" w:space="0" w:color="auto"/>
              <w:bottom w:val="single" w:sz="4" w:space="0" w:color="auto"/>
              <w:right w:val="single" w:sz="4" w:space="0" w:color="auto"/>
            </w:tcBorders>
          </w:tcPr>
          <w:p w14:paraId="46F2A07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УНН бенефициара</w:t>
            </w:r>
          </w:p>
        </w:tc>
        <w:tc>
          <w:tcPr>
            <w:tcW w:w="1685" w:type="dxa"/>
            <w:tcBorders>
              <w:top w:val="single" w:sz="4" w:space="0" w:color="auto"/>
              <w:left w:val="single" w:sz="4" w:space="0" w:color="auto"/>
              <w:bottom w:val="single" w:sz="4" w:space="0" w:color="auto"/>
              <w:right w:val="single" w:sz="4" w:space="0" w:color="auto"/>
            </w:tcBorders>
          </w:tcPr>
          <w:p w14:paraId="65027168"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29C598DF"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14:paraId="1C8660A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заполняется в установленных </w:t>
            </w:r>
            <w:r w:rsidRPr="00FD0C36">
              <w:rPr>
                <w:rFonts w:ascii="GHEA Grapalat" w:hAnsi="GHEA Grapalat"/>
                <w:sz w:val="18"/>
                <w:szCs w:val="18"/>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746" w:type="dxa"/>
            <w:tcBorders>
              <w:top w:val="single" w:sz="4" w:space="0" w:color="auto"/>
              <w:left w:val="single" w:sz="4" w:space="0" w:color="auto"/>
              <w:bottom w:val="single" w:sz="4" w:space="0" w:color="auto"/>
              <w:right w:val="single" w:sz="4" w:space="0" w:color="auto"/>
            </w:tcBorders>
          </w:tcPr>
          <w:p w14:paraId="6A37B97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lastRenderedPageBreak/>
              <w:t xml:space="preserve">заранее заполняется бенефициаром — по </w:t>
            </w:r>
            <w:r w:rsidRPr="00FD0C36">
              <w:rPr>
                <w:rFonts w:ascii="GHEA Grapalat" w:hAnsi="GHEA Grapalat"/>
                <w:sz w:val="18"/>
                <w:szCs w:val="18"/>
              </w:rPr>
              <w:lastRenderedPageBreak/>
              <w:t>приглашению</w:t>
            </w:r>
          </w:p>
        </w:tc>
      </w:tr>
      <w:tr w:rsidR="00FD0C36" w:rsidRPr="00FD0C36" w14:paraId="5D4FB58A"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02F9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lastRenderedPageBreak/>
              <w:t>12.</w:t>
            </w:r>
          </w:p>
        </w:tc>
        <w:tc>
          <w:tcPr>
            <w:tcW w:w="2161" w:type="dxa"/>
            <w:tcBorders>
              <w:top w:val="single" w:sz="4" w:space="0" w:color="auto"/>
              <w:left w:val="single" w:sz="4" w:space="0" w:color="auto"/>
              <w:bottom w:val="single" w:sz="4" w:space="0" w:color="auto"/>
              <w:right w:val="single" w:sz="4" w:space="0" w:color="auto"/>
            </w:tcBorders>
          </w:tcPr>
          <w:p w14:paraId="425F9FEF"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наименование финансовой организации (филиала), обслуживающей бенефициара </w:t>
            </w:r>
          </w:p>
        </w:tc>
        <w:tc>
          <w:tcPr>
            <w:tcW w:w="1685" w:type="dxa"/>
            <w:tcBorders>
              <w:top w:val="single" w:sz="4" w:space="0" w:color="auto"/>
              <w:left w:val="single" w:sz="4" w:space="0" w:color="auto"/>
              <w:bottom w:val="single" w:sz="4" w:space="0" w:color="auto"/>
              <w:right w:val="single" w:sz="4" w:space="0" w:color="auto"/>
            </w:tcBorders>
          </w:tcPr>
          <w:p w14:paraId="69875E0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092E1F7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2746" w:type="dxa"/>
            <w:tcBorders>
              <w:top w:val="single" w:sz="4" w:space="0" w:color="auto"/>
              <w:left w:val="single" w:sz="4" w:space="0" w:color="auto"/>
              <w:bottom w:val="single" w:sz="4" w:space="0" w:color="auto"/>
              <w:right w:val="single" w:sz="4" w:space="0" w:color="auto"/>
            </w:tcBorders>
          </w:tcPr>
          <w:p w14:paraId="4979B634"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заранее заполняется бенефициаром — по приглашению</w:t>
            </w:r>
          </w:p>
        </w:tc>
      </w:tr>
      <w:tr w:rsidR="00FD0C36" w:rsidRPr="00FD0C36" w14:paraId="4292632C"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F4685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13.</w:t>
            </w:r>
          </w:p>
        </w:tc>
        <w:tc>
          <w:tcPr>
            <w:tcW w:w="2161" w:type="dxa"/>
            <w:tcBorders>
              <w:top w:val="single" w:sz="4" w:space="0" w:color="auto"/>
              <w:left w:val="single" w:sz="4" w:space="0" w:color="auto"/>
              <w:bottom w:val="single" w:sz="4" w:space="0" w:color="auto"/>
              <w:right w:val="single" w:sz="4" w:space="0" w:color="auto"/>
            </w:tcBorders>
          </w:tcPr>
          <w:p w14:paraId="1C54B3F2"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номер счета бенефициара</w:t>
            </w:r>
          </w:p>
        </w:tc>
        <w:tc>
          <w:tcPr>
            <w:tcW w:w="1685" w:type="dxa"/>
            <w:tcBorders>
              <w:top w:val="single" w:sz="4" w:space="0" w:color="auto"/>
              <w:left w:val="single" w:sz="4" w:space="0" w:color="auto"/>
              <w:bottom w:val="single" w:sz="4" w:space="0" w:color="auto"/>
              <w:right w:val="single" w:sz="4" w:space="0" w:color="auto"/>
            </w:tcBorders>
          </w:tcPr>
          <w:p w14:paraId="7887FD9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1417756D"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14:paraId="630090AA"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746" w:type="dxa"/>
            <w:tcBorders>
              <w:top w:val="single" w:sz="4" w:space="0" w:color="auto"/>
              <w:left w:val="single" w:sz="4" w:space="0" w:color="auto"/>
              <w:bottom w:val="single" w:sz="4" w:space="0" w:color="auto"/>
              <w:right w:val="single" w:sz="4" w:space="0" w:color="auto"/>
            </w:tcBorders>
          </w:tcPr>
          <w:p w14:paraId="27BAC132"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заранее заполняется бенефициаром — по приглашению</w:t>
            </w:r>
          </w:p>
        </w:tc>
      </w:tr>
      <w:tr w:rsidR="00FD0C36" w:rsidRPr="00FD0C36" w14:paraId="51459B8D"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357D2"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14.</w:t>
            </w:r>
          </w:p>
        </w:tc>
        <w:tc>
          <w:tcPr>
            <w:tcW w:w="2161" w:type="dxa"/>
            <w:tcBorders>
              <w:top w:val="single" w:sz="4" w:space="0" w:color="auto"/>
              <w:left w:val="single" w:sz="4" w:space="0" w:color="auto"/>
              <w:bottom w:val="single" w:sz="4" w:space="0" w:color="auto"/>
              <w:right w:val="single" w:sz="4" w:space="0" w:color="auto"/>
            </w:tcBorders>
          </w:tcPr>
          <w:p w14:paraId="067CB5AF"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сумма (цифрами и прописью)</w:t>
            </w:r>
          </w:p>
        </w:tc>
        <w:tc>
          <w:tcPr>
            <w:tcW w:w="1685" w:type="dxa"/>
            <w:tcBorders>
              <w:top w:val="single" w:sz="4" w:space="0" w:color="auto"/>
              <w:left w:val="single" w:sz="4" w:space="0" w:color="auto"/>
              <w:bottom w:val="single" w:sz="4" w:space="0" w:color="auto"/>
              <w:right w:val="single" w:sz="4" w:space="0" w:color="auto"/>
            </w:tcBorders>
          </w:tcPr>
          <w:p w14:paraId="7952BC5C"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761101B1"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14:paraId="057ACF4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сумма, подлежащая уплате бенефициару</w:t>
            </w:r>
          </w:p>
        </w:tc>
        <w:tc>
          <w:tcPr>
            <w:tcW w:w="2746" w:type="dxa"/>
            <w:tcBorders>
              <w:top w:val="single" w:sz="4" w:space="0" w:color="auto"/>
              <w:left w:val="single" w:sz="4" w:space="0" w:color="auto"/>
              <w:bottom w:val="single" w:sz="4" w:space="0" w:color="auto"/>
              <w:right w:val="single" w:sz="4" w:space="0" w:color="auto"/>
            </w:tcBorders>
          </w:tcPr>
          <w:p w14:paraId="536E808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заполняется плательщиком </w:t>
            </w:r>
          </w:p>
        </w:tc>
      </w:tr>
      <w:tr w:rsidR="00FD0C36" w:rsidRPr="00FD0C36" w14:paraId="464BEED7"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6D4843"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15.</w:t>
            </w:r>
          </w:p>
        </w:tc>
        <w:tc>
          <w:tcPr>
            <w:tcW w:w="2161" w:type="dxa"/>
            <w:tcBorders>
              <w:top w:val="single" w:sz="4" w:space="0" w:color="auto"/>
              <w:left w:val="single" w:sz="4" w:space="0" w:color="auto"/>
              <w:bottom w:val="single" w:sz="4" w:space="0" w:color="auto"/>
              <w:right w:val="single" w:sz="4" w:space="0" w:color="auto"/>
            </w:tcBorders>
          </w:tcPr>
          <w:p w14:paraId="597A1C9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акцептованная сумма (цифрами и прописью) </w:t>
            </w:r>
          </w:p>
        </w:tc>
        <w:tc>
          <w:tcPr>
            <w:tcW w:w="1685" w:type="dxa"/>
            <w:tcBorders>
              <w:top w:val="single" w:sz="4" w:space="0" w:color="auto"/>
              <w:left w:val="single" w:sz="4" w:space="0" w:color="auto"/>
              <w:bottom w:val="single" w:sz="4" w:space="0" w:color="auto"/>
              <w:right w:val="single" w:sz="4" w:space="0" w:color="auto"/>
            </w:tcBorders>
          </w:tcPr>
          <w:p w14:paraId="3CA7963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043A68C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14:paraId="4FD2D8AF"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746" w:type="dxa"/>
            <w:tcBorders>
              <w:top w:val="single" w:sz="4" w:space="0" w:color="auto"/>
              <w:left w:val="single" w:sz="4" w:space="0" w:color="auto"/>
              <w:bottom w:val="single" w:sz="4" w:space="0" w:color="auto"/>
              <w:right w:val="single" w:sz="4" w:space="0" w:color="auto"/>
            </w:tcBorders>
          </w:tcPr>
          <w:p w14:paraId="66CFA07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 заполняется и не применяется)</w:t>
            </w:r>
          </w:p>
        </w:tc>
      </w:tr>
      <w:tr w:rsidR="00FD0C36" w:rsidRPr="00FD0C36" w14:paraId="6831227E"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6806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16.</w:t>
            </w:r>
          </w:p>
        </w:tc>
        <w:tc>
          <w:tcPr>
            <w:tcW w:w="2161" w:type="dxa"/>
            <w:tcBorders>
              <w:top w:val="single" w:sz="4" w:space="0" w:color="auto"/>
              <w:left w:val="single" w:sz="4" w:space="0" w:color="auto"/>
              <w:bottom w:val="single" w:sz="4" w:space="0" w:color="auto"/>
              <w:right w:val="single" w:sz="4" w:space="0" w:color="auto"/>
            </w:tcBorders>
          </w:tcPr>
          <w:p w14:paraId="7C47CDA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валюта (прописью и по коду)</w:t>
            </w:r>
          </w:p>
        </w:tc>
        <w:tc>
          <w:tcPr>
            <w:tcW w:w="1685" w:type="dxa"/>
            <w:tcBorders>
              <w:top w:val="single" w:sz="4" w:space="0" w:color="auto"/>
              <w:left w:val="single" w:sz="4" w:space="0" w:color="auto"/>
              <w:bottom w:val="single" w:sz="4" w:space="0" w:color="auto"/>
              <w:right w:val="single" w:sz="4" w:space="0" w:color="auto"/>
            </w:tcBorders>
          </w:tcPr>
          <w:p w14:paraId="69A92CEC"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1A2D4EDA"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2746" w:type="dxa"/>
            <w:tcBorders>
              <w:top w:val="single" w:sz="4" w:space="0" w:color="auto"/>
              <w:left w:val="single" w:sz="4" w:space="0" w:color="auto"/>
              <w:bottom w:val="single" w:sz="4" w:space="0" w:color="auto"/>
              <w:right w:val="single" w:sz="4" w:space="0" w:color="auto"/>
            </w:tcBorders>
          </w:tcPr>
          <w:p w14:paraId="5736B10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14:paraId="672DFA48"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51F4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17.</w:t>
            </w:r>
          </w:p>
        </w:tc>
        <w:tc>
          <w:tcPr>
            <w:tcW w:w="2161" w:type="dxa"/>
            <w:tcBorders>
              <w:top w:val="single" w:sz="4" w:space="0" w:color="auto"/>
              <w:left w:val="single" w:sz="4" w:space="0" w:color="auto"/>
              <w:bottom w:val="single" w:sz="4" w:space="0" w:color="auto"/>
              <w:right w:val="single" w:sz="4" w:space="0" w:color="auto"/>
            </w:tcBorders>
          </w:tcPr>
          <w:p w14:paraId="1F8DC90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цель сделки</w:t>
            </w:r>
          </w:p>
        </w:tc>
        <w:tc>
          <w:tcPr>
            <w:tcW w:w="1685" w:type="dxa"/>
            <w:tcBorders>
              <w:top w:val="single" w:sz="4" w:space="0" w:color="auto"/>
              <w:left w:val="single" w:sz="4" w:space="0" w:color="auto"/>
              <w:bottom w:val="single" w:sz="4" w:space="0" w:color="auto"/>
              <w:right w:val="single" w:sz="4" w:space="0" w:color="auto"/>
            </w:tcBorders>
          </w:tcPr>
          <w:p w14:paraId="1D65CA0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6504B9D2"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В обязательном порядке заполняются слова "для обеспечения исполнения договора"</w:t>
            </w:r>
          </w:p>
        </w:tc>
        <w:tc>
          <w:tcPr>
            <w:tcW w:w="2746" w:type="dxa"/>
            <w:tcBorders>
              <w:top w:val="single" w:sz="4" w:space="0" w:color="auto"/>
              <w:left w:val="single" w:sz="4" w:space="0" w:color="auto"/>
              <w:bottom w:val="single" w:sz="4" w:space="0" w:color="auto"/>
              <w:right w:val="single" w:sz="4" w:space="0" w:color="auto"/>
            </w:tcBorders>
          </w:tcPr>
          <w:p w14:paraId="0159A57A"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заранее заполняется бенефициаром — по приглашению</w:t>
            </w:r>
          </w:p>
        </w:tc>
      </w:tr>
      <w:tr w:rsidR="00FD0C36" w:rsidRPr="00FD0C36" w14:paraId="1E377130"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E7888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18.</w:t>
            </w:r>
          </w:p>
        </w:tc>
        <w:tc>
          <w:tcPr>
            <w:tcW w:w="2161" w:type="dxa"/>
            <w:tcBorders>
              <w:top w:val="single" w:sz="4" w:space="0" w:color="auto"/>
              <w:left w:val="single" w:sz="4" w:space="0" w:color="auto"/>
              <w:bottom w:val="single" w:sz="4" w:space="0" w:color="auto"/>
              <w:right w:val="single" w:sz="4" w:space="0" w:color="auto"/>
            </w:tcBorders>
          </w:tcPr>
          <w:p w14:paraId="726C94D4"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основания для совершения платежа: </w:t>
            </w:r>
          </w:p>
        </w:tc>
        <w:tc>
          <w:tcPr>
            <w:tcW w:w="1685" w:type="dxa"/>
            <w:tcBorders>
              <w:top w:val="single" w:sz="4" w:space="0" w:color="auto"/>
              <w:left w:val="single" w:sz="4" w:space="0" w:color="auto"/>
              <w:bottom w:val="single" w:sz="4" w:space="0" w:color="auto"/>
              <w:right w:val="single" w:sz="4" w:space="0" w:color="auto"/>
            </w:tcBorders>
          </w:tcPr>
          <w:p w14:paraId="4A966C4C"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07C56D04"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14:paraId="3BF3D7E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746" w:type="dxa"/>
            <w:tcBorders>
              <w:top w:val="single" w:sz="4" w:space="0" w:color="auto"/>
              <w:left w:val="single" w:sz="4" w:space="0" w:color="auto"/>
              <w:bottom w:val="single" w:sz="4" w:space="0" w:color="auto"/>
              <w:right w:val="single" w:sz="4" w:space="0" w:color="auto"/>
            </w:tcBorders>
          </w:tcPr>
          <w:p w14:paraId="14AF2552"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бенефициаром</w:t>
            </w:r>
          </w:p>
        </w:tc>
      </w:tr>
      <w:tr w:rsidR="00FD0C36" w:rsidRPr="00FD0C36" w14:paraId="7BBB7F4D"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E1355" w14:textId="77777777" w:rsidR="00BE2572" w:rsidRPr="00FD0C36" w:rsidDel="0010680B" w:rsidRDefault="00BE2572" w:rsidP="001D11DF">
            <w:pPr>
              <w:widowControl w:val="0"/>
              <w:jc w:val="center"/>
              <w:rPr>
                <w:rFonts w:ascii="GHEA Grapalat" w:hAnsi="GHEA Grapalat"/>
                <w:sz w:val="18"/>
                <w:szCs w:val="18"/>
              </w:rPr>
            </w:pPr>
            <w:r w:rsidRPr="00FD0C36">
              <w:rPr>
                <w:rFonts w:ascii="GHEA Grapalat" w:hAnsi="GHEA Grapalat"/>
                <w:sz w:val="18"/>
                <w:szCs w:val="18"/>
              </w:rPr>
              <w:t>19.</w:t>
            </w:r>
          </w:p>
        </w:tc>
        <w:tc>
          <w:tcPr>
            <w:tcW w:w="2161" w:type="dxa"/>
            <w:tcBorders>
              <w:top w:val="single" w:sz="4" w:space="0" w:color="auto"/>
              <w:left w:val="single" w:sz="4" w:space="0" w:color="auto"/>
              <w:bottom w:val="single" w:sz="4" w:space="0" w:color="auto"/>
              <w:right w:val="single" w:sz="4" w:space="0" w:color="auto"/>
            </w:tcBorders>
          </w:tcPr>
          <w:p w14:paraId="6138760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условия оплаты: </w:t>
            </w:r>
          </w:p>
        </w:tc>
        <w:tc>
          <w:tcPr>
            <w:tcW w:w="1685" w:type="dxa"/>
            <w:tcBorders>
              <w:top w:val="single" w:sz="4" w:space="0" w:color="auto"/>
              <w:left w:val="single" w:sz="4" w:space="0" w:color="auto"/>
              <w:bottom w:val="single" w:sz="4" w:space="0" w:color="auto"/>
              <w:right w:val="single" w:sz="4" w:space="0" w:color="auto"/>
            </w:tcBorders>
          </w:tcPr>
          <w:p w14:paraId="4E13BAD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65F37F9A" w14:textId="77777777" w:rsidR="00BE2572" w:rsidRPr="00FD0C36" w:rsidRDefault="00BE2572" w:rsidP="001D11DF">
            <w:pPr>
              <w:widowControl w:val="0"/>
              <w:jc w:val="center"/>
              <w:rPr>
                <w:rFonts w:ascii="GHEA Grapalat" w:hAnsi="GHEA Grapalat" w:cs="Sylfaen"/>
                <w:sz w:val="18"/>
                <w:szCs w:val="18"/>
              </w:rPr>
            </w:pPr>
            <w:r w:rsidRPr="00FD0C36">
              <w:rPr>
                <w:rFonts w:ascii="GHEA Grapalat" w:hAnsi="GHEA Grapalat"/>
                <w:sz w:val="18"/>
                <w:szCs w:val="18"/>
              </w:rPr>
              <w:t xml:space="preserve">обязательно </w:t>
            </w:r>
          </w:p>
          <w:p w14:paraId="49732B4F" w14:textId="77777777" w:rsidR="00BE2572" w:rsidRPr="00FD0C36" w:rsidRDefault="00BE2572" w:rsidP="001D11DF">
            <w:pPr>
              <w:widowControl w:val="0"/>
              <w:jc w:val="center"/>
              <w:rPr>
                <w:rFonts w:ascii="GHEA Grapalat" w:hAnsi="GHEA Grapalat" w:cs="Sylfaen"/>
                <w:sz w:val="18"/>
                <w:szCs w:val="18"/>
              </w:rPr>
            </w:pPr>
            <w:r w:rsidRPr="00FD0C36">
              <w:rPr>
                <w:rFonts w:ascii="GHEA Grapalat" w:hAnsi="GHEA Grapalat"/>
                <w:sz w:val="18"/>
                <w:szCs w:val="18"/>
              </w:rPr>
              <w:t xml:space="preserve">заполняются слова "акцептованный платеж", </w:t>
            </w:r>
          </w:p>
          <w:p w14:paraId="625152E9"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746" w:type="dxa"/>
            <w:tcBorders>
              <w:top w:val="single" w:sz="4" w:space="0" w:color="auto"/>
              <w:left w:val="single" w:sz="4" w:space="0" w:color="auto"/>
              <w:bottom w:val="single" w:sz="4" w:space="0" w:color="auto"/>
              <w:right w:val="single" w:sz="4" w:space="0" w:color="auto"/>
            </w:tcBorders>
          </w:tcPr>
          <w:p w14:paraId="64E68CFC"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заранее заполняется бенефициаром </w:t>
            </w:r>
          </w:p>
        </w:tc>
      </w:tr>
      <w:tr w:rsidR="00FD0C36" w:rsidRPr="00FD0C36" w14:paraId="20D49E13"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0FB26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20.</w:t>
            </w:r>
          </w:p>
        </w:tc>
        <w:tc>
          <w:tcPr>
            <w:tcW w:w="2161" w:type="dxa"/>
            <w:tcBorders>
              <w:top w:val="single" w:sz="4" w:space="0" w:color="auto"/>
              <w:left w:val="single" w:sz="4" w:space="0" w:color="auto"/>
              <w:bottom w:val="single" w:sz="4" w:space="0" w:color="auto"/>
              <w:right w:val="single" w:sz="4" w:space="0" w:color="auto"/>
            </w:tcBorders>
          </w:tcPr>
          <w:p w14:paraId="6C3CA00A"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количество прилагаемых страниц</w:t>
            </w:r>
          </w:p>
        </w:tc>
        <w:tc>
          <w:tcPr>
            <w:tcW w:w="1685" w:type="dxa"/>
            <w:tcBorders>
              <w:top w:val="single" w:sz="4" w:space="0" w:color="auto"/>
              <w:left w:val="single" w:sz="4" w:space="0" w:color="auto"/>
              <w:bottom w:val="single" w:sz="4" w:space="0" w:color="auto"/>
              <w:right w:val="single" w:sz="4" w:space="0" w:color="auto"/>
            </w:tcBorders>
          </w:tcPr>
          <w:p w14:paraId="6CD4926C"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32021D91"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14:paraId="1634FF8C"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A3C565C"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746" w:type="dxa"/>
            <w:tcBorders>
              <w:top w:val="single" w:sz="4" w:space="0" w:color="auto"/>
              <w:left w:val="single" w:sz="4" w:space="0" w:color="auto"/>
              <w:bottom w:val="single" w:sz="4" w:space="0" w:color="auto"/>
              <w:right w:val="single" w:sz="4" w:space="0" w:color="auto"/>
            </w:tcBorders>
          </w:tcPr>
          <w:p w14:paraId="47C9B94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бенефициаром</w:t>
            </w:r>
          </w:p>
        </w:tc>
      </w:tr>
      <w:tr w:rsidR="00FD0C36" w:rsidRPr="00FD0C36" w14:paraId="58159485"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0FFD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21.а.</w:t>
            </w:r>
          </w:p>
        </w:tc>
        <w:tc>
          <w:tcPr>
            <w:tcW w:w="2161" w:type="dxa"/>
            <w:tcBorders>
              <w:top w:val="single" w:sz="4" w:space="0" w:color="auto"/>
              <w:left w:val="single" w:sz="4" w:space="0" w:color="auto"/>
              <w:bottom w:val="single" w:sz="4" w:space="0" w:color="auto"/>
              <w:right w:val="single" w:sz="4" w:space="0" w:color="auto"/>
            </w:tcBorders>
          </w:tcPr>
          <w:p w14:paraId="6224ADA1"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подпись плательщика</w:t>
            </w:r>
          </w:p>
        </w:tc>
        <w:tc>
          <w:tcPr>
            <w:tcW w:w="1685" w:type="dxa"/>
            <w:tcBorders>
              <w:top w:val="single" w:sz="4" w:space="0" w:color="auto"/>
              <w:left w:val="single" w:sz="4" w:space="0" w:color="auto"/>
              <w:bottom w:val="single" w:sz="4" w:space="0" w:color="auto"/>
              <w:right w:val="single" w:sz="4" w:space="0" w:color="auto"/>
            </w:tcBorders>
          </w:tcPr>
          <w:p w14:paraId="3425EC5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2DE923F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14:paraId="6416A54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w:t>
            </w:r>
            <w:r w:rsidRPr="00FD0C36">
              <w:rPr>
                <w:rFonts w:ascii="GHEA Grapalat" w:hAnsi="GHEA Grapalat"/>
                <w:sz w:val="18"/>
                <w:szCs w:val="18"/>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746" w:type="dxa"/>
            <w:tcBorders>
              <w:top w:val="single" w:sz="4" w:space="0" w:color="auto"/>
              <w:left w:val="single" w:sz="4" w:space="0" w:color="auto"/>
              <w:bottom w:val="single" w:sz="4" w:space="0" w:color="auto"/>
              <w:right w:val="single" w:sz="4" w:space="0" w:color="auto"/>
            </w:tcBorders>
          </w:tcPr>
          <w:p w14:paraId="53D09FF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lastRenderedPageBreak/>
              <w:t xml:space="preserve">подписывается плательщиком или </w:t>
            </w:r>
          </w:p>
          <w:p w14:paraId="05959F8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проставляется электронная подпись плательщика</w:t>
            </w:r>
          </w:p>
        </w:tc>
      </w:tr>
      <w:tr w:rsidR="00FD0C36" w:rsidRPr="00FD0C36" w14:paraId="3E4DDEA2"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EF9F09"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21.б.</w:t>
            </w:r>
          </w:p>
        </w:tc>
        <w:tc>
          <w:tcPr>
            <w:tcW w:w="2161" w:type="dxa"/>
            <w:tcBorders>
              <w:top w:val="single" w:sz="4" w:space="0" w:color="auto"/>
              <w:left w:val="single" w:sz="4" w:space="0" w:color="auto"/>
              <w:bottom w:val="single" w:sz="4" w:space="0" w:color="auto"/>
              <w:right w:val="single" w:sz="4" w:space="0" w:color="auto"/>
            </w:tcBorders>
          </w:tcPr>
          <w:p w14:paraId="59B50B9D"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печать плательщика</w:t>
            </w:r>
          </w:p>
        </w:tc>
        <w:tc>
          <w:tcPr>
            <w:tcW w:w="1685" w:type="dxa"/>
            <w:tcBorders>
              <w:top w:val="single" w:sz="4" w:space="0" w:color="auto"/>
              <w:left w:val="single" w:sz="4" w:space="0" w:color="auto"/>
              <w:bottom w:val="single" w:sz="4" w:space="0" w:color="auto"/>
              <w:right w:val="single" w:sz="4" w:space="0" w:color="auto"/>
            </w:tcBorders>
          </w:tcPr>
          <w:p w14:paraId="118B5CB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2A712B7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обязательно: </w:t>
            </w:r>
          </w:p>
          <w:p w14:paraId="529DD45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при наличии печати, когда плательщик представляет Требование в бумажной форме</w:t>
            </w:r>
          </w:p>
          <w:p w14:paraId="0BE7F276" w14:textId="77777777" w:rsidR="00BE2572" w:rsidRPr="00FD0C36" w:rsidRDefault="00BE2572" w:rsidP="001D11DF">
            <w:pPr>
              <w:widowControl w:val="0"/>
              <w:jc w:val="center"/>
              <w:rPr>
                <w:rFonts w:ascii="GHEA Grapalat" w:hAnsi="GHEA Grapalat"/>
                <w:sz w:val="18"/>
                <w:szCs w:val="18"/>
              </w:rPr>
            </w:pPr>
          </w:p>
        </w:tc>
        <w:tc>
          <w:tcPr>
            <w:tcW w:w="2746" w:type="dxa"/>
            <w:tcBorders>
              <w:top w:val="single" w:sz="4" w:space="0" w:color="auto"/>
              <w:left w:val="single" w:sz="4" w:space="0" w:color="auto"/>
              <w:bottom w:val="single" w:sz="4" w:space="0" w:color="auto"/>
              <w:right w:val="single" w:sz="4" w:space="0" w:color="auto"/>
            </w:tcBorders>
          </w:tcPr>
          <w:p w14:paraId="5C4D5F13"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скрепляется печатью плательщика </w:t>
            </w:r>
          </w:p>
          <w:p w14:paraId="1F453D5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при представлении в бумажной форме</w:t>
            </w:r>
          </w:p>
        </w:tc>
      </w:tr>
      <w:tr w:rsidR="00FD0C36" w:rsidRPr="00FD0C36" w14:paraId="4BA44A3D"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62CC03"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22.а.</w:t>
            </w:r>
          </w:p>
        </w:tc>
        <w:tc>
          <w:tcPr>
            <w:tcW w:w="2161" w:type="dxa"/>
            <w:tcBorders>
              <w:top w:val="single" w:sz="4" w:space="0" w:color="auto"/>
              <w:left w:val="single" w:sz="4" w:space="0" w:color="auto"/>
              <w:bottom w:val="single" w:sz="4" w:space="0" w:color="auto"/>
              <w:right w:val="single" w:sz="4" w:space="0" w:color="auto"/>
            </w:tcBorders>
          </w:tcPr>
          <w:p w14:paraId="05395CC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подпись бенефициара</w:t>
            </w:r>
          </w:p>
        </w:tc>
        <w:tc>
          <w:tcPr>
            <w:tcW w:w="1685" w:type="dxa"/>
            <w:tcBorders>
              <w:top w:val="single" w:sz="4" w:space="0" w:color="auto"/>
              <w:left w:val="single" w:sz="4" w:space="0" w:color="auto"/>
              <w:bottom w:val="single" w:sz="4" w:space="0" w:color="auto"/>
              <w:right w:val="single" w:sz="4" w:space="0" w:color="auto"/>
            </w:tcBorders>
          </w:tcPr>
          <w:p w14:paraId="04A9991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7962A373"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обязательно: </w:t>
            </w:r>
          </w:p>
          <w:p w14:paraId="5825776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при представлении в банк</w:t>
            </w:r>
          </w:p>
        </w:tc>
        <w:tc>
          <w:tcPr>
            <w:tcW w:w="2746" w:type="dxa"/>
            <w:tcBorders>
              <w:top w:val="single" w:sz="4" w:space="0" w:color="auto"/>
              <w:left w:val="single" w:sz="4" w:space="0" w:color="auto"/>
              <w:bottom w:val="single" w:sz="4" w:space="0" w:color="auto"/>
              <w:right w:val="single" w:sz="4" w:space="0" w:color="auto"/>
            </w:tcBorders>
          </w:tcPr>
          <w:p w14:paraId="3062716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подписывается бенефициаром</w:t>
            </w:r>
          </w:p>
        </w:tc>
      </w:tr>
      <w:tr w:rsidR="00FD0C36" w:rsidRPr="00FD0C36" w14:paraId="12B8D11A"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0E23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22.б.</w:t>
            </w:r>
          </w:p>
        </w:tc>
        <w:tc>
          <w:tcPr>
            <w:tcW w:w="2161" w:type="dxa"/>
            <w:tcBorders>
              <w:top w:val="single" w:sz="4" w:space="0" w:color="auto"/>
              <w:left w:val="single" w:sz="4" w:space="0" w:color="auto"/>
              <w:bottom w:val="single" w:sz="4" w:space="0" w:color="auto"/>
              <w:right w:val="single" w:sz="4" w:space="0" w:color="auto"/>
            </w:tcBorders>
          </w:tcPr>
          <w:p w14:paraId="1AB46DC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печать бенефициара</w:t>
            </w:r>
          </w:p>
        </w:tc>
        <w:tc>
          <w:tcPr>
            <w:tcW w:w="1685" w:type="dxa"/>
            <w:tcBorders>
              <w:top w:val="single" w:sz="4" w:space="0" w:color="auto"/>
              <w:left w:val="single" w:sz="4" w:space="0" w:color="auto"/>
              <w:bottom w:val="single" w:sz="4" w:space="0" w:color="auto"/>
              <w:right w:val="single" w:sz="4" w:space="0" w:color="auto"/>
            </w:tcBorders>
          </w:tcPr>
          <w:p w14:paraId="16E4D599"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63E301AE"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обязательно: </w:t>
            </w:r>
          </w:p>
          <w:p w14:paraId="16C46BC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при наличии печати</w:t>
            </w:r>
          </w:p>
        </w:tc>
        <w:tc>
          <w:tcPr>
            <w:tcW w:w="2746" w:type="dxa"/>
            <w:tcBorders>
              <w:top w:val="single" w:sz="4" w:space="0" w:color="auto"/>
              <w:left w:val="single" w:sz="4" w:space="0" w:color="auto"/>
              <w:bottom w:val="single" w:sz="4" w:space="0" w:color="auto"/>
              <w:right w:val="single" w:sz="4" w:space="0" w:color="auto"/>
            </w:tcBorders>
          </w:tcPr>
          <w:p w14:paraId="08672C34"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скрепляется печатью бенефициара </w:t>
            </w:r>
          </w:p>
          <w:p w14:paraId="79176CE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при представлении в банк в бумажной форме</w:t>
            </w:r>
          </w:p>
        </w:tc>
      </w:tr>
      <w:tr w:rsidR="00FD0C36" w:rsidRPr="00FD0C36" w14:paraId="1826B056"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3A9282"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23.а.</w:t>
            </w:r>
          </w:p>
        </w:tc>
        <w:tc>
          <w:tcPr>
            <w:tcW w:w="2161" w:type="dxa"/>
            <w:tcBorders>
              <w:top w:val="single" w:sz="4" w:space="0" w:color="auto"/>
              <w:left w:val="single" w:sz="4" w:space="0" w:color="auto"/>
              <w:bottom w:val="single" w:sz="4" w:space="0" w:color="auto"/>
              <w:right w:val="single" w:sz="4" w:space="0" w:color="auto"/>
            </w:tcBorders>
          </w:tcPr>
          <w:p w14:paraId="7D136AAD"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подпись сотрудника обслуживающей плательщика финансовой организации (филиала)</w:t>
            </w:r>
          </w:p>
        </w:tc>
        <w:tc>
          <w:tcPr>
            <w:tcW w:w="1685" w:type="dxa"/>
            <w:tcBorders>
              <w:top w:val="single" w:sz="4" w:space="0" w:color="auto"/>
              <w:left w:val="single" w:sz="4" w:space="0" w:color="auto"/>
              <w:bottom w:val="single" w:sz="4" w:space="0" w:color="auto"/>
              <w:right w:val="single" w:sz="4" w:space="0" w:color="auto"/>
            </w:tcBorders>
          </w:tcPr>
          <w:p w14:paraId="6CF06CCD"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5E8ADB59"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14:paraId="100DCE4F"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746" w:type="dxa"/>
            <w:tcBorders>
              <w:top w:val="single" w:sz="4" w:space="0" w:color="auto"/>
              <w:left w:val="single" w:sz="4" w:space="0" w:color="auto"/>
              <w:bottom w:val="single" w:sz="4" w:space="0" w:color="auto"/>
              <w:right w:val="single" w:sz="4" w:space="0" w:color="auto"/>
            </w:tcBorders>
          </w:tcPr>
          <w:p w14:paraId="7CB07287" w14:textId="77777777" w:rsidR="00BE2572" w:rsidRPr="00FD0C36" w:rsidRDefault="00BE2572" w:rsidP="001D11DF">
            <w:pPr>
              <w:widowControl w:val="0"/>
              <w:jc w:val="center"/>
              <w:rPr>
                <w:rFonts w:ascii="GHEA Grapalat" w:hAnsi="GHEA Grapalat"/>
                <w:sz w:val="18"/>
                <w:szCs w:val="18"/>
              </w:rPr>
            </w:pPr>
          </w:p>
        </w:tc>
      </w:tr>
      <w:tr w:rsidR="00FD0C36" w:rsidRPr="00FD0C36" w14:paraId="58C1C538"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7A07F"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23.б.</w:t>
            </w:r>
          </w:p>
        </w:tc>
        <w:tc>
          <w:tcPr>
            <w:tcW w:w="2161" w:type="dxa"/>
            <w:tcBorders>
              <w:top w:val="single" w:sz="4" w:space="0" w:color="auto"/>
              <w:left w:val="single" w:sz="4" w:space="0" w:color="auto"/>
              <w:bottom w:val="single" w:sz="4" w:space="0" w:color="auto"/>
              <w:right w:val="single" w:sz="4" w:space="0" w:color="auto"/>
            </w:tcBorders>
          </w:tcPr>
          <w:p w14:paraId="19E4E608"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штамп обслуживающей плательщика финансовой организации (филиала) </w:t>
            </w:r>
          </w:p>
        </w:tc>
        <w:tc>
          <w:tcPr>
            <w:tcW w:w="1685" w:type="dxa"/>
            <w:tcBorders>
              <w:top w:val="single" w:sz="4" w:space="0" w:color="auto"/>
              <w:left w:val="single" w:sz="4" w:space="0" w:color="auto"/>
              <w:bottom w:val="single" w:sz="4" w:space="0" w:color="auto"/>
              <w:right w:val="single" w:sz="4" w:space="0" w:color="auto"/>
            </w:tcBorders>
          </w:tcPr>
          <w:p w14:paraId="7D5975BA"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6C0662F1"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14:paraId="4C0EB9DA"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746" w:type="dxa"/>
            <w:tcBorders>
              <w:top w:val="single" w:sz="4" w:space="0" w:color="auto"/>
              <w:left w:val="single" w:sz="4" w:space="0" w:color="auto"/>
              <w:bottom w:val="single" w:sz="4" w:space="0" w:color="auto"/>
              <w:right w:val="single" w:sz="4" w:space="0" w:color="auto"/>
            </w:tcBorders>
          </w:tcPr>
          <w:p w14:paraId="6BFCB53D" w14:textId="77777777" w:rsidR="00BE2572" w:rsidRPr="00FD0C36" w:rsidRDefault="00BE2572" w:rsidP="001D11DF">
            <w:pPr>
              <w:widowControl w:val="0"/>
              <w:jc w:val="center"/>
              <w:rPr>
                <w:rFonts w:ascii="GHEA Grapalat" w:hAnsi="GHEA Grapalat"/>
                <w:sz w:val="18"/>
                <w:szCs w:val="18"/>
              </w:rPr>
            </w:pPr>
          </w:p>
        </w:tc>
      </w:tr>
      <w:tr w:rsidR="00FD0C36" w:rsidRPr="00FD0C36" w14:paraId="38046955"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7CA17"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23.в</w:t>
            </w:r>
          </w:p>
        </w:tc>
        <w:tc>
          <w:tcPr>
            <w:tcW w:w="2161" w:type="dxa"/>
            <w:tcBorders>
              <w:top w:val="single" w:sz="4" w:space="0" w:color="auto"/>
              <w:left w:val="single" w:sz="4" w:space="0" w:color="auto"/>
              <w:bottom w:val="single" w:sz="4" w:space="0" w:color="auto"/>
              <w:right w:val="single" w:sz="4" w:space="0" w:color="auto"/>
            </w:tcBorders>
          </w:tcPr>
          <w:p w14:paraId="51D0988A"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1685" w:type="dxa"/>
            <w:tcBorders>
              <w:top w:val="single" w:sz="4" w:space="0" w:color="auto"/>
              <w:left w:val="single" w:sz="4" w:space="0" w:color="auto"/>
              <w:bottom w:val="single" w:sz="4" w:space="0" w:color="auto"/>
              <w:right w:val="single" w:sz="4" w:space="0" w:color="auto"/>
            </w:tcBorders>
          </w:tcPr>
          <w:p w14:paraId="4A78CB3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1718B1BC"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14:paraId="296727F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746" w:type="dxa"/>
            <w:tcBorders>
              <w:top w:val="single" w:sz="4" w:space="0" w:color="auto"/>
              <w:left w:val="single" w:sz="4" w:space="0" w:color="auto"/>
              <w:bottom w:val="single" w:sz="4" w:space="0" w:color="auto"/>
              <w:right w:val="single" w:sz="4" w:space="0" w:color="auto"/>
            </w:tcBorders>
          </w:tcPr>
          <w:p w14:paraId="757581E0" w14:textId="77777777" w:rsidR="00BE2572" w:rsidRPr="00FD0C36" w:rsidRDefault="00BE2572" w:rsidP="001D11DF">
            <w:pPr>
              <w:widowControl w:val="0"/>
              <w:jc w:val="center"/>
              <w:rPr>
                <w:rFonts w:ascii="GHEA Grapalat" w:hAnsi="GHEA Grapalat"/>
                <w:sz w:val="18"/>
                <w:szCs w:val="18"/>
              </w:rPr>
            </w:pPr>
          </w:p>
        </w:tc>
      </w:tr>
      <w:tr w:rsidR="00FD0C36" w:rsidRPr="00FD0C36" w14:paraId="45438BB2"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9BE91"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24.а.</w:t>
            </w:r>
          </w:p>
        </w:tc>
        <w:tc>
          <w:tcPr>
            <w:tcW w:w="2161" w:type="dxa"/>
            <w:tcBorders>
              <w:top w:val="single" w:sz="4" w:space="0" w:color="auto"/>
              <w:left w:val="single" w:sz="4" w:space="0" w:color="auto"/>
              <w:bottom w:val="single" w:sz="4" w:space="0" w:color="auto"/>
              <w:right w:val="single" w:sz="4" w:space="0" w:color="auto"/>
            </w:tcBorders>
          </w:tcPr>
          <w:p w14:paraId="54208E9A"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подпись сотрудника финансовой организации (филиала), обслуживающей бенефициара</w:t>
            </w:r>
          </w:p>
        </w:tc>
        <w:tc>
          <w:tcPr>
            <w:tcW w:w="1685" w:type="dxa"/>
            <w:tcBorders>
              <w:top w:val="single" w:sz="4" w:space="0" w:color="auto"/>
              <w:left w:val="single" w:sz="4" w:space="0" w:color="auto"/>
              <w:bottom w:val="single" w:sz="4" w:space="0" w:color="auto"/>
              <w:right w:val="single" w:sz="4" w:space="0" w:color="auto"/>
            </w:tcBorders>
          </w:tcPr>
          <w:p w14:paraId="000B8031"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54418DE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14:paraId="71ED8FF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746" w:type="dxa"/>
            <w:tcBorders>
              <w:top w:val="single" w:sz="4" w:space="0" w:color="auto"/>
              <w:left w:val="single" w:sz="4" w:space="0" w:color="auto"/>
              <w:bottom w:val="single" w:sz="4" w:space="0" w:color="auto"/>
              <w:right w:val="single" w:sz="4" w:space="0" w:color="auto"/>
            </w:tcBorders>
          </w:tcPr>
          <w:p w14:paraId="41B7DA6E" w14:textId="77777777" w:rsidR="00BE2572" w:rsidRPr="00FD0C36" w:rsidRDefault="00BE2572" w:rsidP="001D11DF">
            <w:pPr>
              <w:widowControl w:val="0"/>
              <w:jc w:val="center"/>
              <w:rPr>
                <w:rFonts w:ascii="GHEA Grapalat" w:hAnsi="GHEA Grapalat"/>
                <w:sz w:val="18"/>
                <w:szCs w:val="18"/>
              </w:rPr>
            </w:pPr>
          </w:p>
        </w:tc>
      </w:tr>
      <w:tr w:rsidR="00FD0C36" w:rsidRPr="00FD0C36" w14:paraId="5A11B439"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530E6B"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24.б.</w:t>
            </w:r>
          </w:p>
        </w:tc>
        <w:tc>
          <w:tcPr>
            <w:tcW w:w="2161" w:type="dxa"/>
            <w:tcBorders>
              <w:top w:val="single" w:sz="4" w:space="0" w:color="auto"/>
              <w:left w:val="single" w:sz="4" w:space="0" w:color="auto"/>
              <w:bottom w:val="single" w:sz="4" w:space="0" w:color="auto"/>
              <w:right w:val="single" w:sz="4" w:space="0" w:color="auto"/>
            </w:tcBorders>
          </w:tcPr>
          <w:p w14:paraId="4C5D0825"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штамп обслуживающей бенефициара финансовой организации (филиала)</w:t>
            </w:r>
          </w:p>
        </w:tc>
        <w:tc>
          <w:tcPr>
            <w:tcW w:w="1685" w:type="dxa"/>
            <w:tcBorders>
              <w:top w:val="single" w:sz="4" w:space="0" w:color="auto"/>
              <w:left w:val="single" w:sz="4" w:space="0" w:color="auto"/>
              <w:bottom w:val="single" w:sz="4" w:space="0" w:color="auto"/>
              <w:right w:val="single" w:sz="4" w:space="0" w:color="auto"/>
            </w:tcBorders>
          </w:tcPr>
          <w:p w14:paraId="280E552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48E56740"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14:paraId="23B6D0ED"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746" w:type="dxa"/>
            <w:tcBorders>
              <w:top w:val="single" w:sz="4" w:space="0" w:color="auto"/>
              <w:left w:val="single" w:sz="4" w:space="0" w:color="auto"/>
              <w:bottom w:val="single" w:sz="4" w:space="0" w:color="auto"/>
              <w:right w:val="single" w:sz="4" w:space="0" w:color="auto"/>
            </w:tcBorders>
          </w:tcPr>
          <w:p w14:paraId="3779E34C" w14:textId="77777777" w:rsidR="00BE2572" w:rsidRPr="00FD0C36" w:rsidRDefault="00BE2572" w:rsidP="001D11DF">
            <w:pPr>
              <w:widowControl w:val="0"/>
              <w:jc w:val="center"/>
              <w:rPr>
                <w:rFonts w:ascii="GHEA Grapalat" w:hAnsi="GHEA Grapalat"/>
                <w:sz w:val="18"/>
                <w:szCs w:val="18"/>
              </w:rPr>
            </w:pPr>
          </w:p>
        </w:tc>
      </w:tr>
      <w:tr w:rsidR="00FF3DE9" w:rsidRPr="00FD0C36" w14:paraId="0818981C" w14:textId="77777777"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3BD1D6"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24.в</w:t>
            </w:r>
          </w:p>
        </w:tc>
        <w:tc>
          <w:tcPr>
            <w:tcW w:w="2161" w:type="dxa"/>
            <w:tcBorders>
              <w:top w:val="single" w:sz="4" w:space="0" w:color="auto"/>
              <w:left w:val="single" w:sz="4" w:space="0" w:color="auto"/>
              <w:bottom w:val="single" w:sz="4" w:space="0" w:color="auto"/>
              <w:right w:val="single" w:sz="4" w:space="0" w:color="auto"/>
            </w:tcBorders>
          </w:tcPr>
          <w:p w14:paraId="35EDE47F"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1685" w:type="dxa"/>
            <w:tcBorders>
              <w:top w:val="single" w:sz="4" w:space="0" w:color="auto"/>
              <w:left w:val="single" w:sz="4" w:space="0" w:color="auto"/>
              <w:bottom w:val="single" w:sz="4" w:space="0" w:color="auto"/>
              <w:right w:val="single" w:sz="4" w:space="0" w:color="auto"/>
            </w:tcBorders>
          </w:tcPr>
          <w:p w14:paraId="0263A964"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14:paraId="44661F38"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14:paraId="1CC88289" w14:textId="77777777"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746" w:type="dxa"/>
            <w:tcBorders>
              <w:top w:val="single" w:sz="4" w:space="0" w:color="auto"/>
              <w:left w:val="single" w:sz="4" w:space="0" w:color="auto"/>
              <w:bottom w:val="single" w:sz="4" w:space="0" w:color="auto"/>
              <w:right w:val="single" w:sz="4" w:space="0" w:color="auto"/>
            </w:tcBorders>
          </w:tcPr>
          <w:p w14:paraId="53448E6C" w14:textId="77777777" w:rsidR="00BE2572" w:rsidRPr="00FD0C36" w:rsidRDefault="00BE2572" w:rsidP="001D11DF">
            <w:pPr>
              <w:widowControl w:val="0"/>
              <w:jc w:val="center"/>
              <w:rPr>
                <w:rFonts w:ascii="GHEA Grapalat" w:hAnsi="GHEA Grapalat"/>
                <w:sz w:val="18"/>
                <w:szCs w:val="18"/>
              </w:rPr>
            </w:pPr>
          </w:p>
        </w:tc>
      </w:tr>
    </w:tbl>
    <w:p w14:paraId="3290199A" w14:textId="77777777" w:rsidR="00BE2572" w:rsidRPr="00FD0C36" w:rsidRDefault="00BE2572" w:rsidP="001D11DF">
      <w:pPr>
        <w:widowControl w:val="0"/>
        <w:ind w:left="567" w:right="565"/>
        <w:jc w:val="center"/>
        <w:rPr>
          <w:rFonts w:ascii="GHEA Grapalat" w:hAnsi="GHEA Grapalat"/>
          <w:b/>
          <w:sz w:val="22"/>
          <w:szCs w:val="22"/>
        </w:rPr>
      </w:pPr>
    </w:p>
    <w:p w14:paraId="08DF0C1E" w14:textId="40E75C83" w:rsidR="00B8313C" w:rsidRPr="00FD0C36" w:rsidRDefault="00B8313C" w:rsidP="001D11DF">
      <w:pPr>
        <w:rPr>
          <w:rFonts w:ascii="GHEA Grapalat" w:hAnsi="GHEA Grapalat"/>
          <w:b/>
          <w:sz w:val="22"/>
          <w:szCs w:val="22"/>
        </w:rPr>
      </w:pPr>
    </w:p>
    <w:p w14:paraId="6FE094E4" w14:textId="77777777" w:rsidR="00BB28C8" w:rsidRPr="00FD0C36" w:rsidRDefault="00BB28C8" w:rsidP="001D11DF">
      <w:pPr>
        <w:pStyle w:val="BodyTextIndent3"/>
        <w:widowControl w:val="0"/>
        <w:spacing w:line="240" w:lineRule="auto"/>
        <w:jc w:val="right"/>
        <w:rPr>
          <w:rFonts w:ascii="GHEA Grapalat" w:hAnsi="GHEA Grapalat" w:cs="Sylfaen"/>
          <w:b/>
          <w:sz w:val="22"/>
          <w:szCs w:val="22"/>
        </w:rPr>
      </w:pPr>
      <w:r w:rsidRPr="00FD0C36">
        <w:rPr>
          <w:rFonts w:ascii="GHEA Grapalat" w:hAnsi="GHEA Grapalat"/>
          <w:b/>
          <w:sz w:val="22"/>
          <w:szCs w:val="22"/>
        </w:rPr>
        <w:t>Приложение №</w:t>
      </w:r>
      <w:r w:rsidR="000F50BC" w:rsidRPr="00FD0C36">
        <w:rPr>
          <w:rFonts w:ascii="GHEA Grapalat" w:hAnsi="GHEA Grapalat"/>
          <w:b/>
          <w:sz w:val="22"/>
          <w:szCs w:val="22"/>
        </w:rPr>
        <w:t>6</w:t>
      </w:r>
    </w:p>
    <w:p w14:paraId="15BCDF4C" w14:textId="5754595C" w:rsidR="00BB28C8" w:rsidRPr="00FD0C36" w:rsidRDefault="00BB28C8" w:rsidP="001D11DF">
      <w:pPr>
        <w:pStyle w:val="BodyTextIndent3"/>
        <w:widowControl w:val="0"/>
        <w:spacing w:line="240" w:lineRule="auto"/>
        <w:jc w:val="right"/>
        <w:rPr>
          <w:rFonts w:ascii="GHEA Grapalat" w:hAnsi="GHEA Grapalat" w:cs="Sylfaen"/>
          <w:b/>
          <w:sz w:val="22"/>
          <w:szCs w:val="22"/>
        </w:rPr>
      </w:pPr>
      <w:r w:rsidRPr="00FD0C36">
        <w:rPr>
          <w:rFonts w:ascii="GHEA Grapalat" w:hAnsi="GHEA Grapalat"/>
          <w:b/>
          <w:sz w:val="22"/>
          <w:szCs w:val="22"/>
        </w:rPr>
        <w:t xml:space="preserve">к Приглашению на </w:t>
      </w:r>
      <w:r w:rsidR="001E690A" w:rsidRPr="00FD0C36">
        <w:rPr>
          <w:rFonts w:ascii="GHEA Grapalat" w:hAnsi="GHEA Grapalat"/>
          <w:b/>
          <w:sz w:val="22"/>
          <w:szCs w:val="22"/>
        </w:rPr>
        <w:t>запросе котировок</w:t>
      </w:r>
      <w:r w:rsidRPr="00FD0C36">
        <w:rPr>
          <w:rFonts w:ascii="GHEA Grapalat" w:hAnsi="GHEA Grapalat" w:cs="Sylfaen"/>
          <w:b/>
          <w:sz w:val="22"/>
          <w:szCs w:val="22"/>
        </w:rPr>
        <w:br/>
      </w:r>
      <w:r w:rsidRPr="00FD0C36">
        <w:rPr>
          <w:rFonts w:ascii="GHEA Grapalat" w:hAnsi="GHEA Grapalat"/>
          <w:b/>
          <w:sz w:val="22"/>
          <w:szCs w:val="22"/>
        </w:rPr>
        <w:t xml:space="preserve">под кодом </w:t>
      </w:r>
      <w:r w:rsidR="008E114E" w:rsidRPr="00FD0C36">
        <w:rPr>
          <w:rFonts w:ascii="GHEA Grapalat" w:hAnsi="GHEA Grapalat"/>
          <w:b/>
          <w:sz w:val="22"/>
          <w:szCs w:val="22"/>
        </w:rPr>
        <w:t xml:space="preserve">ՀՀ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p>
    <w:p w14:paraId="09CF32D1" w14:textId="77777777" w:rsidR="00BB28C8" w:rsidRPr="00FD0C36" w:rsidRDefault="00BB28C8" w:rsidP="001D11DF">
      <w:pPr>
        <w:widowControl w:val="0"/>
        <w:tabs>
          <w:tab w:val="left" w:pos="2268"/>
        </w:tabs>
        <w:ind w:firstLine="567"/>
        <w:jc w:val="right"/>
        <w:rPr>
          <w:rFonts w:ascii="GHEA Grapalat" w:hAnsi="GHEA Grapalat"/>
          <w:sz w:val="22"/>
          <w:szCs w:val="22"/>
        </w:rPr>
      </w:pPr>
    </w:p>
    <w:p w14:paraId="6CDD24FC" w14:textId="77777777" w:rsidR="00BB28C8" w:rsidRPr="00FD0C36" w:rsidRDefault="00BB28C8" w:rsidP="001D11DF">
      <w:pPr>
        <w:widowControl w:val="0"/>
        <w:ind w:firstLine="567"/>
        <w:jc w:val="center"/>
        <w:rPr>
          <w:rFonts w:ascii="GHEA Grapalat" w:hAnsi="GHEA Grapalat"/>
          <w:b/>
          <w:sz w:val="22"/>
          <w:szCs w:val="22"/>
        </w:rPr>
      </w:pPr>
      <w:r w:rsidRPr="00FD0C36">
        <w:rPr>
          <w:rFonts w:ascii="GHEA Grapalat" w:hAnsi="GHEA Grapalat"/>
          <w:b/>
          <w:sz w:val="22"/>
          <w:szCs w:val="22"/>
        </w:rPr>
        <w:t>ДОГОВОР ГОСУДАРСТВЕННОЙ ЗАКУПКИ НА ВЫПОЛНЕНИЕ ПОДРЯДНЫХ РАБОТ ДЛЯ НУЖД ГОСУДАРСТВА</w:t>
      </w:r>
    </w:p>
    <w:p w14:paraId="7AE0C610" w14:textId="77777777" w:rsidR="00BB28C8" w:rsidRPr="00FD0C36" w:rsidRDefault="00BB28C8" w:rsidP="001D11DF">
      <w:pPr>
        <w:widowControl w:val="0"/>
        <w:ind w:firstLine="567"/>
        <w:jc w:val="center"/>
        <w:rPr>
          <w:rFonts w:ascii="GHEA Grapalat" w:hAnsi="GHEA Grapalat"/>
          <w:b/>
          <w:sz w:val="22"/>
          <w:szCs w:val="22"/>
          <w:lang w:val="en-US"/>
        </w:rPr>
      </w:pPr>
      <w:r w:rsidRPr="00FD0C36">
        <w:rPr>
          <w:rFonts w:ascii="GHEA Grapalat" w:hAnsi="GHEA Grapalat"/>
          <w:b/>
          <w:sz w:val="22"/>
          <w:szCs w:val="22"/>
        </w:rPr>
        <w:t>№ _____________</w:t>
      </w:r>
    </w:p>
    <w:tbl>
      <w:tblPr>
        <w:tblW w:w="0" w:type="auto"/>
        <w:tblLayout w:type="fixed"/>
        <w:tblLook w:val="04A0" w:firstRow="1" w:lastRow="0" w:firstColumn="1" w:lastColumn="0" w:noHBand="0" w:noVBand="1"/>
      </w:tblPr>
      <w:tblGrid>
        <w:gridCol w:w="4503"/>
        <w:gridCol w:w="4784"/>
      </w:tblGrid>
      <w:tr w:rsidR="00BB28C8" w:rsidRPr="00FD0C36" w14:paraId="1C4ECC43" w14:textId="77777777" w:rsidTr="003D2146">
        <w:tc>
          <w:tcPr>
            <w:tcW w:w="4503" w:type="dxa"/>
          </w:tcPr>
          <w:p w14:paraId="1C1B5105" w14:textId="548350F8" w:rsidR="00BB28C8" w:rsidRPr="00FD0C36" w:rsidRDefault="00C170FD" w:rsidP="001D11DF">
            <w:pPr>
              <w:widowControl w:val="0"/>
              <w:tabs>
                <w:tab w:val="left" w:pos="720"/>
                <w:tab w:val="left" w:pos="1440"/>
                <w:tab w:val="left" w:pos="8865"/>
              </w:tabs>
              <w:ind w:firstLine="567"/>
              <w:jc w:val="both"/>
              <w:rPr>
                <w:rFonts w:ascii="GHEA Grapalat" w:hAnsi="GHEA Grapalat"/>
                <w:sz w:val="22"/>
                <w:szCs w:val="22"/>
                <w:lang w:val="en-US"/>
              </w:rPr>
            </w:pPr>
            <w:r w:rsidRPr="00FD0C36">
              <w:rPr>
                <w:rFonts w:ascii="GHEA Grapalat" w:hAnsi="GHEA Grapalat"/>
                <w:sz w:val="22"/>
                <w:szCs w:val="22"/>
              </w:rPr>
              <w:t>м.</w:t>
            </w:r>
            <w:r>
              <w:rPr>
                <w:rFonts w:ascii="Calibri" w:hAnsi="Calibri" w:cs="Calibri"/>
                <w:sz w:val="22"/>
                <w:szCs w:val="22"/>
              </w:rPr>
              <w:t>А</w:t>
            </w:r>
            <w:proofErr w:type="spellStart"/>
            <w:r>
              <w:rPr>
                <w:rFonts w:ascii="Calibri" w:hAnsi="Calibri" w:cs="Calibri"/>
                <w:sz w:val="22"/>
                <w:szCs w:val="22"/>
                <w:lang w:val="en-US"/>
              </w:rPr>
              <w:t>йгезард</w:t>
            </w:r>
            <w:proofErr w:type="spellEnd"/>
            <w:r w:rsidR="00BB28C8" w:rsidRPr="00FD0C36">
              <w:rPr>
                <w:rFonts w:ascii="GHEA Grapalat" w:hAnsi="GHEA Grapalat"/>
                <w:sz w:val="22"/>
                <w:szCs w:val="22"/>
              </w:rPr>
              <w:t xml:space="preserve"> </w:t>
            </w:r>
          </w:p>
        </w:tc>
        <w:tc>
          <w:tcPr>
            <w:tcW w:w="4784" w:type="dxa"/>
          </w:tcPr>
          <w:p w14:paraId="5EFFF45F" w14:textId="77777777" w:rsidR="00BB28C8" w:rsidRPr="00FD0C36" w:rsidRDefault="00BB28C8" w:rsidP="001D11DF">
            <w:pPr>
              <w:widowControl w:val="0"/>
              <w:tabs>
                <w:tab w:val="left" w:pos="456"/>
                <w:tab w:val="left" w:pos="1451"/>
                <w:tab w:val="left" w:pos="2271"/>
                <w:tab w:val="left" w:pos="8865"/>
              </w:tabs>
              <w:ind w:firstLine="33"/>
              <w:jc w:val="right"/>
              <w:rPr>
                <w:rFonts w:ascii="GHEA Grapalat" w:hAnsi="GHEA Grapalat" w:cs="Sylfaen"/>
                <w:sz w:val="22"/>
                <w:szCs w:val="22"/>
                <w:lang w:val="en-US"/>
              </w:rPr>
            </w:pPr>
            <w:r w:rsidRPr="00FD0C36">
              <w:rPr>
                <w:rFonts w:ascii="GHEA Grapalat" w:hAnsi="GHEA Grapalat"/>
                <w:sz w:val="22"/>
                <w:szCs w:val="22"/>
              </w:rPr>
              <w:t>"</w:t>
            </w:r>
            <w:r w:rsidRPr="00FD0C36">
              <w:rPr>
                <w:rFonts w:ascii="GHEA Grapalat" w:hAnsi="GHEA Grapalat"/>
                <w:sz w:val="22"/>
                <w:szCs w:val="22"/>
                <w:lang w:val="en-US"/>
              </w:rPr>
              <w:tab/>
            </w:r>
            <w:r w:rsidRPr="00FD0C36">
              <w:rPr>
                <w:rFonts w:ascii="GHEA Grapalat" w:hAnsi="GHEA Grapalat"/>
                <w:sz w:val="22"/>
                <w:szCs w:val="22"/>
              </w:rPr>
              <w:t>"</w:t>
            </w:r>
            <w:r w:rsidRPr="00FD0C36">
              <w:rPr>
                <w:rFonts w:ascii="GHEA Grapalat" w:hAnsi="GHEA Grapalat"/>
                <w:sz w:val="22"/>
                <w:szCs w:val="22"/>
                <w:lang w:val="en-US"/>
              </w:rPr>
              <w:tab/>
            </w:r>
            <w:r w:rsidRPr="00FD0C36">
              <w:rPr>
                <w:rFonts w:ascii="GHEA Grapalat" w:hAnsi="GHEA Grapalat"/>
                <w:sz w:val="22"/>
                <w:szCs w:val="22"/>
              </w:rPr>
              <w:t>20</w:t>
            </w:r>
            <w:r w:rsidRPr="00FD0C36">
              <w:rPr>
                <w:rFonts w:ascii="GHEA Grapalat" w:hAnsi="GHEA Grapalat"/>
                <w:sz w:val="22"/>
                <w:szCs w:val="22"/>
                <w:lang w:val="en-US"/>
              </w:rPr>
              <w:tab/>
            </w:r>
            <w:r w:rsidRPr="00FD0C36">
              <w:rPr>
                <w:rFonts w:ascii="GHEA Grapalat" w:hAnsi="GHEA Grapalat"/>
                <w:sz w:val="22"/>
                <w:szCs w:val="22"/>
              </w:rPr>
              <w:t>г.</w:t>
            </w:r>
          </w:p>
        </w:tc>
      </w:tr>
    </w:tbl>
    <w:p w14:paraId="15FEE176" w14:textId="77777777" w:rsidR="00BB28C8" w:rsidRPr="00FD0C36" w:rsidRDefault="00BB28C8" w:rsidP="001D11DF">
      <w:pPr>
        <w:widowControl w:val="0"/>
        <w:ind w:firstLine="567"/>
        <w:jc w:val="both"/>
        <w:rPr>
          <w:rFonts w:ascii="GHEA Grapalat" w:hAnsi="GHEA Grapalat"/>
          <w:sz w:val="22"/>
          <w:szCs w:val="22"/>
        </w:rPr>
      </w:pPr>
    </w:p>
    <w:p w14:paraId="6E1C2B67" w14:textId="77777777" w:rsidR="00BB28C8" w:rsidRPr="00FD0C36" w:rsidRDefault="00BB28C8" w:rsidP="001D11DF">
      <w:pPr>
        <w:widowControl w:val="0"/>
        <w:jc w:val="both"/>
        <w:rPr>
          <w:rFonts w:ascii="GHEA Grapalat" w:hAnsi="GHEA Grapalat" w:cs="Sylfaen"/>
          <w:sz w:val="22"/>
          <w:szCs w:val="22"/>
        </w:rPr>
      </w:pPr>
      <w:r w:rsidRPr="00FD0C36">
        <w:rPr>
          <w:rFonts w:ascii="GHEA Grapalat" w:hAnsi="GHEA Grapalat"/>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49BA0FD2" w14:textId="77777777" w:rsidR="00BB28C8" w:rsidRPr="00FD0C36" w:rsidRDefault="00BB28C8" w:rsidP="001D11DF">
      <w:pPr>
        <w:widowControl w:val="0"/>
        <w:ind w:firstLine="567"/>
        <w:jc w:val="both"/>
        <w:rPr>
          <w:rFonts w:ascii="GHEA Grapalat" w:hAnsi="GHEA Grapalat"/>
          <w:b/>
          <w:sz w:val="22"/>
          <w:szCs w:val="22"/>
        </w:rPr>
      </w:pPr>
    </w:p>
    <w:p w14:paraId="01FDB972" w14:textId="77777777" w:rsidR="00BB28C8" w:rsidRPr="00FD0C36" w:rsidRDefault="00BB28C8" w:rsidP="001D11DF">
      <w:pPr>
        <w:widowControl w:val="0"/>
        <w:jc w:val="center"/>
        <w:rPr>
          <w:rFonts w:ascii="GHEA Grapalat" w:hAnsi="GHEA Grapalat"/>
          <w:b/>
          <w:sz w:val="22"/>
          <w:szCs w:val="22"/>
        </w:rPr>
      </w:pPr>
      <w:r w:rsidRPr="00FD0C36">
        <w:rPr>
          <w:rFonts w:ascii="GHEA Grapalat" w:hAnsi="GHEA Grapalat"/>
          <w:b/>
          <w:sz w:val="22"/>
          <w:szCs w:val="22"/>
        </w:rPr>
        <w:t>1. ПРЕДМЕТ ДОГОВОРА</w:t>
      </w:r>
    </w:p>
    <w:p w14:paraId="7DBFE8D5" w14:textId="77777777" w:rsidR="00BB28C8" w:rsidRPr="00FD0C36" w:rsidRDefault="00BB28C8" w:rsidP="001D11DF">
      <w:pPr>
        <w:ind w:firstLine="708"/>
        <w:jc w:val="both"/>
        <w:rPr>
          <w:rFonts w:ascii="GHEA Grapalat" w:hAnsi="GHEA Grapalat"/>
          <w:spacing w:val="2"/>
          <w:sz w:val="22"/>
          <w:szCs w:val="22"/>
        </w:rPr>
      </w:pPr>
      <w:r w:rsidRPr="00FD0C36">
        <w:rPr>
          <w:rFonts w:ascii="GHEA Grapalat" w:hAnsi="GHEA Grapalat"/>
          <w:sz w:val="22"/>
          <w:szCs w:val="22"/>
        </w:rPr>
        <w:t>1.1.</w:t>
      </w:r>
      <w:r w:rsidRPr="00FD0C36">
        <w:rPr>
          <w:rFonts w:ascii="GHEA Grapalat" w:hAnsi="GHEA Grapalat"/>
          <w:sz w:val="22"/>
          <w:szCs w:val="22"/>
        </w:rPr>
        <w:tab/>
        <w:t>Подрядчик обязуется в установленном настоящим Договором порядке,</w:t>
      </w:r>
      <w:r w:rsidRPr="00FD0C36">
        <w:rPr>
          <w:rFonts w:ascii="Courier New" w:hAnsi="Courier New" w:cs="Courier New"/>
          <w:sz w:val="22"/>
          <w:szCs w:val="22"/>
        </w:rPr>
        <w:t xml:space="preserve"> </w:t>
      </w:r>
      <w:r w:rsidRPr="00FD0C36">
        <w:rPr>
          <w:rFonts w:ascii="GHEA Grapalat" w:hAnsi="GHEA Grapalat"/>
          <w:sz w:val="22"/>
          <w:szCs w:val="22"/>
        </w:rPr>
        <w:t xml:space="preserve">предусмотренных объемах, форме и сроках выполнять предусмотренные </w:t>
      </w:r>
      <w:r w:rsidR="00BD3389" w:rsidRPr="00FD0C36">
        <w:rPr>
          <w:rFonts w:ascii="GHEA Grapalat" w:hAnsi="GHEA Grapalat"/>
          <w:sz w:val="22"/>
          <w:szCs w:val="22"/>
        </w:rPr>
        <w:t>объемной ведомостью-</w:t>
      </w:r>
      <w:r w:rsidRPr="00FD0C36">
        <w:rPr>
          <w:rFonts w:ascii="GHEA Grapalat" w:hAnsi="GHEA Grapalat"/>
          <w:sz w:val="22"/>
          <w:szCs w:val="22"/>
        </w:rPr>
        <w:t> сметой,</w:t>
      </w:r>
      <w:r w:rsidRPr="00FD0C36">
        <w:rPr>
          <w:rFonts w:ascii="GHEA Grapalat" w:hAnsi="GHEA Grapalat"/>
          <w:spacing w:val="6"/>
          <w:sz w:val="22"/>
          <w:szCs w:val="22"/>
        </w:rPr>
        <w:t xml:space="preserve"> установленной Приложением № 1 к настоящему Договору</w:t>
      </w:r>
      <w:r w:rsidRPr="00FD0C36">
        <w:rPr>
          <w:rFonts w:ascii="GHEA Grapalat" w:hAnsi="GHEA Grapalat"/>
          <w:spacing w:val="2"/>
          <w:sz w:val="22"/>
          <w:szCs w:val="22"/>
        </w:rPr>
        <w:t xml:space="preserve"> </w:t>
      </w:r>
    </w:p>
    <w:p w14:paraId="465429D8" w14:textId="2A43608C" w:rsidR="00BB28C8" w:rsidRPr="00FD0C36" w:rsidRDefault="00BB28C8" w:rsidP="001D11DF">
      <w:pPr>
        <w:widowControl w:val="0"/>
        <w:jc w:val="both"/>
        <w:rPr>
          <w:rFonts w:ascii="GHEA Grapalat" w:hAnsi="GHEA Grapalat"/>
          <w:sz w:val="22"/>
          <w:szCs w:val="22"/>
        </w:rPr>
      </w:pPr>
      <w:r w:rsidRPr="00FD0C36">
        <w:rPr>
          <w:rFonts w:ascii="GHEA Grapalat" w:hAnsi="GHEA Grapalat"/>
          <w:sz w:val="22"/>
          <w:szCs w:val="22"/>
        </w:rPr>
        <w:t>(далее — договор), _</w:t>
      </w:r>
      <w:r w:rsidR="00C170FD" w:rsidRPr="00C170FD">
        <w:rPr>
          <w:rFonts w:ascii="Calibri" w:hAnsi="Calibri" w:cs="Calibri"/>
          <w:b/>
          <w:bCs/>
          <w:i/>
        </w:rPr>
        <w:t xml:space="preserve"> </w:t>
      </w:r>
      <w:r w:rsidR="00C170FD" w:rsidRPr="0079681C">
        <w:rPr>
          <w:rFonts w:ascii="Calibri" w:hAnsi="Calibri" w:cs="Calibri"/>
          <w:b/>
          <w:bCs/>
          <w:i/>
        </w:rPr>
        <w:t>У</w:t>
      </w:r>
      <w:r w:rsidR="00C170FD" w:rsidRPr="00C6479F">
        <w:rPr>
          <w:rFonts w:ascii="Calibri" w:hAnsi="Calibri" w:cs="Calibri"/>
          <w:b/>
          <w:bCs/>
          <w:i/>
        </w:rPr>
        <w:t>становку солнечной фото</w:t>
      </w:r>
      <w:r w:rsidR="00C170FD" w:rsidRPr="00C6479F">
        <w:rPr>
          <w:rFonts w:ascii="GHEA Grapalat" w:hAnsi="GHEA Grapalat"/>
          <w:b/>
          <w:bCs/>
          <w:i/>
          <w:spacing w:val="-6"/>
          <w:sz w:val="22"/>
          <w:szCs w:val="22"/>
        </w:rPr>
        <w:t>э</w:t>
      </w:r>
      <w:r w:rsidR="00C170FD" w:rsidRPr="00C6479F">
        <w:rPr>
          <w:rFonts w:ascii="Calibri" w:hAnsi="Calibri" w:cs="Calibri"/>
          <w:b/>
          <w:bCs/>
          <w:i/>
          <w:spacing w:val="-6"/>
          <w:sz w:val="22"/>
          <w:szCs w:val="22"/>
        </w:rPr>
        <w:t>лектрической станции</w:t>
      </w:r>
      <w:r w:rsidR="00C170FD" w:rsidRPr="00C6479F">
        <w:rPr>
          <w:rFonts w:ascii="GHEA Grapalat" w:hAnsi="GHEA Grapalat"/>
          <w:i/>
          <w:sz w:val="22"/>
          <w:szCs w:val="22"/>
        </w:rPr>
        <w:t xml:space="preserve">  </w:t>
      </w:r>
      <w:r w:rsidR="00C170FD" w:rsidRPr="00FD0C36">
        <w:rPr>
          <w:rFonts w:ascii="GHEA Grapalat" w:hAnsi="GHEA Grapalat"/>
          <w:i/>
          <w:sz w:val="22"/>
          <w:szCs w:val="22"/>
        </w:rPr>
        <w:t xml:space="preserve">общины </w:t>
      </w:r>
      <w:r w:rsidR="00C170FD">
        <w:rPr>
          <w:rFonts w:ascii="Calibri" w:hAnsi="Calibri" w:cs="Calibri"/>
          <w:i/>
          <w:sz w:val="22"/>
          <w:szCs w:val="22"/>
        </w:rPr>
        <w:t>А</w:t>
      </w:r>
      <w:r w:rsidR="00C170FD" w:rsidRPr="00B9041B">
        <w:rPr>
          <w:rFonts w:ascii="Calibri" w:hAnsi="Calibri" w:cs="Calibri"/>
          <w:i/>
          <w:sz w:val="22"/>
          <w:szCs w:val="22"/>
        </w:rPr>
        <w:t>йгезард</w:t>
      </w:r>
      <w:r w:rsidR="00C170FD" w:rsidRPr="00FD0C36">
        <w:rPr>
          <w:rFonts w:ascii="GHEA Grapalat" w:hAnsi="GHEA Grapalat"/>
          <w:sz w:val="22"/>
          <w:szCs w:val="22"/>
        </w:rPr>
        <w:t xml:space="preserve"> </w:t>
      </w:r>
      <w:r w:rsidRPr="00FD0C36">
        <w:rPr>
          <w:rFonts w:ascii="GHEA Grapalat" w:hAnsi="GHEA Grapalat"/>
          <w:sz w:val="22"/>
          <w:szCs w:val="22"/>
        </w:rPr>
        <w:t>____________________________________________________</w:t>
      </w:r>
    </w:p>
    <w:p w14:paraId="25D6149E" w14:textId="77777777" w:rsidR="00BB28C8" w:rsidRPr="00FD0C36" w:rsidRDefault="00BB28C8" w:rsidP="001D11DF">
      <w:pPr>
        <w:widowControl w:val="0"/>
        <w:ind w:left="4536"/>
        <w:jc w:val="both"/>
        <w:rPr>
          <w:rFonts w:ascii="GHEA Grapalat" w:hAnsi="GHEA Grapalat"/>
          <w:sz w:val="22"/>
          <w:szCs w:val="22"/>
          <w:vertAlign w:val="superscript"/>
        </w:rPr>
      </w:pPr>
      <w:r w:rsidRPr="00FD0C36">
        <w:rPr>
          <w:rFonts w:ascii="GHEA Grapalat" w:hAnsi="GHEA Grapalat"/>
          <w:sz w:val="22"/>
          <w:szCs w:val="22"/>
          <w:vertAlign w:val="superscript"/>
        </w:rPr>
        <w:t>Наименование работ</w:t>
      </w:r>
    </w:p>
    <w:p w14:paraId="20E1C060" w14:textId="77777777" w:rsidR="00BB28C8" w:rsidRPr="00FD0C36" w:rsidRDefault="00BB28C8" w:rsidP="001D11DF">
      <w:pPr>
        <w:widowControl w:val="0"/>
        <w:jc w:val="both"/>
        <w:rPr>
          <w:rFonts w:ascii="GHEA Grapalat" w:hAnsi="GHEA Grapalat"/>
          <w:sz w:val="22"/>
          <w:szCs w:val="22"/>
        </w:rPr>
      </w:pPr>
      <w:r w:rsidRPr="00FD0C36">
        <w:rPr>
          <w:rFonts w:ascii="GHEA Grapalat" w:hAnsi="GHEA Grapalat"/>
          <w:sz w:val="22"/>
          <w:szCs w:val="22"/>
        </w:rPr>
        <w:t>работы (далее — работа), а Заказчик обязуется принимать выполненную работу и платить за нее.</w:t>
      </w:r>
    </w:p>
    <w:p w14:paraId="0F9DE796"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1.2.</w:t>
      </w:r>
      <w:r w:rsidRPr="00FD0C36">
        <w:rPr>
          <w:rFonts w:ascii="GHEA Grapalat" w:hAnsi="GHEA Grapalat"/>
          <w:sz w:val="22"/>
          <w:szCs w:val="22"/>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FD0C36">
        <w:rPr>
          <w:rFonts w:ascii="GHEA Grapalat" w:hAnsi="GHEA Grapalat"/>
          <w:sz w:val="22"/>
          <w:szCs w:val="22"/>
        </w:rPr>
        <w:t>объемной ведомостью-</w:t>
      </w:r>
      <w:r w:rsidR="00104071" w:rsidRPr="00FD0C36">
        <w:rPr>
          <w:rFonts w:ascii="Courier New" w:hAnsi="Courier New" w:cs="Courier New"/>
          <w:sz w:val="22"/>
          <w:szCs w:val="22"/>
        </w:rPr>
        <w:t> </w:t>
      </w:r>
      <w:r w:rsidR="00104071" w:rsidRPr="00FD0C36">
        <w:rPr>
          <w:rFonts w:ascii="GHEA Grapalat" w:hAnsi="GHEA Grapalat"/>
          <w:sz w:val="22"/>
          <w:szCs w:val="22"/>
        </w:rPr>
        <w:t xml:space="preserve">сметой </w:t>
      </w:r>
      <w:r w:rsidRPr="00FD0C36">
        <w:rPr>
          <w:rFonts w:ascii="GHEA Grapalat" w:hAnsi="GHEA Grapalat"/>
          <w:sz w:val="22"/>
          <w:szCs w:val="22"/>
        </w:rPr>
        <w:t>работы.</w:t>
      </w:r>
    </w:p>
    <w:p w14:paraId="37CA2E9F" w14:textId="2063EB56" w:rsidR="00BB28C8" w:rsidRPr="00FD0C36" w:rsidRDefault="00BB28C8" w:rsidP="001D11DF">
      <w:pPr>
        <w:widowControl w:val="0"/>
        <w:tabs>
          <w:tab w:val="left" w:pos="1134"/>
        </w:tabs>
        <w:ind w:firstLine="567"/>
        <w:jc w:val="both"/>
        <w:rPr>
          <w:rFonts w:ascii="GHEA Grapalat" w:hAnsi="GHEA Grapalat" w:cs="Times Armenian"/>
          <w:sz w:val="22"/>
          <w:szCs w:val="22"/>
          <w:vertAlign w:val="superscript"/>
        </w:rPr>
      </w:pPr>
      <w:r w:rsidRPr="00FD0C36">
        <w:rPr>
          <w:rFonts w:ascii="GHEA Grapalat" w:hAnsi="GHEA Grapalat"/>
          <w:sz w:val="22"/>
          <w:szCs w:val="22"/>
        </w:rPr>
        <w:t>1.3.</w:t>
      </w:r>
      <w:r w:rsidRPr="00FD0C36">
        <w:rPr>
          <w:rFonts w:ascii="GHEA Grapalat" w:hAnsi="GHEA Grapalat"/>
          <w:spacing w:val="6"/>
          <w:sz w:val="22"/>
          <w:szCs w:val="22"/>
        </w:rPr>
        <w:tab/>
        <w:t>Предусмотренные договором работы начинаются после вступления</w:t>
      </w:r>
      <w:r w:rsidRPr="00FD0C36">
        <w:rPr>
          <w:rFonts w:ascii="Courier New" w:hAnsi="Courier New" w:cs="Courier New"/>
          <w:spacing w:val="6"/>
          <w:sz w:val="22"/>
          <w:szCs w:val="22"/>
          <w:lang w:val="en-US"/>
        </w:rPr>
        <w:t> </w:t>
      </w:r>
      <w:r w:rsidRPr="00FD0C36">
        <w:rPr>
          <w:rFonts w:ascii="GHEA Grapalat" w:hAnsi="GHEA Grapalat"/>
          <w:spacing w:val="6"/>
          <w:sz w:val="22"/>
          <w:szCs w:val="22"/>
        </w:rPr>
        <w:t>договора в силу и устанавливается следующий срок выполнения:</w:t>
      </w:r>
      <w:r w:rsidR="001D11DF" w:rsidRPr="00FD0C36">
        <w:rPr>
          <w:rFonts w:ascii="GHEA Grapalat" w:hAnsi="GHEA Grapalat"/>
          <w:spacing w:val="6"/>
          <w:sz w:val="22"/>
          <w:szCs w:val="22"/>
        </w:rPr>
        <w:t xml:space="preserve"> </w:t>
      </w:r>
      <w:r w:rsidR="0079681C" w:rsidRPr="0079681C">
        <w:rPr>
          <w:rFonts w:ascii="GHEA Grapalat" w:hAnsi="GHEA Grapalat"/>
          <w:spacing w:val="6"/>
          <w:sz w:val="22"/>
          <w:szCs w:val="22"/>
        </w:rPr>
        <w:t>75</w:t>
      </w:r>
      <w:r w:rsidR="001D11DF" w:rsidRPr="00FD0C36">
        <w:rPr>
          <w:rFonts w:ascii="GHEA Grapalat" w:hAnsi="GHEA Grapalat"/>
          <w:spacing w:val="6"/>
          <w:sz w:val="22"/>
          <w:szCs w:val="22"/>
        </w:rPr>
        <w:t xml:space="preserve"> день.</w:t>
      </w:r>
    </w:p>
    <w:p w14:paraId="626B6E63"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14:paraId="4E76C9FE" w14:textId="77777777" w:rsidR="00BB28C8" w:rsidRPr="00FD0C36" w:rsidRDefault="00BB28C8" w:rsidP="001D11DF">
      <w:pPr>
        <w:widowControl w:val="0"/>
        <w:tabs>
          <w:tab w:val="left" w:pos="1134"/>
        </w:tabs>
        <w:ind w:firstLine="567"/>
        <w:jc w:val="both"/>
        <w:rPr>
          <w:rFonts w:ascii="GHEA Grapalat" w:hAnsi="GHEA Grapalat"/>
          <w:sz w:val="22"/>
          <w:szCs w:val="22"/>
        </w:rPr>
      </w:pPr>
    </w:p>
    <w:p w14:paraId="3E30030B" w14:textId="77777777" w:rsidR="00BB28C8" w:rsidRPr="00FD0C36" w:rsidRDefault="00BB28C8" w:rsidP="001D11DF">
      <w:pPr>
        <w:widowControl w:val="0"/>
        <w:tabs>
          <w:tab w:val="left" w:pos="1276"/>
        </w:tabs>
        <w:ind w:firstLine="567"/>
        <w:jc w:val="center"/>
        <w:rPr>
          <w:rFonts w:ascii="GHEA Grapalat" w:hAnsi="GHEA Grapalat"/>
          <w:b/>
          <w:sz w:val="22"/>
          <w:szCs w:val="22"/>
        </w:rPr>
      </w:pPr>
      <w:r w:rsidRPr="00FD0C36">
        <w:rPr>
          <w:rFonts w:ascii="GHEA Grapalat" w:hAnsi="GHEA Grapalat"/>
          <w:b/>
          <w:sz w:val="22"/>
          <w:szCs w:val="22"/>
        </w:rPr>
        <w:t>2. ВЫПОЛНЕНИЕ РАБОТ СРЕДСТВАМИ ПОДРЯДЧИКА</w:t>
      </w:r>
    </w:p>
    <w:p w14:paraId="52F19ACE" w14:textId="77777777" w:rsidR="00BB28C8" w:rsidRPr="00FD0C36" w:rsidRDefault="00BB28C8" w:rsidP="001D11DF">
      <w:pPr>
        <w:widowControl w:val="0"/>
        <w:tabs>
          <w:tab w:val="left" w:pos="1134"/>
        </w:tabs>
        <w:ind w:firstLine="567"/>
        <w:jc w:val="both"/>
        <w:rPr>
          <w:rFonts w:ascii="GHEA Grapalat" w:hAnsi="GHEA Grapalat" w:cs="Times Armenian"/>
          <w:sz w:val="22"/>
          <w:szCs w:val="22"/>
        </w:rPr>
      </w:pPr>
      <w:r w:rsidRPr="00FD0C36">
        <w:rPr>
          <w:rFonts w:ascii="GHEA Grapalat" w:hAnsi="GHEA Grapalat"/>
          <w:sz w:val="22"/>
          <w:szCs w:val="22"/>
        </w:rPr>
        <w:t>2.1.</w:t>
      </w:r>
      <w:r w:rsidRPr="00FD0C36">
        <w:rPr>
          <w:rFonts w:ascii="GHEA Grapalat" w:hAnsi="GHEA Grapalat"/>
          <w:sz w:val="22"/>
          <w:szCs w:val="22"/>
        </w:rPr>
        <w:tab/>
        <w:t xml:space="preserve">Работа выполняется силами, материалами и средствами Подрядчика. </w:t>
      </w:r>
    </w:p>
    <w:p w14:paraId="19CCBA90" w14:textId="77777777" w:rsidR="00BB28C8" w:rsidRPr="00FD0C36" w:rsidRDefault="00BB28C8" w:rsidP="001D11DF">
      <w:pPr>
        <w:widowControl w:val="0"/>
        <w:tabs>
          <w:tab w:val="left" w:pos="1134"/>
          <w:tab w:val="left" w:pos="1276"/>
        </w:tabs>
        <w:ind w:firstLine="567"/>
        <w:jc w:val="both"/>
        <w:rPr>
          <w:rFonts w:ascii="GHEA Grapalat" w:hAnsi="GHEA Grapalat"/>
          <w:sz w:val="22"/>
          <w:szCs w:val="22"/>
        </w:rPr>
      </w:pPr>
      <w:r w:rsidRPr="00FD0C36">
        <w:rPr>
          <w:rFonts w:ascii="GHEA Grapalat" w:hAnsi="GHEA Grapalat"/>
          <w:sz w:val="22"/>
          <w:szCs w:val="22"/>
        </w:rPr>
        <w:t>2.2.</w:t>
      </w:r>
      <w:r w:rsidRPr="00FD0C36">
        <w:rPr>
          <w:rFonts w:ascii="GHEA Grapalat" w:hAnsi="GHEA Grapalat"/>
          <w:sz w:val="22"/>
          <w:szCs w:val="22"/>
        </w:rPr>
        <w:tab/>
        <w:t>Подрядчик несет ответственность за качество предоставленных им материалов и оборудования.</w:t>
      </w:r>
    </w:p>
    <w:p w14:paraId="5E1DE51A" w14:textId="77777777" w:rsidR="00BB28C8" w:rsidRPr="00FD0C36" w:rsidRDefault="00BB28C8" w:rsidP="001D11DF">
      <w:pPr>
        <w:widowControl w:val="0"/>
        <w:tabs>
          <w:tab w:val="left" w:pos="1276"/>
        </w:tabs>
        <w:ind w:firstLine="567"/>
        <w:jc w:val="center"/>
        <w:rPr>
          <w:rFonts w:ascii="GHEA Grapalat" w:hAnsi="GHEA Grapalat"/>
          <w:b/>
          <w:i/>
          <w:sz w:val="22"/>
          <w:szCs w:val="22"/>
        </w:rPr>
      </w:pPr>
    </w:p>
    <w:p w14:paraId="3BEAF887" w14:textId="77777777" w:rsidR="00BB28C8" w:rsidRPr="00FD0C36" w:rsidRDefault="00BB28C8" w:rsidP="001D11DF">
      <w:pPr>
        <w:widowControl w:val="0"/>
        <w:jc w:val="center"/>
        <w:rPr>
          <w:rFonts w:ascii="GHEA Grapalat" w:hAnsi="GHEA Grapalat"/>
          <w:b/>
          <w:sz w:val="22"/>
          <w:szCs w:val="22"/>
        </w:rPr>
      </w:pPr>
      <w:r w:rsidRPr="00FD0C36">
        <w:rPr>
          <w:rFonts w:ascii="GHEA Grapalat" w:hAnsi="GHEA Grapalat"/>
          <w:b/>
          <w:sz w:val="22"/>
          <w:szCs w:val="22"/>
        </w:rPr>
        <w:t>3. ПРАВА И ОБЯЗАННОСТИ СТОРОН</w:t>
      </w:r>
    </w:p>
    <w:p w14:paraId="404D23F7" w14:textId="77777777" w:rsidR="00BB28C8" w:rsidRPr="00FD0C36" w:rsidRDefault="00BB28C8" w:rsidP="001D11DF">
      <w:pPr>
        <w:widowControl w:val="0"/>
        <w:tabs>
          <w:tab w:val="left" w:pos="1276"/>
        </w:tabs>
        <w:ind w:firstLine="567"/>
        <w:jc w:val="both"/>
        <w:rPr>
          <w:rFonts w:ascii="GHEA Grapalat" w:hAnsi="GHEA Grapalat"/>
          <w:b/>
          <w:sz w:val="22"/>
          <w:szCs w:val="22"/>
        </w:rPr>
      </w:pPr>
      <w:r w:rsidRPr="00FD0C36">
        <w:rPr>
          <w:rFonts w:ascii="GHEA Grapalat" w:hAnsi="GHEA Grapalat"/>
          <w:b/>
          <w:sz w:val="22"/>
          <w:szCs w:val="22"/>
        </w:rPr>
        <w:t>3.1.</w:t>
      </w:r>
      <w:r w:rsidRPr="00FD0C36">
        <w:rPr>
          <w:rFonts w:ascii="GHEA Grapalat" w:hAnsi="GHEA Grapalat"/>
          <w:b/>
          <w:sz w:val="22"/>
          <w:szCs w:val="22"/>
        </w:rPr>
        <w:tab/>
        <w:t>Заказчик имеет право:</w:t>
      </w:r>
    </w:p>
    <w:p w14:paraId="6A699B29"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3.1.1.</w:t>
      </w:r>
      <w:r w:rsidRPr="00FD0C36">
        <w:rPr>
          <w:rFonts w:ascii="GHEA Grapalat" w:hAnsi="GHEA Grapalat"/>
          <w:sz w:val="22"/>
          <w:szCs w:val="22"/>
        </w:rPr>
        <w:tab/>
        <w:t>В любое время проверять ход и качество выполненной Подрядчиком работы, без вмешательства в его деятельность;</w:t>
      </w:r>
    </w:p>
    <w:p w14:paraId="70726B54"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3.1.2.</w:t>
      </w:r>
      <w:r w:rsidRPr="00FD0C36">
        <w:rPr>
          <w:rFonts w:ascii="GHEA Grapalat" w:hAnsi="GHEA Grapalat"/>
          <w:sz w:val="22"/>
          <w:szCs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08C63E2"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3.1.3.</w:t>
      </w:r>
      <w:r w:rsidRPr="00FD0C36">
        <w:rPr>
          <w:rFonts w:ascii="GHEA Grapalat" w:hAnsi="GHEA Grapalat"/>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FD0C36">
        <w:rPr>
          <w:rFonts w:ascii="GHEA Grapalat" w:hAnsi="GHEA Grapalat"/>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54E0C45E"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3.1.4.</w:t>
      </w:r>
      <w:r w:rsidRPr="00FD0C36">
        <w:rPr>
          <w:rFonts w:ascii="GHEA Grapalat" w:hAnsi="GHEA Grapalat"/>
          <w:sz w:val="22"/>
          <w:szCs w:val="22"/>
        </w:rPr>
        <w:tab/>
        <w:t>В одностороннем порядке расторгать договор и требовать возмещения причиненных ему убытков, если:</w:t>
      </w:r>
    </w:p>
    <w:p w14:paraId="4DDA404F"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а)</w:t>
      </w:r>
      <w:r w:rsidRPr="00FD0C36">
        <w:rPr>
          <w:rFonts w:ascii="GHEA Grapalat" w:hAnsi="GHEA Grapalat"/>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48E201B2"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б)</w:t>
      </w:r>
      <w:r w:rsidRPr="00FD0C36">
        <w:rPr>
          <w:rFonts w:ascii="GHEA Grapalat" w:hAnsi="GHEA Grapalat"/>
          <w:sz w:val="22"/>
          <w:szCs w:val="22"/>
        </w:rPr>
        <w:tab/>
        <w:t>Подрядчик нарушил предусмотренный в пункте 1.3 договора срок (календарный график включительно),</w:t>
      </w:r>
    </w:p>
    <w:p w14:paraId="2167F231"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lastRenderedPageBreak/>
        <w:t>в)</w:t>
      </w:r>
      <w:r w:rsidRPr="00FD0C36">
        <w:rPr>
          <w:rFonts w:ascii="GHEA Grapalat" w:hAnsi="GHEA Grapalat"/>
          <w:sz w:val="22"/>
          <w:szCs w:val="22"/>
        </w:rPr>
        <w:tab/>
        <w:t>выполненная Подрядчиком работа не соответствует требованиям, установленным проектно-сметными документами,</w:t>
      </w:r>
    </w:p>
    <w:p w14:paraId="2BC30430"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г)</w:t>
      </w:r>
      <w:r w:rsidRPr="00FD0C36">
        <w:rPr>
          <w:rFonts w:ascii="GHEA Grapalat" w:hAnsi="GHEA Grapalat"/>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14:paraId="73847CBA"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3.1.5.</w:t>
      </w:r>
      <w:r w:rsidRPr="00FD0C36">
        <w:rPr>
          <w:rFonts w:ascii="GHEA Grapalat" w:hAnsi="GHEA Grapalat"/>
          <w:sz w:val="22"/>
          <w:szCs w:val="22"/>
        </w:rPr>
        <w:tab/>
        <w:t>В течение гарантийного срока предъявлять требования, связанные с недостатками результата работы.</w:t>
      </w:r>
    </w:p>
    <w:p w14:paraId="3CB1DCDD"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3.1.6.</w:t>
      </w:r>
      <w:r w:rsidRPr="00FD0C36">
        <w:rPr>
          <w:rFonts w:ascii="GHEA Grapalat" w:hAnsi="GHEA Grapalat"/>
          <w:sz w:val="22"/>
          <w:szCs w:val="22"/>
        </w:rPr>
        <w:tab/>
        <w:t>Уполномочить другое лицо на осуществление технического контроля над выполнением работы;</w:t>
      </w:r>
    </w:p>
    <w:p w14:paraId="0E72D657" w14:textId="77777777"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3.1.7.</w:t>
      </w:r>
      <w:r w:rsidRPr="00FD0C36">
        <w:rPr>
          <w:rFonts w:ascii="GHEA Grapalat" w:hAnsi="GHEA Grapalat"/>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66958917" w14:textId="77777777" w:rsidR="00BB28C8" w:rsidRPr="00FD0C36" w:rsidRDefault="00BB28C8" w:rsidP="001D11DF">
      <w:pPr>
        <w:ind w:firstLine="567"/>
        <w:rPr>
          <w:rFonts w:ascii="GHEA Grapalat" w:hAnsi="GHEA Grapalat" w:cs="Times Armenian"/>
          <w:b/>
          <w:sz w:val="22"/>
          <w:szCs w:val="22"/>
        </w:rPr>
      </w:pPr>
      <w:r w:rsidRPr="00FD0C36">
        <w:rPr>
          <w:rFonts w:ascii="GHEA Grapalat" w:hAnsi="GHEA Grapalat"/>
          <w:b/>
          <w:sz w:val="22"/>
          <w:szCs w:val="22"/>
        </w:rPr>
        <w:t>3.2.</w:t>
      </w:r>
      <w:r w:rsidRPr="00FD0C36">
        <w:rPr>
          <w:rFonts w:ascii="GHEA Grapalat" w:hAnsi="GHEA Grapalat"/>
          <w:b/>
          <w:sz w:val="22"/>
          <w:szCs w:val="22"/>
        </w:rPr>
        <w:tab/>
        <w:t>Заказчик обязан:</w:t>
      </w:r>
    </w:p>
    <w:p w14:paraId="11B92E1F" w14:textId="77777777"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3.2.1.</w:t>
      </w:r>
      <w:r w:rsidRPr="00FD0C36">
        <w:rPr>
          <w:rFonts w:ascii="GHEA Grapalat" w:hAnsi="GHEA Grapalat"/>
          <w:sz w:val="22"/>
          <w:szCs w:val="22"/>
        </w:rPr>
        <w:tab/>
        <w:t>При выполнении работы оказывать Подрядчику содействие в случаях, в объеме и в порядке, предусмотренных договором.</w:t>
      </w:r>
    </w:p>
    <w:p w14:paraId="082B0AEB"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3.2.2.</w:t>
      </w:r>
      <w:r w:rsidRPr="00FD0C36">
        <w:rPr>
          <w:rFonts w:ascii="GHEA Grapalat" w:hAnsi="GHEA Grapalat"/>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764EA0ED"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3.2.3.</w:t>
      </w:r>
      <w:r w:rsidRPr="00FD0C36">
        <w:rPr>
          <w:rFonts w:ascii="GHEA Grapalat" w:hAnsi="GHEA Grapalat"/>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41808FD8" w14:textId="77777777"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3.2.4.</w:t>
      </w:r>
      <w:r w:rsidRPr="00FD0C36">
        <w:rPr>
          <w:rFonts w:ascii="GHEA Grapalat" w:hAnsi="GHEA Grapalat"/>
          <w:sz w:val="22"/>
          <w:szCs w:val="22"/>
        </w:rPr>
        <w:tab/>
        <w:t>В случае приемки результата работы в срок, предусмотренный пунктом 1.3.</w:t>
      </w:r>
      <w:r w:rsidRPr="00FD0C36">
        <w:rPr>
          <w:rFonts w:ascii="GHEA Grapalat" w:hAnsi="GHEA Grapalat"/>
          <w:sz w:val="22"/>
          <w:szCs w:val="22"/>
        </w:rPr>
        <w:tab/>
        <w:t xml:space="preserve">Договора, уплачивать Подрядчику суммы, подлежащие уплате последнему. </w:t>
      </w:r>
    </w:p>
    <w:p w14:paraId="7C1B3319" w14:textId="77777777" w:rsidR="00BB28C8" w:rsidRPr="00FD0C36" w:rsidRDefault="00BB28C8" w:rsidP="001D11DF">
      <w:pPr>
        <w:widowControl w:val="0"/>
        <w:tabs>
          <w:tab w:val="left" w:pos="1134"/>
        </w:tabs>
        <w:ind w:firstLine="567"/>
        <w:jc w:val="both"/>
        <w:rPr>
          <w:rFonts w:ascii="GHEA Grapalat" w:hAnsi="GHEA Grapalat"/>
          <w:b/>
          <w:sz w:val="22"/>
          <w:szCs w:val="22"/>
        </w:rPr>
      </w:pPr>
      <w:r w:rsidRPr="00FD0C36">
        <w:rPr>
          <w:rFonts w:ascii="GHEA Grapalat" w:hAnsi="GHEA Grapalat"/>
          <w:b/>
          <w:sz w:val="22"/>
          <w:szCs w:val="22"/>
        </w:rPr>
        <w:t>3.3.</w:t>
      </w:r>
      <w:r w:rsidRPr="00FD0C36">
        <w:rPr>
          <w:rFonts w:ascii="GHEA Grapalat" w:hAnsi="GHEA Grapalat"/>
          <w:b/>
          <w:sz w:val="22"/>
          <w:szCs w:val="22"/>
        </w:rPr>
        <w:tab/>
        <w:t>Подрядчик имеет право:</w:t>
      </w:r>
    </w:p>
    <w:p w14:paraId="3A8439EC"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3.3.1.</w:t>
      </w:r>
      <w:r w:rsidRPr="00FD0C36">
        <w:rPr>
          <w:rFonts w:ascii="GHEA Grapalat" w:hAnsi="GHEA Grapalat"/>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7DAEE5AD" w14:textId="77777777"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3.3.2.</w:t>
      </w:r>
      <w:r w:rsidRPr="00FD0C36">
        <w:rPr>
          <w:rFonts w:ascii="GHEA Grapalat" w:hAnsi="GHEA Grapalat"/>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39AE20F9" w14:textId="77777777" w:rsidR="00BB28C8" w:rsidRPr="00FD0C36" w:rsidRDefault="00BB28C8" w:rsidP="001D11DF">
      <w:pPr>
        <w:widowControl w:val="0"/>
        <w:tabs>
          <w:tab w:val="left" w:pos="1276"/>
        </w:tabs>
        <w:ind w:firstLine="567"/>
        <w:jc w:val="both"/>
        <w:rPr>
          <w:rFonts w:ascii="GHEA Grapalat" w:hAnsi="GHEA Grapalat"/>
          <w:b/>
          <w:sz w:val="22"/>
          <w:szCs w:val="22"/>
        </w:rPr>
      </w:pPr>
      <w:r w:rsidRPr="00FD0C36">
        <w:rPr>
          <w:rFonts w:ascii="GHEA Grapalat" w:hAnsi="GHEA Grapalat"/>
          <w:b/>
          <w:sz w:val="22"/>
          <w:szCs w:val="22"/>
        </w:rPr>
        <w:t>3.4.</w:t>
      </w:r>
      <w:r w:rsidRPr="00FD0C36">
        <w:rPr>
          <w:rFonts w:ascii="GHEA Grapalat" w:hAnsi="GHEA Grapalat"/>
          <w:b/>
          <w:sz w:val="22"/>
          <w:szCs w:val="22"/>
        </w:rPr>
        <w:tab/>
        <w:t>Подрядчик обязан:</w:t>
      </w:r>
    </w:p>
    <w:p w14:paraId="6833C580"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3.4.1.</w:t>
      </w:r>
      <w:r w:rsidRPr="00FD0C36">
        <w:rPr>
          <w:rFonts w:ascii="GHEA Grapalat" w:hAnsi="GHEA Grapalat"/>
          <w:sz w:val="22"/>
          <w:szCs w:val="22"/>
        </w:rPr>
        <w:tab/>
        <w:t xml:space="preserve">В порядке и в сроки, предусмотренные договором, в соответствии с проектом и ведомостью объема работ выполнять минимум </w:t>
      </w:r>
      <w:r w:rsidR="0058724B" w:rsidRPr="00FD0C36">
        <w:rPr>
          <w:rFonts w:ascii="GHEA Grapalat" w:hAnsi="GHEA Grapalat"/>
          <w:sz w:val="22"/>
          <w:szCs w:val="22"/>
        </w:rPr>
        <w:t>100</w:t>
      </w:r>
      <w:r w:rsidRPr="00FD0C36">
        <w:rPr>
          <w:rFonts w:ascii="GHEA Grapalat" w:hAnsi="GHEA Grapalat"/>
          <w:sz w:val="22"/>
          <w:szCs w:val="22"/>
        </w:rPr>
        <w:t xml:space="preserve"> процентов работ самостоятельно, своими силами, инструментами, механизмами, а также необходимыми материалами и в надлежащем качестве.</w:t>
      </w:r>
    </w:p>
    <w:p w14:paraId="252C9F8F"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3.4.2.</w:t>
      </w:r>
      <w:r w:rsidRPr="00FD0C36">
        <w:rPr>
          <w:rFonts w:ascii="GHEA Grapalat" w:hAnsi="GHEA Grapalat"/>
          <w:sz w:val="22"/>
          <w:szCs w:val="22"/>
        </w:rPr>
        <w:tab/>
        <w:t>Выполнять указания Заказчика по части работы, если они не противоречат условиям договора.</w:t>
      </w:r>
    </w:p>
    <w:p w14:paraId="3BF2058B"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3.4.3.</w:t>
      </w:r>
      <w:r w:rsidRPr="00FD0C36">
        <w:rPr>
          <w:rFonts w:ascii="GHEA Grapalat" w:hAnsi="GHEA Grapalat"/>
          <w:sz w:val="22"/>
          <w:szCs w:val="22"/>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14:paraId="4ECB821B"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3.4.4.</w:t>
      </w:r>
      <w:r w:rsidRPr="00FD0C36">
        <w:rPr>
          <w:rFonts w:ascii="GHEA Grapalat" w:hAnsi="GHEA Grapalat"/>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14:paraId="704B3320" w14:textId="77777777"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3.4.5.</w:t>
      </w:r>
      <w:r w:rsidRPr="00FD0C36">
        <w:rPr>
          <w:rFonts w:ascii="GHEA Grapalat" w:hAnsi="GHEA Grapalat"/>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0FF5535B"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3.4.6.</w:t>
      </w:r>
      <w:r w:rsidRPr="00FD0C36">
        <w:rPr>
          <w:rFonts w:ascii="GHEA Grapalat" w:hAnsi="GHEA Grapalat"/>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518B7FEE"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3.4.7.</w:t>
      </w:r>
      <w:r w:rsidRPr="00FD0C36">
        <w:rPr>
          <w:rFonts w:ascii="GHEA Grapalat" w:hAnsi="GHEA Grapalat"/>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6FB7BE4D"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3.4.8.</w:t>
      </w:r>
      <w:r w:rsidRPr="00FD0C36">
        <w:rPr>
          <w:rFonts w:ascii="GHEA Grapalat" w:hAnsi="GHEA Grapalat"/>
          <w:sz w:val="22"/>
          <w:szCs w:val="22"/>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w:t>
      </w:r>
      <w:r w:rsidRPr="00FD0C36">
        <w:rPr>
          <w:rFonts w:ascii="GHEA Grapalat" w:hAnsi="GHEA Grapalat"/>
          <w:sz w:val="22"/>
          <w:szCs w:val="22"/>
        </w:rPr>
        <w:lastRenderedPageBreak/>
        <w:t xml:space="preserve">недостатки. </w:t>
      </w:r>
    </w:p>
    <w:p w14:paraId="770C7EF0" w14:textId="77777777"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3.4.9.</w:t>
      </w:r>
      <w:r w:rsidRPr="00FD0C36">
        <w:rPr>
          <w:rFonts w:ascii="GHEA Grapalat" w:hAnsi="GHEA Grapalat"/>
          <w:sz w:val="22"/>
          <w:szCs w:val="22"/>
        </w:rPr>
        <w:tab/>
        <w:t xml:space="preserve">По договору устанавливается гарантийный срок в </w:t>
      </w:r>
      <w:r w:rsidR="0058724B" w:rsidRPr="00FD0C36">
        <w:rPr>
          <w:rFonts w:ascii="GHEA Grapalat" w:hAnsi="GHEA Grapalat"/>
          <w:sz w:val="22"/>
          <w:szCs w:val="22"/>
        </w:rPr>
        <w:t>365</w:t>
      </w:r>
      <w:r w:rsidRPr="00FD0C36">
        <w:rPr>
          <w:rFonts w:ascii="GHEA Grapalat" w:hAnsi="GHEA Grapalat"/>
          <w:sz w:val="22"/>
          <w:szCs w:val="22"/>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p>
    <w:p w14:paraId="356EBDD7" w14:textId="77777777" w:rsidR="00BB28C8" w:rsidRPr="00FD0C36" w:rsidRDefault="00BB28C8" w:rsidP="001D11DF">
      <w:pPr>
        <w:widowControl w:val="0"/>
        <w:tabs>
          <w:tab w:val="left" w:pos="1418"/>
        </w:tabs>
        <w:ind w:firstLine="567"/>
        <w:jc w:val="both"/>
        <w:rPr>
          <w:rFonts w:ascii="GHEA Grapalat" w:hAnsi="GHEA Grapalat" w:cs="Times Armenian"/>
          <w:sz w:val="22"/>
          <w:szCs w:val="22"/>
        </w:rPr>
      </w:pPr>
      <w:r w:rsidRPr="00FD0C36">
        <w:rPr>
          <w:rFonts w:ascii="GHEA Grapalat" w:hAnsi="GHEA Grapalat"/>
          <w:sz w:val="22"/>
          <w:szCs w:val="22"/>
        </w:rPr>
        <w:t>3.4.10.</w:t>
      </w:r>
      <w:r w:rsidRPr="00FD0C36">
        <w:rPr>
          <w:rFonts w:ascii="GHEA Grapalat" w:hAnsi="GHEA Grapalat"/>
          <w:sz w:val="22"/>
          <w:szCs w:val="22"/>
        </w:rPr>
        <w:tab/>
        <w:t xml:space="preserve"> </w:t>
      </w:r>
    </w:p>
    <w:p w14:paraId="7475B64C" w14:textId="77777777" w:rsidR="00BB28C8" w:rsidRPr="00FD0C36" w:rsidRDefault="00BB28C8" w:rsidP="001D11DF">
      <w:pPr>
        <w:widowControl w:val="0"/>
        <w:tabs>
          <w:tab w:val="left" w:pos="1418"/>
        </w:tabs>
        <w:ind w:firstLine="567"/>
        <w:jc w:val="both"/>
        <w:rPr>
          <w:rFonts w:ascii="GHEA Grapalat" w:hAnsi="GHEA Grapalat"/>
          <w:sz w:val="22"/>
          <w:szCs w:val="22"/>
        </w:rPr>
      </w:pPr>
      <w:r w:rsidRPr="00FD0C36">
        <w:rPr>
          <w:rFonts w:ascii="GHEA Grapalat" w:hAnsi="GHEA Grapalat"/>
          <w:sz w:val="22"/>
          <w:szCs w:val="22"/>
        </w:rPr>
        <w:t>3.4.11.</w:t>
      </w:r>
      <w:r w:rsidRPr="00FD0C36">
        <w:rPr>
          <w:rFonts w:ascii="GHEA Grapalat" w:hAnsi="GHEA Grapalat"/>
          <w:sz w:val="22"/>
          <w:szCs w:val="22"/>
        </w:rPr>
        <w:tab/>
        <w:t>В течение срока действия обеспечени</w:t>
      </w:r>
      <w:r w:rsidR="006105DA" w:rsidRPr="00FD0C36">
        <w:rPr>
          <w:rFonts w:ascii="GHEA Grapalat" w:hAnsi="GHEA Grapalat"/>
          <w:sz w:val="22"/>
          <w:szCs w:val="22"/>
        </w:rPr>
        <w:t xml:space="preserve">й квалификации и </w:t>
      </w:r>
      <w:r w:rsidRPr="00FD0C36">
        <w:rPr>
          <w:rFonts w:ascii="GHEA Grapalat" w:hAnsi="GHEA Grapalat"/>
          <w:sz w:val="22"/>
          <w:szCs w:val="22"/>
        </w:rPr>
        <w:t>договора в случае начала процесса ликвидации или банкротства заранее в письменной форме уведомлять об этом Заказчика.</w:t>
      </w:r>
    </w:p>
    <w:p w14:paraId="62DF6F9A" w14:textId="77777777" w:rsidR="00BB28C8" w:rsidRPr="00FD0C36" w:rsidRDefault="00BB28C8" w:rsidP="001D11DF">
      <w:pPr>
        <w:widowControl w:val="0"/>
        <w:tabs>
          <w:tab w:val="left" w:pos="1276"/>
        </w:tabs>
        <w:ind w:firstLine="567"/>
        <w:jc w:val="both"/>
        <w:rPr>
          <w:rFonts w:ascii="GHEA Grapalat" w:hAnsi="GHEA Grapalat" w:cs="Sylfaen"/>
          <w:sz w:val="22"/>
          <w:szCs w:val="22"/>
          <w:u w:val="single"/>
        </w:rPr>
      </w:pPr>
    </w:p>
    <w:p w14:paraId="30C959A9" w14:textId="77777777" w:rsidR="00BB28C8" w:rsidRPr="00FD0C36" w:rsidRDefault="00BB28C8" w:rsidP="001D11DF">
      <w:pPr>
        <w:widowControl w:val="0"/>
        <w:tabs>
          <w:tab w:val="left" w:pos="1276"/>
        </w:tabs>
        <w:jc w:val="center"/>
        <w:rPr>
          <w:rFonts w:ascii="GHEA Grapalat" w:hAnsi="GHEA Grapalat"/>
          <w:b/>
          <w:sz w:val="22"/>
          <w:szCs w:val="22"/>
        </w:rPr>
      </w:pPr>
      <w:r w:rsidRPr="00FD0C36">
        <w:rPr>
          <w:rFonts w:ascii="GHEA Grapalat" w:hAnsi="GHEA Grapalat"/>
          <w:b/>
          <w:sz w:val="22"/>
          <w:szCs w:val="22"/>
        </w:rPr>
        <w:t>4. ПОРЯДОК СДАЧИ И ПРИЕМКИ РАБОТЫ</w:t>
      </w:r>
    </w:p>
    <w:p w14:paraId="378185C2" w14:textId="77777777" w:rsidR="00563671" w:rsidRPr="00FD0C36" w:rsidRDefault="0056367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4.1.</w:t>
      </w:r>
      <w:r w:rsidRPr="00FD0C36">
        <w:rPr>
          <w:rFonts w:ascii="GHEA Grapalat" w:hAnsi="GHEA Grapalat"/>
          <w:sz w:val="22"/>
          <w:szCs w:val="22"/>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7EF52363" w14:textId="77777777" w:rsidR="00563671" w:rsidRPr="00FD0C36" w:rsidRDefault="00563671" w:rsidP="001D11DF">
      <w:pPr>
        <w:widowControl w:val="0"/>
        <w:ind w:firstLine="567"/>
        <w:jc w:val="both"/>
        <w:rPr>
          <w:rFonts w:ascii="GHEA Grapalat" w:hAnsi="GHEA Grapalat" w:cs="Sylfaen"/>
          <w:sz w:val="22"/>
          <w:szCs w:val="22"/>
        </w:rPr>
      </w:pPr>
      <w:r w:rsidRPr="00FD0C36">
        <w:rPr>
          <w:rFonts w:ascii="GHEA Grapalat" w:hAnsi="GHEA Grapalat"/>
          <w:sz w:val="22"/>
          <w:szCs w:val="22"/>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w:t>
      </w:r>
      <w:r w:rsidR="0058724B" w:rsidRPr="00FD0C36">
        <w:rPr>
          <w:rFonts w:ascii="GHEA Grapalat" w:hAnsi="GHEA Grapalat"/>
          <w:sz w:val="22"/>
          <w:szCs w:val="22"/>
        </w:rPr>
        <w:t>2</w:t>
      </w:r>
      <w:r w:rsidRPr="00FD0C36">
        <w:rPr>
          <w:rFonts w:ascii="GHEA Grapalat" w:hAnsi="GHEA Grapalat"/>
          <w:sz w:val="22"/>
          <w:szCs w:val="22"/>
        </w:rPr>
        <w:t xml:space="preserve">_____ экземпляр акта сдачи-приемки (Приложение № 4). </w:t>
      </w:r>
    </w:p>
    <w:p w14:paraId="1D5B8AD9" w14:textId="77777777" w:rsidR="00563671" w:rsidRPr="00FD0C36" w:rsidRDefault="0056367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4.2.</w:t>
      </w:r>
      <w:r w:rsidRPr="00FD0C36">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5BEA604D" w14:textId="77777777" w:rsidR="00563671" w:rsidRPr="00FD0C36" w:rsidRDefault="0056367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а)</w:t>
      </w:r>
      <w:r w:rsidRPr="00FD0C36">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497D5006" w14:textId="77777777" w:rsidR="00563671" w:rsidRPr="00FD0C36" w:rsidRDefault="0056367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б)</w:t>
      </w:r>
      <w:r w:rsidRPr="00FD0C36">
        <w:rPr>
          <w:rFonts w:ascii="GHEA Grapalat" w:hAnsi="GHEA Grapalat"/>
          <w:sz w:val="22"/>
          <w:szCs w:val="22"/>
        </w:rPr>
        <w:tab/>
        <w:t>в отношении Подрядчика применяет меры ответственности, предусмотренные договором.</w:t>
      </w:r>
    </w:p>
    <w:p w14:paraId="6773DF27" w14:textId="77777777" w:rsidR="00563671" w:rsidRPr="00FD0C36" w:rsidRDefault="0056367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4.</w:t>
      </w:r>
      <w:r w:rsidR="00C30550" w:rsidRPr="00FD0C36">
        <w:rPr>
          <w:rFonts w:ascii="GHEA Grapalat" w:hAnsi="GHEA Grapalat"/>
          <w:sz w:val="22"/>
          <w:szCs w:val="22"/>
        </w:rPr>
        <w:t>3</w:t>
      </w:r>
      <w:r w:rsidRPr="00FD0C36">
        <w:rPr>
          <w:rFonts w:ascii="GHEA Grapalat" w:hAnsi="GHEA Grapalat"/>
          <w:sz w:val="22"/>
          <w:szCs w:val="22"/>
        </w:rPr>
        <w:t>.</w:t>
      </w:r>
      <w:r w:rsidRPr="00FD0C36">
        <w:rPr>
          <w:rFonts w:ascii="GHEA Grapalat" w:hAnsi="GHEA Grapalat"/>
          <w:sz w:val="22"/>
          <w:szCs w:val="22"/>
        </w:rPr>
        <w:tab/>
        <w:t>Заказчик в течение __</w:t>
      </w:r>
      <w:r w:rsidR="0058724B" w:rsidRPr="00FD0C36">
        <w:rPr>
          <w:rFonts w:ascii="GHEA Grapalat" w:hAnsi="GHEA Grapalat"/>
          <w:sz w:val="22"/>
          <w:szCs w:val="22"/>
        </w:rPr>
        <w:t>7</w:t>
      </w:r>
      <w:r w:rsidRPr="00FD0C36">
        <w:rPr>
          <w:rFonts w:ascii="GHEA Grapalat" w:hAnsi="GHEA Grapalat"/>
          <w:sz w:val="22"/>
          <w:szCs w:val="22"/>
        </w:rPr>
        <w:t>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6344C75D" w14:textId="77777777" w:rsidR="00563671" w:rsidRPr="00FD0C36" w:rsidRDefault="00563671"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4.</w:t>
      </w:r>
      <w:r w:rsidR="007E400C" w:rsidRPr="00FD0C36">
        <w:rPr>
          <w:rFonts w:ascii="GHEA Grapalat" w:hAnsi="GHEA Grapalat"/>
          <w:sz w:val="22"/>
          <w:szCs w:val="22"/>
        </w:rPr>
        <w:t>4</w:t>
      </w:r>
      <w:r w:rsidRPr="00FD0C36">
        <w:rPr>
          <w:rFonts w:ascii="GHEA Grapalat" w:hAnsi="GHEA Grapalat"/>
          <w:sz w:val="22"/>
          <w:szCs w:val="22"/>
        </w:rPr>
        <w:t>.</w:t>
      </w:r>
      <w:r w:rsidRPr="00FD0C36">
        <w:rPr>
          <w:rFonts w:ascii="GHEA Grapalat" w:hAnsi="GHEA Grapalat"/>
          <w:sz w:val="22"/>
          <w:szCs w:val="22"/>
        </w:rPr>
        <w:tab/>
        <w:t>Если в срок, установленный пунктом 4.</w:t>
      </w:r>
      <w:r w:rsidR="007E400C" w:rsidRPr="00FD0C36">
        <w:rPr>
          <w:rFonts w:ascii="GHEA Grapalat" w:hAnsi="GHEA Grapalat"/>
          <w:sz w:val="22"/>
          <w:szCs w:val="22"/>
        </w:rPr>
        <w:t>3</w:t>
      </w:r>
      <w:r w:rsidRPr="00FD0C36">
        <w:rPr>
          <w:rFonts w:ascii="GHEA Grapalat" w:hAnsi="GHEA Grapalat"/>
          <w:sz w:val="22"/>
          <w:szCs w:val="22"/>
        </w:rPr>
        <w:t xml:space="preserve"> договора, Заказчик не</w:t>
      </w:r>
      <w:r w:rsidRPr="00FD0C36">
        <w:rPr>
          <w:rFonts w:ascii="Courier New" w:hAnsi="Courier New" w:cs="Courier New"/>
          <w:sz w:val="22"/>
          <w:szCs w:val="22"/>
        </w:rPr>
        <w:t> </w:t>
      </w:r>
      <w:r w:rsidRPr="00FD0C36">
        <w:rPr>
          <w:rFonts w:ascii="GHEA Grapalat" w:hAnsi="GHEA Grapalat"/>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FD0C36">
        <w:rPr>
          <w:rFonts w:ascii="GHEA Grapalat" w:hAnsi="GHEA Grapalat"/>
          <w:sz w:val="22"/>
          <w:szCs w:val="22"/>
        </w:rPr>
        <w:t>3</w:t>
      </w:r>
      <w:r w:rsidRPr="00FD0C36">
        <w:rPr>
          <w:rFonts w:ascii="GHEA Grapalat" w:hAnsi="GHEA Grapalat"/>
          <w:sz w:val="22"/>
          <w:szCs w:val="22"/>
        </w:rPr>
        <w:t xml:space="preserve"> договора окончательного срока Заказчик предоставляет Подрядчику утвержденный им акт сдачи-приемки. </w:t>
      </w:r>
    </w:p>
    <w:p w14:paraId="60A11FB6" w14:textId="77777777" w:rsidR="0032067F" w:rsidRPr="00FD0C36" w:rsidRDefault="006365A9"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4.5</w:t>
      </w:r>
      <w:r w:rsidR="0032067F" w:rsidRPr="00FD0C36">
        <w:rPr>
          <w:rFonts w:ascii="GHEA Grapalat" w:hAnsi="GHEA Grapalat"/>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204A7CA9" w14:textId="77777777" w:rsidR="00563671" w:rsidRPr="00FD0C36" w:rsidRDefault="00563671"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4.6.</w:t>
      </w:r>
      <w:r w:rsidRPr="00FD0C36">
        <w:rPr>
          <w:rFonts w:ascii="GHEA Grapalat" w:hAnsi="GHEA Grapalat"/>
          <w:szCs w:val="22"/>
        </w:rPr>
        <w:tab/>
        <w:t xml:space="preserve">Во время приемки работы применяются также следующие условия: </w:t>
      </w:r>
    </w:p>
    <w:p w14:paraId="649D1651" w14:textId="77777777"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1)</w:t>
      </w:r>
      <w:r w:rsidRPr="00FD0C36">
        <w:rPr>
          <w:rFonts w:ascii="GHEA Grapalat" w:hAnsi="GHEA Grapalat"/>
          <w:szCs w:val="22"/>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14:paraId="796E00BB" w14:textId="77777777"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2)</w:t>
      </w:r>
      <w:r w:rsidRPr="00FD0C36">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FD0C36">
        <w:rPr>
          <w:rFonts w:ascii="Courier New" w:hAnsi="Courier New" w:cs="Courier New"/>
          <w:szCs w:val="22"/>
        </w:rPr>
        <w:t> </w:t>
      </w:r>
      <w:r w:rsidRPr="00FD0C36">
        <w:rPr>
          <w:rFonts w:ascii="GHEA Grapalat" w:hAnsi="GHEA Grapalat"/>
          <w:szCs w:val="22"/>
        </w:rPr>
        <w:t>года (далее — приемная комиссия);</w:t>
      </w:r>
    </w:p>
    <w:p w14:paraId="0C1F07F0" w14:textId="77777777"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3)</w:t>
      </w:r>
      <w:r w:rsidRPr="00FD0C36">
        <w:rPr>
          <w:rFonts w:ascii="GHEA Grapalat" w:hAnsi="GHEA Grapalat"/>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1D803B5C" w14:textId="77777777"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4)</w:t>
      </w:r>
      <w:r w:rsidRPr="00FD0C36">
        <w:rPr>
          <w:rFonts w:ascii="GHEA Grapalat" w:hAnsi="GHEA Grapalat"/>
          <w:szCs w:val="22"/>
        </w:rPr>
        <w:tab/>
        <w:t>после получения в установленном порядке акта, указанного в подпункте</w:t>
      </w:r>
      <w:r w:rsidRPr="00FD0C36">
        <w:rPr>
          <w:rFonts w:ascii="Courier New" w:hAnsi="Courier New" w:cs="Courier New"/>
          <w:szCs w:val="22"/>
        </w:rPr>
        <w:t> </w:t>
      </w:r>
      <w:r w:rsidRPr="00FD0C36">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5B720299" w14:textId="77777777"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а.</w:t>
      </w:r>
      <w:r w:rsidRPr="00FD0C36">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3FDAA10B" w14:textId="77777777"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б.</w:t>
      </w:r>
      <w:r w:rsidRPr="00FD0C36">
        <w:rPr>
          <w:rFonts w:ascii="GHEA Grapalat" w:hAnsi="GHEA Grapalat"/>
          <w:szCs w:val="22"/>
        </w:rPr>
        <w:tab/>
        <w:t>не соответствует требованиям договора, то акт не подписывается;</w:t>
      </w:r>
    </w:p>
    <w:p w14:paraId="4160E755" w14:textId="77777777"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5)</w:t>
      </w:r>
      <w:r w:rsidRPr="00FD0C36">
        <w:rPr>
          <w:rFonts w:ascii="GHEA Grapalat" w:hAnsi="GHEA Grapalat"/>
          <w:szCs w:val="22"/>
        </w:rPr>
        <w:tab/>
        <w:t xml:space="preserve">до подписания предусмотренного настоящим пунктом завершающего акта сдачи-приемки о </w:t>
      </w:r>
      <w:r w:rsidRPr="00FD0C36">
        <w:rPr>
          <w:rFonts w:ascii="GHEA Grapalat" w:hAnsi="GHEA Grapalat"/>
          <w:szCs w:val="22"/>
        </w:rPr>
        <w:lastRenderedPageBreak/>
        <w:t>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3D977488" w14:textId="77777777" w:rsidR="00563671" w:rsidRPr="00FD0C36" w:rsidRDefault="00563671" w:rsidP="001D11DF">
      <w:pPr>
        <w:widowControl w:val="0"/>
        <w:tabs>
          <w:tab w:val="left" w:pos="1276"/>
        </w:tabs>
        <w:ind w:firstLine="567"/>
        <w:jc w:val="center"/>
        <w:rPr>
          <w:rFonts w:ascii="GHEA Grapalat" w:hAnsi="GHEA Grapalat"/>
          <w:b/>
          <w:sz w:val="22"/>
          <w:szCs w:val="22"/>
        </w:rPr>
      </w:pPr>
    </w:p>
    <w:p w14:paraId="765E5846" w14:textId="77777777" w:rsidR="00563671" w:rsidRPr="00FD0C36" w:rsidRDefault="00563671" w:rsidP="001D11DF">
      <w:pPr>
        <w:widowControl w:val="0"/>
        <w:tabs>
          <w:tab w:val="left" w:pos="1276"/>
        </w:tabs>
        <w:jc w:val="both"/>
        <w:rPr>
          <w:rFonts w:ascii="GHEA Grapalat" w:hAnsi="GHEA Grapalat"/>
          <w:b/>
          <w:sz w:val="22"/>
          <w:szCs w:val="22"/>
        </w:rPr>
      </w:pPr>
    </w:p>
    <w:p w14:paraId="1C6D7197" w14:textId="77777777" w:rsidR="00BB28C8" w:rsidRPr="00FD0C36" w:rsidRDefault="00BB28C8" w:rsidP="001D11DF">
      <w:pPr>
        <w:widowControl w:val="0"/>
        <w:tabs>
          <w:tab w:val="left" w:pos="1276"/>
        </w:tabs>
        <w:ind w:firstLine="567"/>
        <w:jc w:val="center"/>
        <w:rPr>
          <w:rFonts w:ascii="GHEA Grapalat" w:hAnsi="GHEA Grapalat"/>
          <w:b/>
          <w:sz w:val="22"/>
          <w:szCs w:val="22"/>
        </w:rPr>
      </w:pPr>
      <w:r w:rsidRPr="00FD0C36">
        <w:rPr>
          <w:rFonts w:ascii="GHEA Grapalat" w:hAnsi="GHEA Grapalat"/>
          <w:b/>
          <w:sz w:val="22"/>
          <w:szCs w:val="22"/>
        </w:rPr>
        <w:t>5.</w:t>
      </w:r>
      <w:r w:rsidRPr="00FD0C36">
        <w:rPr>
          <w:rFonts w:ascii="GHEA Grapalat" w:hAnsi="GHEA Grapalat"/>
          <w:b/>
          <w:sz w:val="22"/>
          <w:szCs w:val="22"/>
          <w:lang w:val="hy-AM"/>
        </w:rPr>
        <w:t xml:space="preserve"> </w:t>
      </w:r>
      <w:r w:rsidRPr="00FD0C36">
        <w:rPr>
          <w:rFonts w:ascii="GHEA Grapalat" w:hAnsi="GHEA Grapalat"/>
          <w:b/>
          <w:sz w:val="22"/>
          <w:szCs w:val="22"/>
        </w:rPr>
        <w:t>ЦЕНА И ОПЛАТА РАБОТЫ</w:t>
      </w:r>
    </w:p>
    <w:p w14:paraId="2DAB6095" w14:textId="161C283A" w:rsidR="00BB28C8" w:rsidRPr="00FD0C36" w:rsidRDefault="00BB28C8" w:rsidP="0058724B">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5.1.</w:t>
      </w:r>
      <w:r w:rsidRPr="00FD0C36">
        <w:rPr>
          <w:rFonts w:ascii="GHEA Grapalat" w:hAnsi="GHEA Grapalat"/>
          <w:sz w:val="22"/>
          <w:szCs w:val="22"/>
        </w:rPr>
        <w:tab/>
        <w:t xml:space="preserve">Общая цена настоящего Договора составляет </w:t>
      </w:r>
      <w:r w:rsidR="0079681C" w:rsidRPr="0079681C">
        <w:rPr>
          <w:rFonts w:ascii="GHEA Grapalat" w:hAnsi="GHEA Grapalat"/>
          <w:sz w:val="22"/>
          <w:szCs w:val="22"/>
        </w:rPr>
        <w:t>13080.88</w:t>
      </w:r>
      <w:r w:rsidRPr="00FD0C36">
        <w:rPr>
          <w:rFonts w:ascii="GHEA Grapalat" w:hAnsi="GHEA Grapalat"/>
          <w:sz w:val="22"/>
          <w:szCs w:val="22"/>
        </w:rPr>
        <w:t>(_</w:t>
      </w:r>
      <w:r w:rsidR="0079681C" w:rsidRPr="0079681C">
        <w:rPr>
          <w:rFonts w:ascii="Calibri" w:hAnsi="Calibri" w:cs="Calibri"/>
          <w:sz w:val="22"/>
          <w:szCs w:val="22"/>
        </w:rPr>
        <w:t>Тринацать милионов восемь</w:t>
      </w:r>
      <w:r w:rsidR="0087443C" w:rsidRPr="0087443C">
        <w:rPr>
          <w:rFonts w:ascii="Calibri" w:hAnsi="Calibri" w:cs="Calibri"/>
          <w:sz w:val="22"/>
          <w:szCs w:val="22"/>
        </w:rPr>
        <w:t xml:space="preserve"> десять тысячи восемсот</w:t>
      </w:r>
      <w:r w:rsidRPr="00FD0C36">
        <w:rPr>
          <w:rFonts w:ascii="GHEA Grapalat" w:hAnsi="GHEA Grapalat"/>
          <w:sz w:val="22"/>
          <w:szCs w:val="22"/>
        </w:rPr>
        <w:t>__</w:t>
      </w:r>
      <w:r w:rsidR="0087443C">
        <w:rPr>
          <w:rFonts w:ascii="Calibri" w:hAnsi="Calibri" w:cs="Calibri"/>
          <w:sz w:val="22"/>
          <w:szCs w:val="22"/>
        </w:rPr>
        <w:t>в</w:t>
      </w:r>
      <w:r w:rsidR="0087443C" w:rsidRPr="0087443C">
        <w:rPr>
          <w:rFonts w:ascii="Calibri" w:hAnsi="Calibri" w:cs="Calibri"/>
          <w:sz w:val="22"/>
          <w:szCs w:val="22"/>
        </w:rPr>
        <w:t>осемдесят</w:t>
      </w:r>
      <w:r w:rsidRPr="00FD0C36">
        <w:rPr>
          <w:rFonts w:ascii="GHEA Grapalat" w:hAnsi="GHEA Grapalat"/>
          <w:sz w:val="22"/>
          <w:szCs w:val="22"/>
        </w:rPr>
        <w:t xml:space="preserve">_) драмов РА, из которых </w:t>
      </w:r>
      <w:r w:rsidR="0087443C" w:rsidRPr="0087443C">
        <w:rPr>
          <w:rFonts w:ascii="GHEA Grapalat" w:hAnsi="GHEA Grapalat"/>
          <w:sz w:val="22"/>
          <w:szCs w:val="22"/>
        </w:rPr>
        <w:t>2180.15</w:t>
      </w:r>
      <w:r w:rsidRPr="00FD0C36">
        <w:rPr>
          <w:rFonts w:ascii="GHEA Grapalat" w:hAnsi="GHEA Grapalat"/>
          <w:sz w:val="22"/>
          <w:szCs w:val="22"/>
        </w:rPr>
        <w:t>(</w:t>
      </w:r>
      <w:r w:rsidR="0087443C">
        <w:rPr>
          <w:rFonts w:ascii="Calibri" w:hAnsi="Calibri" w:cs="Calibri"/>
          <w:sz w:val="22"/>
          <w:szCs w:val="22"/>
        </w:rPr>
        <w:t>д</w:t>
      </w:r>
      <w:r w:rsidR="0087443C" w:rsidRPr="0087443C">
        <w:rPr>
          <w:rFonts w:ascii="Calibri" w:hAnsi="Calibri" w:cs="Calibri"/>
          <w:sz w:val="22"/>
          <w:szCs w:val="22"/>
        </w:rPr>
        <w:t>ва милиона сто восемдесят тысяч сто пядисят</w:t>
      </w:r>
      <w:r w:rsidRPr="00FD0C36">
        <w:rPr>
          <w:rFonts w:ascii="GHEA Grapalat" w:hAnsi="GHEA Grapalat"/>
          <w:sz w:val="22"/>
          <w:szCs w:val="22"/>
        </w:rPr>
        <w:t xml:space="preserve">_) драмов РА составляют НДС. Цена включает все осуществляемые Подрядчиком расходы, </w:t>
      </w:r>
    </w:p>
    <w:p w14:paraId="22A50CD9" w14:textId="77777777" w:rsidR="00BB28C8" w:rsidRPr="00FD0C36" w:rsidRDefault="00BB28C8" w:rsidP="001D11DF">
      <w:pPr>
        <w:widowControl w:val="0"/>
        <w:tabs>
          <w:tab w:val="num" w:pos="1134"/>
        </w:tabs>
        <w:ind w:firstLine="567"/>
        <w:jc w:val="both"/>
        <w:rPr>
          <w:rFonts w:ascii="GHEA Grapalat" w:hAnsi="GHEA Grapalat"/>
          <w:sz w:val="22"/>
          <w:szCs w:val="22"/>
        </w:rPr>
      </w:pPr>
      <w:r w:rsidRPr="00FD0C36">
        <w:rPr>
          <w:rFonts w:ascii="GHEA Grapalat" w:hAnsi="GHEA Grapalat"/>
          <w:sz w:val="22"/>
          <w:szCs w:val="22"/>
        </w:rPr>
        <w:t>5.2.</w:t>
      </w:r>
      <w:r w:rsidRPr="00FD0C36">
        <w:rPr>
          <w:rFonts w:ascii="GHEA Grapalat" w:hAnsi="GHEA Grapalat"/>
          <w:sz w:val="22"/>
          <w:szCs w:val="22"/>
        </w:rPr>
        <w:tab/>
        <w:t>Цена работы стабильна, и Подрядчик не вправе требовать увеличения, а Заказчик — снижения этой цены.</w:t>
      </w:r>
    </w:p>
    <w:p w14:paraId="30EA96B5" w14:textId="77777777" w:rsidR="00BB28C8" w:rsidRPr="00FD0C36" w:rsidRDefault="00BB28C8" w:rsidP="001D11DF">
      <w:pPr>
        <w:widowControl w:val="0"/>
        <w:tabs>
          <w:tab w:val="num" w:pos="1134"/>
        </w:tabs>
        <w:ind w:firstLine="567"/>
        <w:jc w:val="both"/>
        <w:rPr>
          <w:rFonts w:ascii="GHEA Grapalat" w:hAnsi="GHEA Grapalat" w:cs="Times Armenian"/>
          <w:sz w:val="22"/>
          <w:szCs w:val="22"/>
        </w:rPr>
      </w:pPr>
      <w:r w:rsidRPr="00FD0C36">
        <w:rPr>
          <w:rFonts w:ascii="GHEA Grapalat" w:hAnsi="GHEA Grapalat"/>
          <w:sz w:val="22"/>
          <w:szCs w:val="22"/>
        </w:rPr>
        <w:t>5.3.</w:t>
      </w:r>
      <w:r w:rsidRPr="00FD0C36">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14:paraId="32A4683C" w14:textId="77777777" w:rsidR="00C648E2" w:rsidRPr="00FD0C36" w:rsidRDefault="00C648E2" w:rsidP="001D11DF">
      <w:pPr>
        <w:rPr>
          <w:rFonts w:ascii="GHEA Grapalat" w:hAnsi="GHEA Grapalat"/>
          <w:b/>
          <w:sz w:val="22"/>
          <w:szCs w:val="22"/>
        </w:rPr>
      </w:pPr>
    </w:p>
    <w:p w14:paraId="683F8E66" w14:textId="77777777" w:rsidR="00BB28C8" w:rsidRPr="00FD0C36" w:rsidRDefault="00BB28C8" w:rsidP="001D11DF">
      <w:pPr>
        <w:widowControl w:val="0"/>
        <w:tabs>
          <w:tab w:val="left" w:pos="1276"/>
        </w:tabs>
        <w:ind w:firstLine="567"/>
        <w:jc w:val="center"/>
        <w:rPr>
          <w:rFonts w:ascii="GHEA Grapalat" w:hAnsi="GHEA Grapalat"/>
          <w:b/>
          <w:sz w:val="22"/>
          <w:szCs w:val="22"/>
        </w:rPr>
      </w:pPr>
      <w:r w:rsidRPr="00FD0C36">
        <w:rPr>
          <w:rFonts w:ascii="GHEA Grapalat" w:hAnsi="GHEA Grapalat"/>
          <w:b/>
          <w:sz w:val="22"/>
          <w:szCs w:val="22"/>
        </w:rPr>
        <w:t>6. ОТВЕТСТВЕННОСТЬ СТОРОН</w:t>
      </w:r>
    </w:p>
    <w:p w14:paraId="6946DFA1"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6.1.</w:t>
      </w:r>
      <w:r w:rsidRPr="00FD0C36">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5EFE1800" w14:textId="77777777"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6.2.</w:t>
      </w:r>
      <w:r w:rsidRPr="00FD0C36">
        <w:rPr>
          <w:rFonts w:ascii="GHEA Grapalat" w:hAnsi="GHEA Grapalat"/>
          <w:sz w:val="22"/>
          <w:szCs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54EBA326" w14:textId="77777777" w:rsidR="00BB28C8" w:rsidRPr="00FD0C36" w:rsidRDefault="00BB28C8" w:rsidP="001D11DF">
      <w:pPr>
        <w:widowControl w:val="0"/>
        <w:tabs>
          <w:tab w:val="left" w:pos="1134"/>
        </w:tabs>
        <w:ind w:firstLine="567"/>
        <w:jc w:val="both"/>
        <w:rPr>
          <w:rFonts w:ascii="GHEA Grapalat" w:hAnsi="GHEA Grapalat" w:cs="Tahoma"/>
          <w:sz w:val="22"/>
          <w:szCs w:val="22"/>
        </w:rPr>
      </w:pPr>
      <w:r w:rsidRPr="00FD0C36">
        <w:rPr>
          <w:rFonts w:ascii="GHEA Grapalat" w:hAnsi="GHEA Grapalat"/>
          <w:sz w:val="22"/>
          <w:szCs w:val="22"/>
        </w:rPr>
        <w:t>6.3.</w:t>
      </w:r>
      <w:r w:rsidRPr="00FD0C36">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FD0C36">
        <w:rPr>
          <w:rFonts w:ascii="GHEA Grapalat" w:hAnsi="GHEA Grapalat"/>
          <w:sz w:val="22"/>
          <w:szCs w:val="22"/>
        </w:rPr>
        <w:t>.</w:t>
      </w:r>
      <w:r w:rsidRPr="00FD0C36">
        <w:rPr>
          <w:rFonts w:ascii="GHEA Grapalat" w:hAnsi="GHEA Grapalat"/>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FD0C36">
        <w:rPr>
          <w:rStyle w:val="FootnoteReference"/>
          <w:rFonts w:ascii="GHEA Grapalat" w:hAnsi="GHEA Grapalat"/>
          <w:sz w:val="22"/>
          <w:szCs w:val="22"/>
        </w:rPr>
        <w:footnoteReference w:customMarkFollows="1" w:id="8"/>
        <w:t>30</w:t>
      </w:r>
      <w:r w:rsidRPr="00FD0C36">
        <w:rPr>
          <w:rFonts w:ascii="GHEA Grapalat" w:hAnsi="GHEA Grapalat"/>
          <w:sz w:val="22"/>
          <w:szCs w:val="22"/>
        </w:rPr>
        <w:t>. При этом</w:t>
      </w:r>
      <w:r w:rsidRPr="00FD0C36">
        <w:rPr>
          <w:rFonts w:ascii="GHEA Grapalat" w:hAnsi="GHEA Grapalat"/>
          <w:sz w:val="22"/>
          <w:szCs w:val="22"/>
          <w:lang w:val="hy-AM"/>
        </w:rPr>
        <w:t>,</w:t>
      </w:r>
      <w:r w:rsidRPr="00FD0C36">
        <w:rPr>
          <w:rFonts w:ascii="GHEA Grapalat" w:hAnsi="GHEA Grapalat"/>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p>
    <w:p w14:paraId="6EDEB8E7"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6.4.</w:t>
      </w:r>
      <w:r w:rsidRPr="00FD0C36">
        <w:rPr>
          <w:rFonts w:ascii="GHEA Grapalat" w:hAnsi="GHEA Grapalat"/>
          <w:sz w:val="22"/>
          <w:szCs w:val="22"/>
        </w:rPr>
        <w:tab/>
        <w:t>Предусмотренные пунктами 6.2 и 6.3 договора пеня и штраф исчисляются и зачитываются вместе с суммами, уплачиваемыми Подрядчику.</w:t>
      </w:r>
    </w:p>
    <w:p w14:paraId="7168566C"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6.5.</w:t>
      </w:r>
      <w:r w:rsidRPr="00FD0C36">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4AC86BA3"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6.6.</w:t>
      </w:r>
      <w:r w:rsidRPr="00FD0C36">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5D6368B"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6.7.</w:t>
      </w:r>
      <w:r w:rsidRPr="00FD0C36">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14:paraId="05F71C4F" w14:textId="77777777" w:rsidR="00BB28C8" w:rsidRPr="00FD0C36" w:rsidRDefault="00BB28C8" w:rsidP="001D11DF">
      <w:pPr>
        <w:widowControl w:val="0"/>
        <w:tabs>
          <w:tab w:val="left" w:pos="1276"/>
        </w:tabs>
        <w:jc w:val="center"/>
        <w:rPr>
          <w:rFonts w:ascii="GHEA Grapalat" w:hAnsi="GHEA Grapalat"/>
          <w:b/>
          <w:sz w:val="22"/>
          <w:szCs w:val="22"/>
        </w:rPr>
      </w:pPr>
      <w:r w:rsidRPr="00FD0C36">
        <w:rPr>
          <w:rFonts w:ascii="GHEA Grapalat" w:hAnsi="GHEA Grapalat"/>
          <w:b/>
          <w:sz w:val="22"/>
          <w:szCs w:val="22"/>
        </w:rPr>
        <w:t>7. ДЕЙСТВИЕ НЕПРЕОДОЛИМОЙ СИЛЫ (ФОРС-МАЖОР)</w:t>
      </w:r>
    </w:p>
    <w:p w14:paraId="7405C3CF"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w:t>
      </w:r>
      <w:r w:rsidRPr="00FD0C36">
        <w:rPr>
          <w:rFonts w:ascii="GHEA Grapalat" w:hAnsi="GHEA Grapalat"/>
          <w:sz w:val="22"/>
          <w:szCs w:val="22"/>
        </w:rPr>
        <w:lastRenderedPageBreak/>
        <w:t>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C35D67C" w14:textId="77777777" w:rsidR="00BB28C8" w:rsidRPr="00FD0C36" w:rsidRDefault="00BB28C8" w:rsidP="001D11DF">
      <w:pPr>
        <w:widowControl w:val="0"/>
        <w:tabs>
          <w:tab w:val="left" w:pos="1276"/>
        </w:tabs>
        <w:jc w:val="both"/>
        <w:rPr>
          <w:rFonts w:ascii="GHEA Grapalat" w:hAnsi="GHEA Grapalat"/>
          <w:sz w:val="22"/>
          <w:szCs w:val="22"/>
        </w:rPr>
      </w:pPr>
    </w:p>
    <w:p w14:paraId="5872174E" w14:textId="77777777" w:rsidR="00BB28C8" w:rsidRPr="00FD0C36" w:rsidRDefault="00BB28C8" w:rsidP="001D11DF">
      <w:pPr>
        <w:widowControl w:val="0"/>
        <w:tabs>
          <w:tab w:val="left" w:pos="1276"/>
        </w:tabs>
        <w:jc w:val="center"/>
        <w:rPr>
          <w:rFonts w:ascii="GHEA Grapalat" w:hAnsi="GHEA Grapalat" w:cs="Sylfaen"/>
          <w:b/>
          <w:sz w:val="22"/>
          <w:szCs w:val="22"/>
        </w:rPr>
      </w:pPr>
      <w:r w:rsidRPr="00FD0C36">
        <w:rPr>
          <w:rFonts w:ascii="GHEA Grapalat" w:hAnsi="GHEA Grapalat"/>
          <w:b/>
          <w:sz w:val="22"/>
          <w:szCs w:val="22"/>
        </w:rPr>
        <w:t>8. ИНЫЕ УСЛОВИЯ</w:t>
      </w:r>
    </w:p>
    <w:p w14:paraId="2BF4F762" w14:textId="77777777" w:rsidR="00BB28C8" w:rsidRPr="00FD0C36" w:rsidRDefault="00BB28C8" w:rsidP="001D11DF">
      <w:pPr>
        <w:widowControl w:val="0"/>
        <w:tabs>
          <w:tab w:val="left" w:pos="1134"/>
        </w:tabs>
        <w:ind w:firstLine="567"/>
        <w:jc w:val="both"/>
        <w:rPr>
          <w:rFonts w:ascii="GHEA Grapalat" w:hAnsi="GHEA Grapalat" w:cs="Times Armenian"/>
          <w:sz w:val="22"/>
          <w:szCs w:val="22"/>
        </w:rPr>
      </w:pPr>
      <w:r w:rsidRPr="00FD0C36">
        <w:rPr>
          <w:rFonts w:ascii="GHEA Grapalat" w:hAnsi="GHEA Grapalat"/>
          <w:sz w:val="22"/>
          <w:szCs w:val="22"/>
        </w:rPr>
        <w:t>8.1.</w:t>
      </w:r>
      <w:r w:rsidRPr="00FD0C36">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6FC34197" w14:textId="77777777" w:rsidR="00BB28C8" w:rsidRPr="00FD0C36" w:rsidRDefault="00BB28C8" w:rsidP="001D11DF">
      <w:pPr>
        <w:widowControl w:val="0"/>
        <w:tabs>
          <w:tab w:val="left" w:pos="1134"/>
        </w:tabs>
        <w:ind w:firstLine="567"/>
        <w:jc w:val="both"/>
        <w:rPr>
          <w:rFonts w:ascii="GHEA Grapalat" w:hAnsi="GHEA Grapalat" w:cs="Times Armenian"/>
          <w:sz w:val="22"/>
          <w:szCs w:val="22"/>
        </w:rPr>
      </w:pPr>
      <w:r w:rsidRPr="00FD0C36">
        <w:rPr>
          <w:rFonts w:ascii="GHEA Grapalat" w:hAnsi="GHEA Grapalat"/>
          <w:sz w:val="22"/>
          <w:szCs w:val="22"/>
        </w:rPr>
        <w:t>8.2.</w:t>
      </w:r>
      <w:r w:rsidRPr="00FD0C36">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0B839A3" w14:textId="77777777"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8.3.</w:t>
      </w:r>
      <w:r w:rsidRPr="00FD0C36">
        <w:rPr>
          <w:rFonts w:ascii="GHEA Grapalat" w:hAnsi="GHEA Grapalat"/>
          <w:sz w:val="22"/>
          <w:szCs w:val="22"/>
        </w:rPr>
        <w:tab/>
        <w:t xml:space="preserve">В том случае, когда в установленном законом порядке в результате контроля </w:t>
      </w:r>
      <w:r w:rsidRPr="00FD0C36">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FD0C36">
        <w:rPr>
          <w:rFonts w:ascii="GHEA Grapalat" w:hAnsi="GHEA Grapalat"/>
          <w:spacing w:val="-4"/>
          <w:sz w:val="22"/>
          <w:szCs w:val="22"/>
        </w:rPr>
        <w:t xml:space="preserve"> расторгает договор</w:t>
      </w:r>
      <w:r w:rsidRPr="00FD0C36">
        <w:rPr>
          <w:rFonts w:ascii="GHEA Grapalat" w:hAnsi="GHEA Grapalat"/>
          <w:spacing w:val="-4"/>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687FEC1"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8.4.</w:t>
      </w:r>
      <w:r w:rsidRPr="00FD0C36">
        <w:rPr>
          <w:rFonts w:ascii="GHEA Grapalat" w:hAnsi="GHEA Grapalat"/>
          <w:sz w:val="22"/>
          <w:szCs w:val="22"/>
        </w:rPr>
        <w:tab/>
        <w:t>Споры в связи с договором подлежат рассмотрению в судах Республики</w:t>
      </w:r>
      <w:r w:rsidRPr="00FD0C36">
        <w:rPr>
          <w:rFonts w:ascii="Courier New" w:hAnsi="Courier New" w:cs="Courier New"/>
          <w:sz w:val="22"/>
          <w:szCs w:val="22"/>
          <w:lang w:val="en-US"/>
        </w:rPr>
        <w:t> </w:t>
      </w:r>
      <w:r w:rsidRPr="00FD0C36">
        <w:rPr>
          <w:rFonts w:ascii="GHEA Grapalat" w:hAnsi="GHEA Grapalat"/>
          <w:sz w:val="22"/>
          <w:szCs w:val="22"/>
        </w:rPr>
        <w:t>Армения.</w:t>
      </w:r>
    </w:p>
    <w:p w14:paraId="4A44F21A" w14:textId="77777777" w:rsidR="00BB28C8" w:rsidRPr="00FD0C36" w:rsidRDefault="00BB28C8" w:rsidP="001D11DF">
      <w:pPr>
        <w:widowControl w:val="0"/>
        <w:tabs>
          <w:tab w:val="left" w:pos="1134"/>
        </w:tabs>
        <w:ind w:firstLine="567"/>
        <w:jc w:val="both"/>
        <w:rPr>
          <w:rFonts w:ascii="GHEA Grapalat" w:hAnsi="GHEA Grapalat" w:cs="Times Armenian"/>
          <w:sz w:val="22"/>
          <w:szCs w:val="22"/>
        </w:rPr>
      </w:pPr>
      <w:r w:rsidRPr="00FD0C36">
        <w:rPr>
          <w:rFonts w:ascii="GHEA Grapalat" w:hAnsi="GHEA Grapalat"/>
          <w:sz w:val="22"/>
          <w:szCs w:val="22"/>
        </w:rPr>
        <w:t>8.5</w:t>
      </w:r>
      <w:r w:rsidRPr="00FD0C36">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208ADEE" w14:textId="77777777" w:rsidR="00BB28C8" w:rsidRPr="00FD0C36" w:rsidRDefault="00BB28C8"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2055F2D" w14:textId="77777777" w:rsidR="00BB28C8" w:rsidRPr="00FD0C36" w:rsidRDefault="00BB28C8"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321016A" w14:textId="77777777"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8.6.</w:t>
      </w:r>
      <w:r w:rsidRPr="00FD0C36">
        <w:rPr>
          <w:rFonts w:ascii="GHEA Grapalat" w:hAnsi="GHEA Grapalat"/>
          <w:sz w:val="22"/>
          <w:szCs w:val="22"/>
        </w:rPr>
        <w:tab/>
        <w:t>Если договор осуществляется посредством заключения договора субподряда:</w:t>
      </w:r>
    </w:p>
    <w:p w14:paraId="743FFE98" w14:textId="77777777"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Pr="00FD0C36">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56170B2C" w14:textId="77777777"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Pr="00FD0C36">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FD0C36">
        <w:rPr>
          <w:rStyle w:val="FootnoteReference"/>
          <w:rFonts w:ascii="GHEA Grapalat" w:hAnsi="GHEA Grapalat"/>
          <w:sz w:val="22"/>
          <w:szCs w:val="22"/>
        </w:rPr>
        <w:footnoteReference w:customMarkFollows="1" w:id="9"/>
        <w:t>32</w:t>
      </w:r>
      <w:r w:rsidRPr="00FD0C36">
        <w:rPr>
          <w:rFonts w:ascii="GHEA Grapalat" w:hAnsi="GHEA Grapalat"/>
          <w:sz w:val="22"/>
          <w:szCs w:val="22"/>
        </w:rPr>
        <w:t>.</w:t>
      </w:r>
    </w:p>
    <w:p w14:paraId="4D147DDC" w14:textId="77777777"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8.7.</w:t>
      </w:r>
      <w:r w:rsidRPr="00FD0C36">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FD0C36">
        <w:rPr>
          <w:rStyle w:val="FootnoteReference"/>
          <w:rFonts w:ascii="GHEA Grapalat" w:hAnsi="GHEA Grapalat"/>
          <w:sz w:val="22"/>
          <w:szCs w:val="22"/>
        </w:rPr>
        <w:footnoteReference w:customMarkFollows="1" w:id="10"/>
        <w:t>33</w:t>
      </w:r>
      <w:r w:rsidRPr="00FD0C36">
        <w:rPr>
          <w:rFonts w:ascii="GHEA Grapalat" w:hAnsi="GHEA Grapalat"/>
          <w:sz w:val="22"/>
          <w:szCs w:val="22"/>
        </w:rPr>
        <w:t>.</w:t>
      </w:r>
    </w:p>
    <w:p w14:paraId="262D49D3" w14:textId="77777777"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8.8.</w:t>
      </w:r>
      <w:r w:rsidRPr="00FD0C36">
        <w:rPr>
          <w:rFonts w:ascii="GHEA Grapalat" w:hAnsi="GHEA Grapalat"/>
          <w:sz w:val="22"/>
          <w:szCs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275E285" w14:textId="77777777" w:rsidR="00BB28C8" w:rsidRPr="00FD0C36" w:rsidRDefault="00BB28C8" w:rsidP="001D11DF">
      <w:pPr>
        <w:widowControl w:val="0"/>
        <w:tabs>
          <w:tab w:val="left" w:pos="1134"/>
        </w:tabs>
        <w:ind w:firstLine="567"/>
        <w:jc w:val="both"/>
        <w:rPr>
          <w:rFonts w:ascii="GHEA Grapalat" w:hAnsi="GHEA Grapalat" w:cs="Times Armenian"/>
          <w:sz w:val="22"/>
          <w:szCs w:val="22"/>
        </w:rPr>
      </w:pPr>
      <w:r w:rsidRPr="00FD0C36">
        <w:rPr>
          <w:rFonts w:ascii="GHEA Grapalat" w:hAnsi="GHEA Grapalat"/>
          <w:sz w:val="22"/>
          <w:szCs w:val="22"/>
        </w:rPr>
        <w:lastRenderedPageBreak/>
        <w:t>8.9.</w:t>
      </w:r>
      <w:r w:rsidRPr="00FD0C36">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6F7FCB00" w14:textId="77777777" w:rsidR="00BB28C8" w:rsidRPr="00FD0C36" w:rsidRDefault="00BB28C8" w:rsidP="001D11DF">
      <w:pPr>
        <w:widowControl w:val="0"/>
        <w:ind w:firstLine="567"/>
        <w:jc w:val="both"/>
        <w:rPr>
          <w:rFonts w:ascii="GHEA Grapalat" w:hAnsi="GHEA Grapalat"/>
          <w:sz w:val="22"/>
          <w:szCs w:val="22"/>
        </w:rPr>
      </w:pPr>
      <w:r w:rsidRPr="00FD0C36">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49BB22B" w14:textId="77777777" w:rsidR="00BB28C8" w:rsidRPr="00FD0C36" w:rsidRDefault="00BB28C8"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8.10.</w:t>
      </w:r>
      <w:r w:rsidRPr="00FD0C36">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340ED624" w14:textId="77777777" w:rsidR="004B4A95" w:rsidRPr="00FD0C36" w:rsidRDefault="00BB28C8" w:rsidP="001D11DF">
      <w:pPr>
        <w:widowControl w:val="0"/>
        <w:tabs>
          <w:tab w:val="left" w:pos="1276"/>
        </w:tabs>
        <w:ind w:firstLine="567"/>
        <w:jc w:val="both"/>
        <w:rPr>
          <w:rFonts w:ascii="GHEA Grapalat" w:hAnsi="GHEA Grapalat"/>
          <w:spacing w:val="-4"/>
          <w:sz w:val="22"/>
          <w:szCs w:val="22"/>
        </w:rPr>
      </w:pPr>
      <w:r w:rsidRPr="00FD0C36">
        <w:rPr>
          <w:rFonts w:ascii="GHEA Grapalat" w:hAnsi="GHEA Grapalat"/>
          <w:sz w:val="22"/>
          <w:szCs w:val="22"/>
        </w:rPr>
        <w:t>8.11.</w:t>
      </w:r>
      <w:r w:rsidRPr="00FD0C36">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FD0C36">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FD0C36">
        <w:rPr>
          <w:rFonts w:ascii="GHEA Grapalat" w:hAnsi="GHEA Grapalat"/>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FD0C36">
        <w:rPr>
          <w:rFonts w:ascii="GHEA Grapalat" w:hAnsi="GHEA Grapalat"/>
          <w:spacing w:val="-4"/>
          <w:sz w:val="22"/>
          <w:szCs w:val="22"/>
        </w:rPr>
        <w:t>Подрядчика</w:t>
      </w:r>
      <w:r w:rsidR="004B4A95" w:rsidRPr="00FD0C36">
        <w:rPr>
          <w:rFonts w:ascii="GHEA Grapalat" w:hAnsi="GHEA Grapalat"/>
          <w:spacing w:val="-4"/>
          <w:sz w:val="22"/>
          <w:szCs w:val="22"/>
        </w:rPr>
        <w:t>.</w:t>
      </w:r>
    </w:p>
    <w:p w14:paraId="3839F799"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8.12.</w:t>
      </w:r>
      <w:r w:rsidRPr="00FD0C36">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22DC7E3A"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8.13.</w:t>
      </w:r>
      <w:r w:rsidRPr="00FD0C36">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7FE34225"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8.14.</w:t>
      </w:r>
      <w:r w:rsidRPr="00FD0C36">
        <w:rPr>
          <w:rFonts w:ascii="GHEA Grapalat" w:hAnsi="GHEA Grapalat"/>
          <w:sz w:val="22"/>
          <w:szCs w:val="22"/>
        </w:rPr>
        <w:tab/>
        <w:t>К отношениям, связанным с настоящим договором, применяется право Республики Армения.</w:t>
      </w:r>
    </w:p>
    <w:p w14:paraId="4C6D85CB" w14:textId="77777777"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8.15.</w:t>
      </w:r>
      <w:r w:rsidRPr="00FD0C36">
        <w:rPr>
          <w:rFonts w:ascii="GHEA Grapalat" w:hAnsi="GHEA Grapalat"/>
          <w:sz w:val="22"/>
          <w:szCs w:val="22"/>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sidRPr="00FD0C36">
        <w:rPr>
          <w:rFonts w:ascii="GHEA Grapalat" w:hAnsi="GHEA Grapalat"/>
          <w:sz w:val="22"/>
          <w:szCs w:val="22"/>
        </w:rPr>
        <w:t>ые</w:t>
      </w:r>
      <w:r w:rsidRPr="00FD0C36">
        <w:rPr>
          <w:rFonts w:ascii="GHEA Grapalat" w:hAnsi="GHEA Grapalat"/>
          <w:sz w:val="22"/>
          <w:szCs w:val="22"/>
        </w:rPr>
        <w:t xml:space="preserve"> Подрядчиком в виде неустойки обеспечени</w:t>
      </w:r>
      <w:r w:rsidR="00F005EE" w:rsidRPr="00FD0C36">
        <w:rPr>
          <w:rFonts w:ascii="GHEA Grapalat" w:hAnsi="GHEA Grapalat"/>
          <w:sz w:val="22"/>
          <w:szCs w:val="22"/>
        </w:rPr>
        <w:t>я</w:t>
      </w:r>
      <w:r w:rsidRPr="00FD0C36">
        <w:rPr>
          <w:rFonts w:ascii="GHEA Grapalat" w:hAnsi="GHEA Grapalat"/>
          <w:sz w:val="22"/>
          <w:szCs w:val="22"/>
        </w:rPr>
        <w:t xml:space="preserve"> </w:t>
      </w:r>
      <w:r w:rsidR="00F005EE" w:rsidRPr="00FD0C36">
        <w:rPr>
          <w:rFonts w:ascii="GHEA Grapalat" w:hAnsi="GHEA Grapalat"/>
          <w:sz w:val="22"/>
          <w:szCs w:val="22"/>
        </w:rPr>
        <w:t xml:space="preserve">квалификации и </w:t>
      </w:r>
      <w:r w:rsidRPr="00FD0C36">
        <w:rPr>
          <w:rFonts w:ascii="GHEA Grapalat" w:hAnsi="GHEA Grapalat"/>
          <w:sz w:val="22"/>
          <w:szCs w:val="22"/>
        </w:rPr>
        <w:t>договора в размере предусмотренных финансовых средств заменя</w:t>
      </w:r>
      <w:r w:rsidR="00C3050C" w:rsidRPr="00FD0C36">
        <w:rPr>
          <w:rFonts w:ascii="GHEA Grapalat" w:hAnsi="GHEA Grapalat"/>
          <w:sz w:val="22"/>
          <w:szCs w:val="22"/>
        </w:rPr>
        <w:t>ю</w:t>
      </w:r>
      <w:r w:rsidRPr="00FD0C36">
        <w:rPr>
          <w:rFonts w:ascii="GHEA Grapalat" w:hAnsi="GHEA Grapalat"/>
          <w:sz w:val="22"/>
          <w:szCs w:val="22"/>
        </w:rPr>
        <w:t>тся банковской гарантией или наличными деньгами, с учетом требований абзаца "б" подпункта 1</w:t>
      </w:r>
      <w:r w:rsidR="00F005EE" w:rsidRPr="00FD0C36">
        <w:rPr>
          <w:rFonts w:ascii="GHEA Grapalat" w:hAnsi="GHEA Grapalat"/>
          <w:sz w:val="22"/>
          <w:szCs w:val="22"/>
        </w:rPr>
        <w:t>7</w:t>
      </w:r>
      <w:r w:rsidRPr="00FD0C36">
        <w:rPr>
          <w:rFonts w:ascii="GHEA Grapalat" w:hAnsi="GHEA Grapalat"/>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FD0C36">
        <w:rPr>
          <w:rFonts w:ascii="GHEA Grapalat" w:hAnsi="GHEA Grapalat"/>
          <w:sz w:val="22"/>
          <w:szCs w:val="22"/>
        </w:rPr>
        <w:t>й квалификации и</w:t>
      </w:r>
      <w:r w:rsidRPr="00FD0C36">
        <w:rPr>
          <w:rFonts w:ascii="GHEA Grapalat" w:hAnsi="GHEA Grapalat"/>
          <w:sz w:val="22"/>
          <w:szCs w:val="22"/>
        </w:rPr>
        <w:t xml:space="preserve"> договора представленн</w:t>
      </w:r>
      <w:r w:rsidR="00DD559B" w:rsidRPr="00FD0C36">
        <w:rPr>
          <w:rFonts w:ascii="GHEA Grapalat" w:hAnsi="GHEA Grapalat"/>
          <w:sz w:val="22"/>
          <w:szCs w:val="22"/>
        </w:rPr>
        <w:t>ых</w:t>
      </w:r>
      <w:r w:rsidRPr="00FD0C36">
        <w:rPr>
          <w:rFonts w:ascii="GHEA Grapalat" w:hAnsi="GHEA Grapalat"/>
          <w:sz w:val="22"/>
          <w:szCs w:val="22"/>
        </w:rPr>
        <w:t xml:space="preserve"> в виде неустойки, также представляет Заказчику нов</w:t>
      </w:r>
      <w:r w:rsidR="003937C5" w:rsidRPr="00FD0C36">
        <w:rPr>
          <w:rFonts w:ascii="GHEA Grapalat" w:hAnsi="GHEA Grapalat"/>
          <w:sz w:val="22"/>
          <w:szCs w:val="22"/>
        </w:rPr>
        <w:t>ые</w:t>
      </w:r>
      <w:r w:rsidRPr="00FD0C36">
        <w:rPr>
          <w:rFonts w:ascii="GHEA Grapalat" w:hAnsi="GHEA Grapalat"/>
          <w:sz w:val="22"/>
          <w:szCs w:val="22"/>
        </w:rPr>
        <w:t xml:space="preserve"> обеспечени</w:t>
      </w:r>
      <w:r w:rsidR="003937C5" w:rsidRPr="00FD0C36">
        <w:rPr>
          <w:rFonts w:ascii="GHEA Grapalat" w:hAnsi="GHEA Grapalat"/>
          <w:sz w:val="22"/>
          <w:szCs w:val="22"/>
        </w:rPr>
        <w:t xml:space="preserve">я </w:t>
      </w:r>
      <w:r w:rsidRPr="00FD0C36">
        <w:rPr>
          <w:rFonts w:ascii="GHEA Grapalat" w:hAnsi="GHEA Grapalat"/>
          <w:sz w:val="22"/>
          <w:szCs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FD0C36">
        <w:rPr>
          <w:rStyle w:val="FootnoteReference"/>
          <w:rFonts w:ascii="GHEA Grapalat" w:hAnsi="GHEA Grapalat"/>
          <w:sz w:val="22"/>
          <w:szCs w:val="22"/>
        </w:rPr>
        <w:footnoteReference w:customMarkFollows="1" w:id="11"/>
        <w:t>34</w:t>
      </w:r>
    </w:p>
    <w:p w14:paraId="20B29C6F" w14:textId="77777777" w:rsidR="00BB28C8" w:rsidRPr="00FD0C36" w:rsidRDefault="00BB28C8" w:rsidP="001D11DF">
      <w:pPr>
        <w:widowControl w:val="0"/>
        <w:tabs>
          <w:tab w:val="left" w:pos="1276"/>
        </w:tabs>
        <w:ind w:firstLine="567"/>
        <w:jc w:val="both"/>
        <w:rPr>
          <w:rFonts w:ascii="GHEA Grapalat" w:hAnsi="GHEA Grapalat"/>
          <w:sz w:val="22"/>
          <w:szCs w:val="22"/>
        </w:rPr>
      </w:pPr>
    </w:p>
    <w:p w14:paraId="7F280013" w14:textId="77777777" w:rsidR="00BB28C8" w:rsidRPr="00FD0C36" w:rsidRDefault="00BB28C8" w:rsidP="001D11DF">
      <w:pPr>
        <w:widowControl w:val="0"/>
        <w:jc w:val="center"/>
        <w:rPr>
          <w:rFonts w:ascii="GHEA Grapalat" w:hAnsi="GHEA Grapalat" w:cs="Sylfaen"/>
          <w:b/>
          <w:sz w:val="22"/>
          <w:szCs w:val="22"/>
        </w:rPr>
      </w:pPr>
      <w:r w:rsidRPr="00FD0C36">
        <w:rPr>
          <w:rFonts w:ascii="GHEA Grapalat" w:hAnsi="GHEA Grapalat"/>
          <w:b/>
          <w:sz w:val="22"/>
          <w:szCs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FD0C36" w14:paraId="2D398594" w14:textId="77777777" w:rsidTr="003D2146">
        <w:trPr>
          <w:jc w:val="center"/>
        </w:trPr>
        <w:tc>
          <w:tcPr>
            <w:tcW w:w="4536" w:type="dxa"/>
          </w:tcPr>
          <w:p w14:paraId="3766C1C2" w14:textId="77777777" w:rsidR="004E65AD" w:rsidRDefault="004E65AD" w:rsidP="001D11DF">
            <w:pPr>
              <w:widowControl w:val="0"/>
              <w:jc w:val="center"/>
              <w:rPr>
                <w:rFonts w:ascii="GHEA Grapalat" w:hAnsi="GHEA Grapalat"/>
                <w:b/>
                <w:sz w:val="22"/>
                <w:szCs w:val="22"/>
              </w:rPr>
            </w:pPr>
          </w:p>
          <w:p w14:paraId="0E639025" w14:textId="77777777" w:rsidR="004E65AD" w:rsidRDefault="004E65AD" w:rsidP="001D11DF">
            <w:pPr>
              <w:widowControl w:val="0"/>
              <w:jc w:val="center"/>
              <w:rPr>
                <w:rFonts w:ascii="GHEA Grapalat" w:hAnsi="GHEA Grapalat"/>
                <w:b/>
                <w:sz w:val="22"/>
                <w:szCs w:val="22"/>
              </w:rPr>
            </w:pPr>
          </w:p>
          <w:p w14:paraId="61E2B1AA" w14:textId="77777777" w:rsidR="004E65AD" w:rsidRDefault="004E65AD" w:rsidP="001D11DF">
            <w:pPr>
              <w:widowControl w:val="0"/>
              <w:jc w:val="center"/>
              <w:rPr>
                <w:rFonts w:ascii="GHEA Grapalat" w:hAnsi="GHEA Grapalat"/>
                <w:b/>
                <w:sz w:val="22"/>
                <w:szCs w:val="22"/>
              </w:rPr>
            </w:pPr>
          </w:p>
          <w:p w14:paraId="3C97CA1F" w14:textId="1C9D8421" w:rsidR="00BB28C8" w:rsidRPr="00FD0C36" w:rsidRDefault="00BB28C8" w:rsidP="001D11DF">
            <w:pPr>
              <w:widowControl w:val="0"/>
              <w:jc w:val="center"/>
              <w:rPr>
                <w:rFonts w:ascii="GHEA Grapalat" w:hAnsi="GHEA Grapalat" w:cs="Sylfaen"/>
                <w:b/>
                <w:bCs/>
                <w:sz w:val="22"/>
                <w:szCs w:val="22"/>
              </w:rPr>
            </w:pPr>
            <w:r w:rsidRPr="00FD0C36">
              <w:rPr>
                <w:rFonts w:ascii="GHEA Grapalat" w:hAnsi="GHEA Grapalat"/>
                <w:b/>
                <w:sz w:val="22"/>
                <w:szCs w:val="22"/>
              </w:rPr>
              <w:t>ЗАКАЗЧИК</w:t>
            </w:r>
          </w:p>
          <w:p w14:paraId="116A4F58" w14:textId="77777777" w:rsidR="004E65AD" w:rsidRDefault="004E65AD" w:rsidP="001D11DF">
            <w:pPr>
              <w:widowControl w:val="0"/>
              <w:jc w:val="center"/>
              <w:rPr>
                <w:rFonts w:ascii="GHEA Grapalat" w:hAnsi="GHEA Grapalat"/>
                <w:sz w:val="22"/>
                <w:szCs w:val="22"/>
                <w:lang w:val="en-US"/>
              </w:rPr>
            </w:pPr>
          </w:p>
          <w:p w14:paraId="67DC843C" w14:textId="77777777" w:rsidR="004E65AD" w:rsidRDefault="004E65AD" w:rsidP="001D11DF">
            <w:pPr>
              <w:widowControl w:val="0"/>
              <w:jc w:val="center"/>
              <w:rPr>
                <w:rFonts w:ascii="GHEA Grapalat" w:hAnsi="GHEA Grapalat"/>
                <w:sz w:val="22"/>
                <w:szCs w:val="22"/>
                <w:lang w:val="en-US"/>
              </w:rPr>
            </w:pPr>
          </w:p>
          <w:p w14:paraId="09A0CF55" w14:textId="77777777" w:rsidR="004E65AD" w:rsidRDefault="004E65AD" w:rsidP="001D11DF">
            <w:pPr>
              <w:widowControl w:val="0"/>
              <w:jc w:val="center"/>
              <w:rPr>
                <w:rFonts w:ascii="GHEA Grapalat" w:hAnsi="GHEA Grapalat"/>
                <w:sz w:val="22"/>
                <w:szCs w:val="22"/>
                <w:lang w:val="en-US"/>
              </w:rPr>
            </w:pPr>
          </w:p>
          <w:p w14:paraId="74DF56C7" w14:textId="77777777" w:rsidR="004E65AD" w:rsidRDefault="004E65AD" w:rsidP="001D11DF">
            <w:pPr>
              <w:widowControl w:val="0"/>
              <w:jc w:val="center"/>
              <w:rPr>
                <w:rFonts w:ascii="GHEA Grapalat" w:hAnsi="GHEA Grapalat"/>
                <w:sz w:val="22"/>
                <w:szCs w:val="22"/>
                <w:lang w:val="en-US"/>
              </w:rPr>
            </w:pPr>
          </w:p>
          <w:p w14:paraId="2251454D" w14:textId="77777777" w:rsidR="004E65AD" w:rsidRDefault="004E65AD" w:rsidP="001D11DF">
            <w:pPr>
              <w:widowControl w:val="0"/>
              <w:jc w:val="center"/>
              <w:rPr>
                <w:rFonts w:ascii="GHEA Grapalat" w:hAnsi="GHEA Grapalat"/>
                <w:sz w:val="22"/>
                <w:szCs w:val="22"/>
                <w:lang w:val="en-US"/>
              </w:rPr>
            </w:pPr>
          </w:p>
          <w:p w14:paraId="7E26C4FB" w14:textId="77777777" w:rsidR="004E65AD" w:rsidRDefault="004E65AD" w:rsidP="001D11DF">
            <w:pPr>
              <w:widowControl w:val="0"/>
              <w:jc w:val="center"/>
              <w:rPr>
                <w:rFonts w:ascii="GHEA Grapalat" w:hAnsi="GHEA Grapalat"/>
                <w:sz w:val="22"/>
                <w:szCs w:val="22"/>
                <w:lang w:val="en-US"/>
              </w:rPr>
            </w:pPr>
          </w:p>
          <w:p w14:paraId="6788EDC8" w14:textId="77777777" w:rsidR="004E65AD" w:rsidRDefault="004E65AD" w:rsidP="001D11DF">
            <w:pPr>
              <w:widowControl w:val="0"/>
              <w:jc w:val="center"/>
              <w:rPr>
                <w:rFonts w:ascii="GHEA Grapalat" w:hAnsi="GHEA Grapalat"/>
                <w:sz w:val="22"/>
                <w:szCs w:val="22"/>
                <w:lang w:val="en-US"/>
              </w:rPr>
            </w:pPr>
          </w:p>
          <w:p w14:paraId="0B074549" w14:textId="77777777" w:rsidR="004E65AD" w:rsidRDefault="004E65AD" w:rsidP="001D11DF">
            <w:pPr>
              <w:widowControl w:val="0"/>
              <w:jc w:val="center"/>
              <w:rPr>
                <w:rFonts w:ascii="GHEA Grapalat" w:hAnsi="GHEA Grapalat"/>
                <w:sz w:val="22"/>
                <w:szCs w:val="22"/>
                <w:lang w:val="en-US"/>
              </w:rPr>
            </w:pPr>
          </w:p>
          <w:p w14:paraId="754B5BB2" w14:textId="77777777" w:rsidR="004E65AD" w:rsidRDefault="004E65AD" w:rsidP="001D11DF">
            <w:pPr>
              <w:widowControl w:val="0"/>
              <w:jc w:val="center"/>
              <w:rPr>
                <w:rFonts w:ascii="GHEA Grapalat" w:hAnsi="GHEA Grapalat"/>
                <w:sz w:val="22"/>
                <w:szCs w:val="22"/>
                <w:lang w:val="en-US"/>
              </w:rPr>
            </w:pPr>
          </w:p>
          <w:p w14:paraId="7A28B499" w14:textId="77777777" w:rsidR="004E65AD" w:rsidRDefault="004E65AD" w:rsidP="001D11DF">
            <w:pPr>
              <w:widowControl w:val="0"/>
              <w:jc w:val="center"/>
              <w:rPr>
                <w:rFonts w:ascii="GHEA Grapalat" w:hAnsi="GHEA Grapalat"/>
                <w:sz w:val="22"/>
                <w:szCs w:val="22"/>
                <w:lang w:val="en-US"/>
              </w:rPr>
            </w:pPr>
          </w:p>
          <w:p w14:paraId="0EC98326" w14:textId="77777777" w:rsidR="004E65AD" w:rsidRDefault="004E65AD" w:rsidP="001D11DF">
            <w:pPr>
              <w:widowControl w:val="0"/>
              <w:jc w:val="center"/>
              <w:rPr>
                <w:rFonts w:ascii="GHEA Grapalat" w:hAnsi="GHEA Grapalat"/>
                <w:sz w:val="22"/>
                <w:szCs w:val="22"/>
                <w:lang w:val="en-US"/>
              </w:rPr>
            </w:pPr>
          </w:p>
          <w:p w14:paraId="494BD7FE" w14:textId="77777777" w:rsidR="004E65AD" w:rsidRDefault="004E65AD" w:rsidP="001D11DF">
            <w:pPr>
              <w:widowControl w:val="0"/>
              <w:jc w:val="center"/>
              <w:rPr>
                <w:rFonts w:ascii="GHEA Grapalat" w:hAnsi="GHEA Grapalat"/>
                <w:sz w:val="22"/>
                <w:szCs w:val="22"/>
                <w:lang w:val="en-US"/>
              </w:rPr>
            </w:pPr>
          </w:p>
          <w:p w14:paraId="00F73FAA" w14:textId="77777777" w:rsidR="004E65AD" w:rsidRDefault="004E65AD" w:rsidP="001D11DF">
            <w:pPr>
              <w:widowControl w:val="0"/>
              <w:jc w:val="center"/>
              <w:rPr>
                <w:rFonts w:ascii="GHEA Grapalat" w:hAnsi="GHEA Grapalat"/>
                <w:sz w:val="22"/>
                <w:szCs w:val="22"/>
                <w:lang w:val="en-US"/>
              </w:rPr>
            </w:pPr>
          </w:p>
          <w:p w14:paraId="6FE6983A" w14:textId="77777777" w:rsidR="004E65AD" w:rsidRDefault="004E65AD" w:rsidP="001D11DF">
            <w:pPr>
              <w:widowControl w:val="0"/>
              <w:jc w:val="center"/>
              <w:rPr>
                <w:rFonts w:ascii="GHEA Grapalat" w:hAnsi="GHEA Grapalat"/>
                <w:sz w:val="22"/>
                <w:szCs w:val="22"/>
                <w:lang w:val="en-US"/>
              </w:rPr>
            </w:pPr>
          </w:p>
          <w:p w14:paraId="28553464" w14:textId="77777777" w:rsidR="004E65AD" w:rsidRDefault="004E65AD" w:rsidP="001D11DF">
            <w:pPr>
              <w:widowControl w:val="0"/>
              <w:jc w:val="center"/>
              <w:rPr>
                <w:rFonts w:ascii="GHEA Grapalat" w:hAnsi="GHEA Grapalat"/>
                <w:sz w:val="22"/>
                <w:szCs w:val="22"/>
                <w:lang w:val="en-US"/>
              </w:rPr>
            </w:pPr>
          </w:p>
          <w:p w14:paraId="70164524" w14:textId="77777777" w:rsidR="004E65AD" w:rsidRDefault="004E65AD" w:rsidP="001D11DF">
            <w:pPr>
              <w:widowControl w:val="0"/>
              <w:jc w:val="center"/>
              <w:rPr>
                <w:rFonts w:ascii="GHEA Grapalat" w:hAnsi="GHEA Grapalat"/>
                <w:sz w:val="22"/>
                <w:szCs w:val="22"/>
                <w:lang w:val="en-US"/>
              </w:rPr>
            </w:pPr>
          </w:p>
          <w:p w14:paraId="17AA8B7E" w14:textId="77777777" w:rsidR="004E65AD" w:rsidRDefault="004E65AD" w:rsidP="001D11DF">
            <w:pPr>
              <w:widowControl w:val="0"/>
              <w:jc w:val="center"/>
              <w:rPr>
                <w:rFonts w:ascii="GHEA Grapalat" w:hAnsi="GHEA Grapalat"/>
                <w:sz w:val="22"/>
                <w:szCs w:val="22"/>
                <w:lang w:val="en-US"/>
              </w:rPr>
            </w:pPr>
          </w:p>
          <w:p w14:paraId="5CAE9952" w14:textId="77777777" w:rsidR="004E65AD" w:rsidRDefault="004E65AD" w:rsidP="001D11DF">
            <w:pPr>
              <w:widowControl w:val="0"/>
              <w:jc w:val="center"/>
              <w:rPr>
                <w:rFonts w:ascii="GHEA Grapalat" w:hAnsi="GHEA Grapalat"/>
                <w:sz w:val="22"/>
                <w:szCs w:val="22"/>
                <w:lang w:val="en-US"/>
              </w:rPr>
            </w:pPr>
          </w:p>
          <w:p w14:paraId="023EA1C2" w14:textId="77777777" w:rsidR="004E65AD" w:rsidRDefault="004E65AD" w:rsidP="001D11DF">
            <w:pPr>
              <w:widowControl w:val="0"/>
              <w:jc w:val="center"/>
              <w:rPr>
                <w:rFonts w:ascii="GHEA Grapalat" w:hAnsi="GHEA Grapalat"/>
                <w:sz w:val="22"/>
                <w:szCs w:val="22"/>
                <w:lang w:val="en-US"/>
              </w:rPr>
            </w:pPr>
          </w:p>
          <w:p w14:paraId="4BADFBED" w14:textId="77777777" w:rsidR="004E65AD" w:rsidRDefault="004E65AD" w:rsidP="001D11DF">
            <w:pPr>
              <w:widowControl w:val="0"/>
              <w:jc w:val="center"/>
              <w:rPr>
                <w:rFonts w:ascii="GHEA Grapalat" w:hAnsi="GHEA Grapalat"/>
                <w:sz w:val="22"/>
                <w:szCs w:val="22"/>
                <w:lang w:val="en-US"/>
              </w:rPr>
            </w:pPr>
          </w:p>
          <w:p w14:paraId="2631CC6C" w14:textId="37D0432E" w:rsidR="00BB28C8" w:rsidRPr="00FD0C36" w:rsidRDefault="00BB28C8" w:rsidP="001D11DF">
            <w:pPr>
              <w:widowControl w:val="0"/>
              <w:jc w:val="center"/>
              <w:rPr>
                <w:rFonts w:ascii="GHEA Grapalat" w:hAnsi="GHEA Grapalat"/>
                <w:sz w:val="22"/>
                <w:szCs w:val="22"/>
                <w:lang w:val="en-US"/>
              </w:rPr>
            </w:pPr>
            <w:r w:rsidRPr="00FD0C36">
              <w:rPr>
                <w:rFonts w:ascii="GHEA Grapalat" w:hAnsi="GHEA Grapalat"/>
                <w:sz w:val="22"/>
                <w:szCs w:val="22"/>
                <w:lang w:val="en-US"/>
              </w:rPr>
              <w:t>______________________</w:t>
            </w:r>
          </w:p>
          <w:p w14:paraId="5F7C17CF" w14:textId="40E9E245" w:rsidR="00BB28C8" w:rsidRPr="00FD0C36" w:rsidRDefault="00BB28C8" w:rsidP="001D11DF">
            <w:pPr>
              <w:widowControl w:val="0"/>
              <w:jc w:val="center"/>
              <w:rPr>
                <w:rFonts w:ascii="GHEA Grapalat" w:hAnsi="GHEA Grapalat"/>
                <w:sz w:val="22"/>
                <w:szCs w:val="22"/>
                <w:vertAlign w:val="superscript"/>
              </w:rPr>
            </w:pPr>
            <w:r w:rsidRPr="00FD0C36">
              <w:rPr>
                <w:rFonts w:ascii="GHEA Grapalat" w:hAnsi="GHEA Grapalat"/>
                <w:sz w:val="22"/>
                <w:szCs w:val="22"/>
                <w:vertAlign w:val="superscript"/>
              </w:rPr>
              <w:t>/подпись/</w:t>
            </w:r>
          </w:p>
          <w:p w14:paraId="36AA5277"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М. П.</w:t>
            </w:r>
          </w:p>
        </w:tc>
        <w:tc>
          <w:tcPr>
            <w:tcW w:w="760" w:type="dxa"/>
          </w:tcPr>
          <w:p w14:paraId="3F2A7925" w14:textId="77777777" w:rsidR="00BB28C8" w:rsidRPr="00FD0C36" w:rsidRDefault="00BB28C8" w:rsidP="001D11DF">
            <w:pPr>
              <w:widowControl w:val="0"/>
              <w:jc w:val="center"/>
              <w:rPr>
                <w:rFonts w:ascii="GHEA Grapalat" w:hAnsi="GHEA Grapalat"/>
                <w:sz w:val="22"/>
                <w:szCs w:val="22"/>
              </w:rPr>
            </w:pPr>
          </w:p>
        </w:tc>
        <w:tc>
          <w:tcPr>
            <w:tcW w:w="4343" w:type="dxa"/>
          </w:tcPr>
          <w:p w14:paraId="71AC80FD" w14:textId="77777777" w:rsidR="004E65AD" w:rsidRDefault="004E65AD" w:rsidP="001D11DF">
            <w:pPr>
              <w:widowControl w:val="0"/>
              <w:jc w:val="center"/>
              <w:rPr>
                <w:rFonts w:ascii="GHEA Grapalat" w:hAnsi="GHEA Grapalat"/>
                <w:b/>
                <w:sz w:val="22"/>
                <w:szCs w:val="22"/>
              </w:rPr>
            </w:pPr>
          </w:p>
          <w:p w14:paraId="2562361D" w14:textId="77777777" w:rsidR="004E65AD" w:rsidRDefault="004E65AD" w:rsidP="001D11DF">
            <w:pPr>
              <w:widowControl w:val="0"/>
              <w:jc w:val="center"/>
              <w:rPr>
                <w:rFonts w:ascii="GHEA Grapalat" w:hAnsi="GHEA Grapalat"/>
                <w:b/>
                <w:sz w:val="22"/>
                <w:szCs w:val="22"/>
              </w:rPr>
            </w:pPr>
          </w:p>
          <w:p w14:paraId="1FECA7A7" w14:textId="77777777" w:rsidR="004E65AD" w:rsidRDefault="004E65AD" w:rsidP="001D11DF">
            <w:pPr>
              <w:widowControl w:val="0"/>
              <w:jc w:val="center"/>
              <w:rPr>
                <w:rFonts w:ascii="GHEA Grapalat" w:hAnsi="GHEA Grapalat"/>
                <w:b/>
                <w:sz w:val="22"/>
                <w:szCs w:val="22"/>
              </w:rPr>
            </w:pPr>
          </w:p>
          <w:p w14:paraId="5B765915" w14:textId="43C2B6D3" w:rsidR="00BB28C8" w:rsidRPr="00FD0C36" w:rsidRDefault="00BB28C8" w:rsidP="001D11DF">
            <w:pPr>
              <w:widowControl w:val="0"/>
              <w:jc w:val="center"/>
              <w:rPr>
                <w:rFonts w:ascii="GHEA Grapalat" w:hAnsi="GHEA Grapalat" w:cs="Sylfaen"/>
                <w:b/>
                <w:bCs/>
                <w:sz w:val="22"/>
                <w:szCs w:val="22"/>
              </w:rPr>
            </w:pPr>
            <w:r w:rsidRPr="00FD0C36">
              <w:rPr>
                <w:rFonts w:ascii="GHEA Grapalat" w:hAnsi="GHEA Grapalat"/>
                <w:b/>
                <w:sz w:val="22"/>
                <w:szCs w:val="22"/>
              </w:rPr>
              <w:t>ПОДРЯДЧИК</w:t>
            </w:r>
          </w:p>
          <w:p w14:paraId="5EE2EE66" w14:textId="77777777" w:rsidR="004E65AD" w:rsidRDefault="004E65AD" w:rsidP="001D11DF">
            <w:pPr>
              <w:widowControl w:val="0"/>
              <w:jc w:val="center"/>
              <w:rPr>
                <w:rFonts w:ascii="GHEA Grapalat" w:hAnsi="GHEA Grapalat"/>
                <w:sz w:val="22"/>
                <w:szCs w:val="22"/>
                <w:lang w:val="en-US"/>
              </w:rPr>
            </w:pPr>
          </w:p>
          <w:p w14:paraId="3D30FC8C" w14:textId="77777777" w:rsidR="004E65AD" w:rsidRDefault="004E65AD" w:rsidP="001D11DF">
            <w:pPr>
              <w:widowControl w:val="0"/>
              <w:jc w:val="center"/>
              <w:rPr>
                <w:rFonts w:ascii="GHEA Grapalat" w:hAnsi="GHEA Grapalat"/>
                <w:sz w:val="22"/>
                <w:szCs w:val="22"/>
                <w:lang w:val="en-US"/>
              </w:rPr>
            </w:pPr>
          </w:p>
          <w:p w14:paraId="31E20D70" w14:textId="77777777" w:rsidR="004E65AD" w:rsidRDefault="004E65AD" w:rsidP="001D11DF">
            <w:pPr>
              <w:widowControl w:val="0"/>
              <w:jc w:val="center"/>
              <w:rPr>
                <w:rFonts w:ascii="GHEA Grapalat" w:hAnsi="GHEA Grapalat"/>
                <w:sz w:val="22"/>
                <w:szCs w:val="22"/>
                <w:lang w:val="en-US"/>
              </w:rPr>
            </w:pPr>
          </w:p>
          <w:p w14:paraId="1B06473A" w14:textId="77777777" w:rsidR="004E65AD" w:rsidRDefault="004E65AD" w:rsidP="001D11DF">
            <w:pPr>
              <w:widowControl w:val="0"/>
              <w:jc w:val="center"/>
              <w:rPr>
                <w:rFonts w:ascii="GHEA Grapalat" w:hAnsi="GHEA Grapalat"/>
                <w:sz w:val="22"/>
                <w:szCs w:val="22"/>
                <w:lang w:val="en-US"/>
              </w:rPr>
            </w:pPr>
          </w:p>
          <w:p w14:paraId="753F9B30" w14:textId="77777777" w:rsidR="004E65AD" w:rsidRDefault="004E65AD" w:rsidP="001D11DF">
            <w:pPr>
              <w:widowControl w:val="0"/>
              <w:jc w:val="center"/>
              <w:rPr>
                <w:rFonts w:ascii="GHEA Grapalat" w:hAnsi="GHEA Grapalat"/>
                <w:sz w:val="22"/>
                <w:szCs w:val="22"/>
                <w:lang w:val="en-US"/>
              </w:rPr>
            </w:pPr>
          </w:p>
          <w:p w14:paraId="18FE9277" w14:textId="77777777" w:rsidR="004E65AD" w:rsidRDefault="004E65AD" w:rsidP="001D11DF">
            <w:pPr>
              <w:widowControl w:val="0"/>
              <w:jc w:val="center"/>
              <w:rPr>
                <w:rFonts w:ascii="GHEA Grapalat" w:hAnsi="GHEA Grapalat"/>
                <w:sz w:val="22"/>
                <w:szCs w:val="22"/>
                <w:lang w:val="en-US"/>
              </w:rPr>
            </w:pPr>
          </w:p>
          <w:p w14:paraId="7E420E1A" w14:textId="77777777" w:rsidR="004E65AD" w:rsidRDefault="004E65AD" w:rsidP="001D11DF">
            <w:pPr>
              <w:widowControl w:val="0"/>
              <w:jc w:val="center"/>
              <w:rPr>
                <w:rFonts w:ascii="GHEA Grapalat" w:hAnsi="GHEA Grapalat"/>
                <w:sz w:val="22"/>
                <w:szCs w:val="22"/>
                <w:lang w:val="en-US"/>
              </w:rPr>
            </w:pPr>
          </w:p>
          <w:p w14:paraId="4A0CA5F7" w14:textId="77777777" w:rsidR="004E65AD" w:rsidRDefault="004E65AD" w:rsidP="001D11DF">
            <w:pPr>
              <w:widowControl w:val="0"/>
              <w:jc w:val="center"/>
              <w:rPr>
                <w:rFonts w:ascii="GHEA Grapalat" w:hAnsi="GHEA Grapalat"/>
                <w:sz w:val="22"/>
                <w:szCs w:val="22"/>
                <w:lang w:val="en-US"/>
              </w:rPr>
            </w:pPr>
          </w:p>
          <w:p w14:paraId="793F5806" w14:textId="77777777" w:rsidR="004E65AD" w:rsidRDefault="004E65AD" w:rsidP="001D11DF">
            <w:pPr>
              <w:widowControl w:val="0"/>
              <w:jc w:val="center"/>
              <w:rPr>
                <w:rFonts w:ascii="GHEA Grapalat" w:hAnsi="GHEA Grapalat"/>
                <w:sz w:val="22"/>
                <w:szCs w:val="22"/>
                <w:lang w:val="en-US"/>
              </w:rPr>
            </w:pPr>
          </w:p>
          <w:p w14:paraId="1EC0BEC3" w14:textId="77777777" w:rsidR="004E65AD" w:rsidRDefault="004E65AD" w:rsidP="001D11DF">
            <w:pPr>
              <w:widowControl w:val="0"/>
              <w:jc w:val="center"/>
              <w:rPr>
                <w:rFonts w:ascii="GHEA Grapalat" w:hAnsi="GHEA Grapalat"/>
                <w:sz w:val="22"/>
                <w:szCs w:val="22"/>
                <w:lang w:val="en-US"/>
              </w:rPr>
            </w:pPr>
          </w:p>
          <w:p w14:paraId="66D9F4E1" w14:textId="77777777" w:rsidR="004E65AD" w:rsidRDefault="004E65AD" w:rsidP="001D11DF">
            <w:pPr>
              <w:widowControl w:val="0"/>
              <w:jc w:val="center"/>
              <w:rPr>
                <w:rFonts w:ascii="GHEA Grapalat" w:hAnsi="GHEA Grapalat"/>
                <w:sz w:val="22"/>
                <w:szCs w:val="22"/>
                <w:lang w:val="en-US"/>
              </w:rPr>
            </w:pPr>
          </w:p>
          <w:p w14:paraId="1DBAFF34" w14:textId="77777777" w:rsidR="004E65AD" w:rsidRDefault="004E65AD" w:rsidP="001D11DF">
            <w:pPr>
              <w:widowControl w:val="0"/>
              <w:jc w:val="center"/>
              <w:rPr>
                <w:rFonts w:ascii="GHEA Grapalat" w:hAnsi="GHEA Grapalat"/>
                <w:sz w:val="22"/>
                <w:szCs w:val="22"/>
                <w:lang w:val="en-US"/>
              </w:rPr>
            </w:pPr>
          </w:p>
          <w:p w14:paraId="25866B9B" w14:textId="77777777" w:rsidR="004E65AD" w:rsidRDefault="004E65AD" w:rsidP="001D11DF">
            <w:pPr>
              <w:widowControl w:val="0"/>
              <w:jc w:val="center"/>
              <w:rPr>
                <w:rFonts w:ascii="GHEA Grapalat" w:hAnsi="GHEA Grapalat"/>
                <w:sz w:val="22"/>
                <w:szCs w:val="22"/>
                <w:lang w:val="en-US"/>
              </w:rPr>
            </w:pPr>
          </w:p>
          <w:p w14:paraId="552B69F9" w14:textId="77777777" w:rsidR="004E65AD" w:rsidRDefault="004E65AD" w:rsidP="001D11DF">
            <w:pPr>
              <w:widowControl w:val="0"/>
              <w:jc w:val="center"/>
              <w:rPr>
                <w:rFonts w:ascii="GHEA Grapalat" w:hAnsi="GHEA Grapalat"/>
                <w:sz w:val="22"/>
                <w:szCs w:val="22"/>
                <w:lang w:val="en-US"/>
              </w:rPr>
            </w:pPr>
          </w:p>
          <w:p w14:paraId="355DD7C9" w14:textId="77777777" w:rsidR="004E65AD" w:rsidRDefault="004E65AD" w:rsidP="001D11DF">
            <w:pPr>
              <w:widowControl w:val="0"/>
              <w:jc w:val="center"/>
              <w:rPr>
                <w:rFonts w:ascii="GHEA Grapalat" w:hAnsi="GHEA Grapalat"/>
                <w:sz w:val="22"/>
                <w:szCs w:val="22"/>
                <w:lang w:val="en-US"/>
              </w:rPr>
            </w:pPr>
          </w:p>
          <w:p w14:paraId="705383FD" w14:textId="77777777" w:rsidR="004E65AD" w:rsidRDefault="004E65AD" w:rsidP="001D11DF">
            <w:pPr>
              <w:widowControl w:val="0"/>
              <w:jc w:val="center"/>
              <w:rPr>
                <w:rFonts w:ascii="GHEA Grapalat" w:hAnsi="GHEA Grapalat"/>
                <w:sz w:val="22"/>
                <w:szCs w:val="22"/>
                <w:lang w:val="en-US"/>
              </w:rPr>
            </w:pPr>
          </w:p>
          <w:p w14:paraId="222A808F" w14:textId="77777777" w:rsidR="004E65AD" w:rsidRDefault="004E65AD" w:rsidP="001D11DF">
            <w:pPr>
              <w:widowControl w:val="0"/>
              <w:jc w:val="center"/>
              <w:rPr>
                <w:rFonts w:ascii="GHEA Grapalat" w:hAnsi="GHEA Grapalat"/>
                <w:sz w:val="22"/>
                <w:szCs w:val="22"/>
                <w:lang w:val="en-US"/>
              </w:rPr>
            </w:pPr>
          </w:p>
          <w:p w14:paraId="3EA31D9A" w14:textId="77777777" w:rsidR="004E65AD" w:rsidRDefault="004E65AD" w:rsidP="001D11DF">
            <w:pPr>
              <w:widowControl w:val="0"/>
              <w:jc w:val="center"/>
              <w:rPr>
                <w:rFonts w:ascii="GHEA Grapalat" w:hAnsi="GHEA Grapalat"/>
                <w:sz w:val="22"/>
                <w:szCs w:val="22"/>
                <w:lang w:val="en-US"/>
              </w:rPr>
            </w:pPr>
          </w:p>
          <w:p w14:paraId="0920375C" w14:textId="77777777" w:rsidR="004E65AD" w:rsidRDefault="004E65AD" w:rsidP="001D11DF">
            <w:pPr>
              <w:widowControl w:val="0"/>
              <w:jc w:val="center"/>
              <w:rPr>
                <w:rFonts w:ascii="GHEA Grapalat" w:hAnsi="GHEA Grapalat"/>
                <w:sz w:val="22"/>
                <w:szCs w:val="22"/>
                <w:lang w:val="en-US"/>
              </w:rPr>
            </w:pPr>
          </w:p>
          <w:p w14:paraId="5F2D97F0" w14:textId="77777777" w:rsidR="004E65AD" w:rsidRDefault="004E65AD" w:rsidP="001D11DF">
            <w:pPr>
              <w:widowControl w:val="0"/>
              <w:jc w:val="center"/>
              <w:rPr>
                <w:rFonts w:ascii="GHEA Grapalat" w:hAnsi="GHEA Grapalat"/>
                <w:sz w:val="22"/>
                <w:szCs w:val="22"/>
                <w:lang w:val="en-US"/>
              </w:rPr>
            </w:pPr>
          </w:p>
          <w:p w14:paraId="66444FE5" w14:textId="7BDBA799" w:rsidR="00BB28C8" w:rsidRPr="00FD0C36" w:rsidRDefault="00BB28C8" w:rsidP="004E65AD">
            <w:pPr>
              <w:widowControl w:val="0"/>
              <w:rPr>
                <w:rFonts w:ascii="GHEA Grapalat" w:hAnsi="GHEA Grapalat"/>
                <w:sz w:val="22"/>
                <w:szCs w:val="22"/>
                <w:lang w:val="en-US"/>
              </w:rPr>
            </w:pPr>
            <w:r w:rsidRPr="00FD0C36">
              <w:rPr>
                <w:rFonts w:ascii="GHEA Grapalat" w:hAnsi="GHEA Grapalat"/>
                <w:sz w:val="22"/>
                <w:szCs w:val="22"/>
                <w:lang w:val="en-US"/>
              </w:rPr>
              <w:t>___________________</w:t>
            </w:r>
          </w:p>
          <w:p w14:paraId="65B9F927" w14:textId="77777777" w:rsidR="00BB28C8" w:rsidRPr="00FD0C36" w:rsidRDefault="00BB28C8" w:rsidP="001D11DF">
            <w:pPr>
              <w:widowControl w:val="0"/>
              <w:jc w:val="center"/>
              <w:rPr>
                <w:rFonts w:ascii="GHEA Grapalat" w:hAnsi="GHEA Grapalat"/>
                <w:sz w:val="22"/>
                <w:szCs w:val="22"/>
                <w:vertAlign w:val="superscript"/>
              </w:rPr>
            </w:pPr>
            <w:r w:rsidRPr="00FD0C36">
              <w:rPr>
                <w:rFonts w:ascii="GHEA Grapalat" w:hAnsi="GHEA Grapalat"/>
                <w:sz w:val="22"/>
                <w:szCs w:val="22"/>
                <w:vertAlign w:val="superscript"/>
              </w:rPr>
              <w:t>/подпись/</w:t>
            </w:r>
          </w:p>
          <w:p w14:paraId="2A983BC4"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М. П.</w:t>
            </w:r>
          </w:p>
        </w:tc>
      </w:tr>
    </w:tbl>
    <w:p w14:paraId="12C63B29" w14:textId="77777777" w:rsidR="00BB28C8" w:rsidRPr="00FD0C36" w:rsidRDefault="00BB28C8" w:rsidP="001D11DF">
      <w:pPr>
        <w:widowControl w:val="0"/>
        <w:tabs>
          <w:tab w:val="left" w:pos="1276"/>
        </w:tabs>
        <w:ind w:firstLine="567"/>
        <w:jc w:val="both"/>
        <w:rPr>
          <w:rFonts w:ascii="GHEA Grapalat" w:hAnsi="GHEA Grapalat"/>
          <w:i/>
          <w:sz w:val="22"/>
          <w:szCs w:val="22"/>
          <w:lang w:val="en-US"/>
        </w:rPr>
      </w:pPr>
    </w:p>
    <w:p w14:paraId="59D856CE" w14:textId="77777777" w:rsidR="00BB28C8" w:rsidRPr="00FD0C36" w:rsidRDefault="00BB28C8" w:rsidP="001D11DF">
      <w:pPr>
        <w:widowControl w:val="0"/>
        <w:tabs>
          <w:tab w:val="left" w:pos="1276"/>
        </w:tabs>
        <w:ind w:firstLine="567"/>
        <w:jc w:val="both"/>
        <w:rPr>
          <w:rFonts w:ascii="GHEA Grapalat" w:hAnsi="GHEA Grapalat"/>
          <w:sz w:val="22"/>
          <w:szCs w:val="22"/>
          <w:u w:val="single"/>
        </w:rPr>
      </w:pPr>
      <w:r w:rsidRPr="00FD0C36">
        <w:rPr>
          <w:rFonts w:ascii="GHEA Grapalat" w:hAnsi="GHEA Grapalat"/>
          <w:i/>
          <w:sz w:val="22"/>
          <w:szCs w:val="22"/>
        </w:rPr>
        <w:t>В случае необходимости в проект договора могут быть включены не противоречащие законодательству Республики Армения положения.</w:t>
      </w:r>
    </w:p>
    <w:p w14:paraId="64DFEEF0" w14:textId="5326E499" w:rsidR="00BB28C8" w:rsidRPr="004E65AD" w:rsidRDefault="00BB28C8" w:rsidP="004E65AD">
      <w:pPr>
        <w:widowControl w:val="0"/>
        <w:rPr>
          <w:rFonts w:ascii="GHEA Grapalat" w:hAnsi="GHEA Grapalat"/>
          <w:i/>
          <w:sz w:val="22"/>
          <w:szCs w:val="22"/>
        </w:rPr>
      </w:pPr>
      <w:r w:rsidRPr="00FD0C36">
        <w:rPr>
          <w:rFonts w:ascii="GHEA Grapalat" w:hAnsi="GHEA Grapalat"/>
          <w:i/>
          <w:sz w:val="22"/>
          <w:szCs w:val="22"/>
        </w:rPr>
        <w:t>Приложение № 1</w:t>
      </w:r>
    </w:p>
    <w:p w14:paraId="727AB46C" w14:textId="77777777" w:rsidR="004E65AD" w:rsidRDefault="004E65AD" w:rsidP="001D11DF">
      <w:pPr>
        <w:widowControl w:val="0"/>
        <w:ind w:firstLine="567"/>
        <w:jc w:val="right"/>
        <w:rPr>
          <w:rFonts w:ascii="GHEA Grapalat" w:hAnsi="GHEA Grapalat"/>
          <w:sz w:val="22"/>
          <w:szCs w:val="22"/>
        </w:rPr>
      </w:pPr>
    </w:p>
    <w:p w14:paraId="0CED5875" w14:textId="77777777" w:rsidR="004E65AD" w:rsidRDefault="004E65AD" w:rsidP="001D11DF">
      <w:pPr>
        <w:widowControl w:val="0"/>
        <w:ind w:firstLine="567"/>
        <w:jc w:val="right"/>
        <w:rPr>
          <w:rFonts w:ascii="GHEA Grapalat" w:hAnsi="GHEA Grapalat"/>
          <w:sz w:val="22"/>
          <w:szCs w:val="22"/>
        </w:rPr>
      </w:pPr>
    </w:p>
    <w:p w14:paraId="7BEE4295" w14:textId="77777777" w:rsidR="004E65AD" w:rsidRDefault="004E65AD" w:rsidP="001D11DF">
      <w:pPr>
        <w:widowControl w:val="0"/>
        <w:ind w:firstLine="567"/>
        <w:jc w:val="right"/>
        <w:rPr>
          <w:rFonts w:ascii="GHEA Grapalat" w:hAnsi="GHEA Grapalat"/>
          <w:sz w:val="22"/>
          <w:szCs w:val="22"/>
        </w:rPr>
      </w:pPr>
    </w:p>
    <w:p w14:paraId="281905DE" w14:textId="77777777" w:rsidR="004E65AD" w:rsidRDefault="004E65AD" w:rsidP="001D11DF">
      <w:pPr>
        <w:widowControl w:val="0"/>
        <w:ind w:firstLine="567"/>
        <w:jc w:val="right"/>
        <w:rPr>
          <w:rFonts w:ascii="GHEA Grapalat" w:hAnsi="GHEA Grapalat"/>
          <w:sz w:val="22"/>
          <w:szCs w:val="22"/>
        </w:rPr>
      </w:pPr>
    </w:p>
    <w:p w14:paraId="7EC20D15" w14:textId="77777777" w:rsidR="004E65AD" w:rsidRDefault="004E65AD" w:rsidP="001D11DF">
      <w:pPr>
        <w:widowControl w:val="0"/>
        <w:ind w:firstLine="567"/>
        <w:jc w:val="right"/>
        <w:rPr>
          <w:rFonts w:ascii="GHEA Grapalat" w:hAnsi="GHEA Grapalat"/>
          <w:sz w:val="22"/>
          <w:szCs w:val="22"/>
        </w:rPr>
      </w:pPr>
    </w:p>
    <w:p w14:paraId="549F8A8E" w14:textId="77777777" w:rsidR="004E65AD" w:rsidRDefault="004E65AD" w:rsidP="001D11DF">
      <w:pPr>
        <w:widowControl w:val="0"/>
        <w:ind w:firstLine="567"/>
        <w:jc w:val="right"/>
        <w:rPr>
          <w:rFonts w:ascii="GHEA Grapalat" w:hAnsi="GHEA Grapalat"/>
          <w:sz w:val="22"/>
          <w:szCs w:val="22"/>
        </w:rPr>
      </w:pPr>
    </w:p>
    <w:p w14:paraId="362FCE0C" w14:textId="77777777" w:rsidR="004E65AD" w:rsidRDefault="004E65AD" w:rsidP="001D11DF">
      <w:pPr>
        <w:widowControl w:val="0"/>
        <w:ind w:firstLine="567"/>
        <w:jc w:val="right"/>
        <w:rPr>
          <w:rFonts w:ascii="GHEA Grapalat" w:hAnsi="GHEA Grapalat"/>
          <w:sz w:val="22"/>
          <w:szCs w:val="22"/>
        </w:rPr>
      </w:pPr>
    </w:p>
    <w:p w14:paraId="25337BFE" w14:textId="77777777" w:rsidR="004E65AD" w:rsidRDefault="004E65AD" w:rsidP="001D11DF">
      <w:pPr>
        <w:widowControl w:val="0"/>
        <w:ind w:firstLine="567"/>
        <w:jc w:val="right"/>
        <w:rPr>
          <w:rFonts w:ascii="GHEA Grapalat" w:hAnsi="GHEA Grapalat"/>
          <w:sz w:val="22"/>
          <w:szCs w:val="22"/>
        </w:rPr>
      </w:pPr>
    </w:p>
    <w:p w14:paraId="068F8A55" w14:textId="77777777" w:rsidR="004E65AD" w:rsidRDefault="004E65AD" w:rsidP="001D11DF">
      <w:pPr>
        <w:widowControl w:val="0"/>
        <w:ind w:firstLine="567"/>
        <w:jc w:val="right"/>
        <w:rPr>
          <w:rFonts w:ascii="GHEA Grapalat" w:hAnsi="GHEA Grapalat"/>
          <w:sz w:val="22"/>
          <w:szCs w:val="22"/>
        </w:rPr>
      </w:pPr>
    </w:p>
    <w:p w14:paraId="50DAEFBA" w14:textId="77777777" w:rsidR="004E65AD" w:rsidRDefault="004E65AD" w:rsidP="001D11DF">
      <w:pPr>
        <w:widowControl w:val="0"/>
        <w:ind w:firstLine="567"/>
        <w:jc w:val="right"/>
        <w:rPr>
          <w:rFonts w:ascii="GHEA Grapalat" w:hAnsi="GHEA Grapalat"/>
          <w:sz w:val="22"/>
          <w:szCs w:val="22"/>
        </w:rPr>
      </w:pPr>
    </w:p>
    <w:p w14:paraId="76BE86E5" w14:textId="77777777" w:rsidR="004E65AD" w:rsidRDefault="004E65AD" w:rsidP="001D11DF">
      <w:pPr>
        <w:widowControl w:val="0"/>
        <w:ind w:firstLine="567"/>
        <w:jc w:val="right"/>
        <w:rPr>
          <w:rFonts w:ascii="GHEA Grapalat" w:hAnsi="GHEA Grapalat"/>
          <w:sz w:val="22"/>
          <w:szCs w:val="22"/>
        </w:rPr>
      </w:pPr>
    </w:p>
    <w:p w14:paraId="5FC09879" w14:textId="77777777" w:rsidR="004E65AD" w:rsidRDefault="004E65AD" w:rsidP="001D11DF">
      <w:pPr>
        <w:widowControl w:val="0"/>
        <w:ind w:firstLine="567"/>
        <w:jc w:val="right"/>
        <w:rPr>
          <w:rFonts w:ascii="GHEA Grapalat" w:hAnsi="GHEA Grapalat"/>
          <w:sz w:val="22"/>
          <w:szCs w:val="22"/>
        </w:rPr>
      </w:pPr>
    </w:p>
    <w:p w14:paraId="554908D7" w14:textId="77777777" w:rsidR="004E65AD" w:rsidRDefault="004E65AD" w:rsidP="001D11DF">
      <w:pPr>
        <w:widowControl w:val="0"/>
        <w:ind w:firstLine="567"/>
        <w:jc w:val="right"/>
        <w:rPr>
          <w:rFonts w:ascii="GHEA Grapalat" w:hAnsi="GHEA Grapalat"/>
          <w:sz w:val="22"/>
          <w:szCs w:val="22"/>
        </w:rPr>
      </w:pPr>
    </w:p>
    <w:p w14:paraId="06833180" w14:textId="77777777" w:rsidR="004E65AD" w:rsidRDefault="004E65AD" w:rsidP="001D11DF">
      <w:pPr>
        <w:widowControl w:val="0"/>
        <w:ind w:firstLine="567"/>
        <w:jc w:val="right"/>
        <w:rPr>
          <w:rFonts w:ascii="GHEA Grapalat" w:hAnsi="GHEA Grapalat"/>
          <w:sz w:val="22"/>
          <w:szCs w:val="22"/>
        </w:rPr>
      </w:pPr>
    </w:p>
    <w:p w14:paraId="3935F4AA" w14:textId="77777777" w:rsidR="004E65AD" w:rsidRDefault="004E65AD" w:rsidP="001D11DF">
      <w:pPr>
        <w:widowControl w:val="0"/>
        <w:ind w:firstLine="567"/>
        <w:jc w:val="right"/>
        <w:rPr>
          <w:rFonts w:ascii="GHEA Grapalat" w:hAnsi="GHEA Grapalat"/>
          <w:sz w:val="22"/>
          <w:szCs w:val="22"/>
        </w:rPr>
      </w:pPr>
    </w:p>
    <w:p w14:paraId="73E585A2" w14:textId="77777777" w:rsidR="004E65AD" w:rsidRDefault="004E65AD" w:rsidP="001D11DF">
      <w:pPr>
        <w:widowControl w:val="0"/>
        <w:ind w:firstLine="567"/>
        <w:jc w:val="right"/>
        <w:rPr>
          <w:rFonts w:ascii="GHEA Grapalat" w:hAnsi="GHEA Grapalat"/>
          <w:sz w:val="22"/>
          <w:szCs w:val="22"/>
        </w:rPr>
      </w:pPr>
    </w:p>
    <w:p w14:paraId="2A5407D2" w14:textId="77777777" w:rsidR="004E65AD" w:rsidRDefault="004E65AD" w:rsidP="001D11DF">
      <w:pPr>
        <w:widowControl w:val="0"/>
        <w:ind w:firstLine="567"/>
        <w:jc w:val="right"/>
        <w:rPr>
          <w:rFonts w:ascii="GHEA Grapalat" w:hAnsi="GHEA Grapalat"/>
          <w:sz w:val="22"/>
          <w:szCs w:val="22"/>
        </w:rPr>
      </w:pPr>
    </w:p>
    <w:p w14:paraId="0BDDF3C7" w14:textId="77777777" w:rsidR="004E65AD" w:rsidRDefault="004E65AD" w:rsidP="001D11DF">
      <w:pPr>
        <w:widowControl w:val="0"/>
        <w:ind w:firstLine="567"/>
        <w:jc w:val="right"/>
        <w:rPr>
          <w:rFonts w:ascii="GHEA Grapalat" w:hAnsi="GHEA Grapalat"/>
          <w:sz w:val="22"/>
          <w:szCs w:val="22"/>
        </w:rPr>
      </w:pPr>
    </w:p>
    <w:p w14:paraId="436FF9F7" w14:textId="77777777" w:rsidR="004E65AD" w:rsidRDefault="004E65AD" w:rsidP="001D11DF">
      <w:pPr>
        <w:widowControl w:val="0"/>
        <w:ind w:firstLine="567"/>
        <w:jc w:val="right"/>
        <w:rPr>
          <w:rFonts w:ascii="GHEA Grapalat" w:hAnsi="GHEA Grapalat"/>
          <w:sz w:val="22"/>
          <w:szCs w:val="22"/>
        </w:rPr>
      </w:pPr>
    </w:p>
    <w:p w14:paraId="455AD8E7" w14:textId="77777777" w:rsidR="004E65AD" w:rsidRDefault="004E65AD" w:rsidP="001D11DF">
      <w:pPr>
        <w:widowControl w:val="0"/>
        <w:ind w:firstLine="567"/>
        <w:jc w:val="right"/>
        <w:rPr>
          <w:rFonts w:ascii="GHEA Grapalat" w:hAnsi="GHEA Grapalat"/>
          <w:sz w:val="22"/>
          <w:szCs w:val="22"/>
        </w:rPr>
      </w:pPr>
    </w:p>
    <w:p w14:paraId="37339C40" w14:textId="77777777" w:rsidR="004E65AD" w:rsidRDefault="004E65AD" w:rsidP="001D11DF">
      <w:pPr>
        <w:widowControl w:val="0"/>
        <w:ind w:firstLine="567"/>
        <w:jc w:val="right"/>
        <w:rPr>
          <w:rFonts w:ascii="GHEA Grapalat" w:hAnsi="GHEA Grapalat"/>
          <w:sz w:val="22"/>
          <w:szCs w:val="22"/>
        </w:rPr>
      </w:pPr>
    </w:p>
    <w:p w14:paraId="1AA3A491" w14:textId="77777777" w:rsidR="004E65AD" w:rsidRDefault="004E65AD" w:rsidP="001D11DF">
      <w:pPr>
        <w:widowControl w:val="0"/>
        <w:ind w:firstLine="567"/>
        <w:jc w:val="right"/>
        <w:rPr>
          <w:rFonts w:ascii="GHEA Grapalat" w:hAnsi="GHEA Grapalat"/>
          <w:sz w:val="22"/>
          <w:szCs w:val="22"/>
        </w:rPr>
      </w:pPr>
    </w:p>
    <w:p w14:paraId="2C91C026" w14:textId="77777777" w:rsidR="004E65AD" w:rsidRDefault="004E65AD" w:rsidP="001D11DF">
      <w:pPr>
        <w:widowControl w:val="0"/>
        <w:ind w:firstLine="567"/>
        <w:jc w:val="right"/>
        <w:rPr>
          <w:rFonts w:ascii="GHEA Grapalat" w:hAnsi="GHEA Grapalat"/>
          <w:sz w:val="22"/>
          <w:szCs w:val="22"/>
        </w:rPr>
      </w:pPr>
    </w:p>
    <w:p w14:paraId="06E83654" w14:textId="77777777" w:rsidR="004E65AD" w:rsidRDefault="004E65AD" w:rsidP="001D11DF">
      <w:pPr>
        <w:widowControl w:val="0"/>
        <w:ind w:firstLine="567"/>
        <w:jc w:val="right"/>
        <w:rPr>
          <w:rFonts w:ascii="GHEA Grapalat" w:hAnsi="GHEA Grapalat"/>
          <w:sz w:val="22"/>
          <w:szCs w:val="22"/>
        </w:rPr>
      </w:pPr>
    </w:p>
    <w:p w14:paraId="5C1DB949" w14:textId="77777777" w:rsidR="004E65AD" w:rsidRDefault="004E65AD" w:rsidP="001D11DF">
      <w:pPr>
        <w:widowControl w:val="0"/>
        <w:ind w:firstLine="567"/>
        <w:jc w:val="right"/>
        <w:rPr>
          <w:rFonts w:ascii="GHEA Grapalat" w:hAnsi="GHEA Grapalat"/>
          <w:sz w:val="22"/>
          <w:szCs w:val="22"/>
        </w:rPr>
      </w:pPr>
    </w:p>
    <w:p w14:paraId="4A71D262" w14:textId="77777777" w:rsidR="004E65AD" w:rsidRDefault="004E65AD" w:rsidP="001D11DF">
      <w:pPr>
        <w:widowControl w:val="0"/>
        <w:ind w:firstLine="567"/>
        <w:jc w:val="right"/>
        <w:rPr>
          <w:rFonts w:ascii="GHEA Grapalat" w:hAnsi="GHEA Grapalat"/>
          <w:sz w:val="22"/>
          <w:szCs w:val="22"/>
        </w:rPr>
      </w:pPr>
    </w:p>
    <w:p w14:paraId="3204FCEF" w14:textId="77777777" w:rsidR="004E65AD" w:rsidRDefault="004E65AD" w:rsidP="001D11DF">
      <w:pPr>
        <w:widowControl w:val="0"/>
        <w:ind w:firstLine="567"/>
        <w:jc w:val="right"/>
        <w:rPr>
          <w:rFonts w:ascii="GHEA Grapalat" w:hAnsi="GHEA Grapalat"/>
          <w:sz w:val="22"/>
          <w:szCs w:val="22"/>
        </w:rPr>
      </w:pPr>
    </w:p>
    <w:p w14:paraId="2AC1438E" w14:textId="77777777" w:rsidR="004E65AD" w:rsidRDefault="004E65AD" w:rsidP="001D11DF">
      <w:pPr>
        <w:widowControl w:val="0"/>
        <w:ind w:firstLine="567"/>
        <w:jc w:val="right"/>
        <w:rPr>
          <w:rFonts w:ascii="GHEA Grapalat" w:hAnsi="GHEA Grapalat"/>
          <w:sz w:val="22"/>
          <w:szCs w:val="22"/>
        </w:rPr>
      </w:pPr>
    </w:p>
    <w:p w14:paraId="42D1D3F6" w14:textId="77777777" w:rsidR="004E65AD" w:rsidRDefault="004E65AD" w:rsidP="001D11DF">
      <w:pPr>
        <w:widowControl w:val="0"/>
        <w:ind w:firstLine="567"/>
        <w:jc w:val="right"/>
        <w:rPr>
          <w:rFonts w:ascii="GHEA Grapalat" w:hAnsi="GHEA Grapalat"/>
          <w:sz w:val="22"/>
          <w:szCs w:val="22"/>
        </w:rPr>
      </w:pPr>
    </w:p>
    <w:p w14:paraId="7DDE6239" w14:textId="53496C70"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sz w:val="22"/>
          <w:szCs w:val="22"/>
        </w:rPr>
        <w:t>к Договору под кодом</w:t>
      </w:r>
      <w:r w:rsidR="000C54E8" w:rsidRPr="000C54E8">
        <w:rPr>
          <w:rFonts w:ascii="Arial" w:hAnsi="Arial" w:cs="Arial"/>
          <w:i/>
          <w:sz w:val="22"/>
          <w:szCs w:val="22"/>
        </w:rPr>
        <w:t xml:space="preserve">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r w:rsidRPr="00FD0C36">
        <w:rPr>
          <w:rFonts w:ascii="GHEA Grapalat" w:hAnsi="GHEA Grapalat" w:cs="Arial"/>
          <w:i/>
          <w:sz w:val="22"/>
          <w:szCs w:val="22"/>
        </w:rPr>
        <w:br/>
      </w:r>
      <w:r w:rsidRPr="00FD0C36">
        <w:rPr>
          <w:rFonts w:ascii="GHEA Grapalat" w:hAnsi="GHEA Grapalat"/>
          <w:i/>
          <w:sz w:val="22"/>
          <w:szCs w:val="22"/>
        </w:rPr>
        <w:t xml:space="preserve">заключенному " </w:t>
      </w:r>
      <w:r w:rsidRPr="00FD0C36">
        <w:rPr>
          <w:rFonts w:ascii="GHEA Grapalat" w:hAnsi="GHEA Grapalat"/>
          <w:i/>
          <w:sz w:val="22"/>
          <w:szCs w:val="22"/>
        </w:rPr>
        <w:tab/>
        <w:t xml:space="preserve">"  </w:t>
      </w:r>
      <w:r w:rsidRPr="00FD0C36">
        <w:rPr>
          <w:rFonts w:ascii="GHEA Grapalat" w:hAnsi="GHEA Grapalat"/>
          <w:i/>
          <w:sz w:val="22"/>
          <w:szCs w:val="22"/>
        </w:rPr>
        <w:tab/>
        <w:t>20</w:t>
      </w:r>
      <w:r w:rsidRPr="00FD0C36">
        <w:rPr>
          <w:rFonts w:ascii="GHEA Grapalat" w:hAnsi="GHEA Grapalat"/>
          <w:i/>
          <w:sz w:val="22"/>
          <w:szCs w:val="22"/>
        </w:rPr>
        <w:tab/>
        <w:t>г.</w:t>
      </w:r>
    </w:p>
    <w:p w14:paraId="576B1A45" w14:textId="77777777" w:rsidR="00BB28C8" w:rsidRPr="00FD0C36" w:rsidRDefault="00BB28C8" w:rsidP="001D11DF">
      <w:pPr>
        <w:widowControl w:val="0"/>
        <w:ind w:firstLine="567"/>
        <w:jc w:val="center"/>
        <w:rPr>
          <w:rFonts w:ascii="GHEA Grapalat" w:hAnsi="GHEA Grapalat"/>
          <w:b/>
          <w:sz w:val="22"/>
          <w:szCs w:val="22"/>
        </w:rPr>
      </w:pPr>
    </w:p>
    <w:p w14:paraId="42DBA2C1" w14:textId="77777777" w:rsidR="00BB28C8" w:rsidRPr="0087443C" w:rsidRDefault="008B56A4" w:rsidP="001D11DF">
      <w:pPr>
        <w:widowControl w:val="0"/>
        <w:ind w:firstLine="567"/>
        <w:jc w:val="center"/>
        <w:rPr>
          <w:rFonts w:ascii="GHEA Grapalat" w:hAnsi="GHEA Grapalat" w:cs="Arial"/>
          <w:b/>
          <w:sz w:val="28"/>
          <w:szCs w:val="28"/>
        </w:rPr>
      </w:pPr>
      <w:r w:rsidRPr="0087443C">
        <w:rPr>
          <w:rFonts w:ascii="GHEA Grapalat" w:hAnsi="GHEA Grapalat"/>
          <w:b/>
          <w:sz w:val="28"/>
          <w:szCs w:val="28"/>
        </w:rPr>
        <w:t>Объемная ведомость-смета</w:t>
      </w:r>
      <w:r w:rsidR="00BB28C8" w:rsidRPr="0087443C">
        <w:rPr>
          <w:rFonts w:ascii="GHEA Grapalat" w:hAnsi="GHEA Grapalat"/>
          <w:b/>
          <w:sz w:val="28"/>
          <w:szCs w:val="28"/>
        </w:rPr>
        <w:t>*</w:t>
      </w:r>
    </w:p>
    <w:p w14:paraId="603FD79F" w14:textId="4303AD71" w:rsidR="0087443C" w:rsidRDefault="00BB28C8" w:rsidP="001D11DF">
      <w:pPr>
        <w:widowControl w:val="0"/>
        <w:ind w:firstLine="567"/>
        <w:jc w:val="center"/>
        <w:rPr>
          <w:rFonts w:ascii="GHEA Grapalat" w:hAnsi="GHEA Grapalat"/>
          <w:sz w:val="22"/>
          <w:szCs w:val="22"/>
        </w:rPr>
      </w:pPr>
      <w:r w:rsidRPr="00FD0C36">
        <w:rPr>
          <w:rFonts w:ascii="GHEA Grapalat" w:hAnsi="GHEA Grapalat"/>
          <w:b/>
          <w:sz w:val="22"/>
          <w:szCs w:val="22"/>
        </w:rPr>
        <w:t>ВЫПОЛНЕНИЯ РАБОТ</w:t>
      </w:r>
      <w:r w:rsidR="0087443C" w:rsidRPr="0087443C">
        <w:rPr>
          <w:rFonts w:ascii="GHEA Grapalat" w:hAnsi="GHEA Grapalat"/>
          <w:b/>
          <w:sz w:val="22"/>
          <w:szCs w:val="22"/>
        </w:rPr>
        <w:t xml:space="preserve"> </w:t>
      </w:r>
      <w:r w:rsidR="0087443C">
        <w:rPr>
          <w:rFonts w:ascii="Calibri" w:hAnsi="Calibri" w:cs="Calibri"/>
          <w:b/>
          <w:sz w:val="22"/>
          <w:szCs w:val="22"/>
        </w:rPr>
        <w:t>П</w:t>
      </w:r>
      <w:r w:rsidR="0087443C" w:rsidRPr="0087443C">
        <w:rPr>
          <w:rFonts w:ascii="Calibri" w:hAnsi="Calibri" w:cs="Calibri"/>
          <w:b/>
          <w:sz w:val="22"/>
          <w:szCs w:val="22"/>
        </w:rPr>
        <w:t>О</w:t>
      </w:r>
      <w:r w:rsidR="0087443C" w:rsidRPr="0087443C">
        <w:rPr>
          <w:rFonts w:ascii="Calibri" w:hAnsi="Calibri" w:cs="Calibri"/>
          <w:b/>
          <w:bCs/>
          <w:i/>
        </w:rPr>
        <w:t xml:space="preserve"> </w:t>
      </w:r>
      <w:r w:rsidR="0087443C" w:rsidRPr="0087443C">
        <w:rPr>
          <w:rFonts w:ascii="Calibri" w:hAnsi="Calibri" w:cs="Calibri"/>
          <w:b/>
          <w:bCs/>
          <w:i/>
          <w:sz w:val="28"/>
          <w:szCs w:val="28"/>
        </w:rPr>
        <w:t>установку солнечной фото</w:t>
      </w:r>
      <w:r w:rsidR="0087443C" w:rsidRPr="0087443C">
        <w:rPr>
          <w:rFonts w:ascii="GHEA Grapalat" w:hAnsi="GHEA Grapalat"/>
          <w:b/>
          <w:bCs/>
          <w:i/>
          <w:spacing w:val="-6"/>
          <w:sz w:val="28"/>
          <w:szCs w:val="28"/>
        </w:rPr>
        <w:t>э</w:t>
      </w:r>
      <w:r w:rsidR="0087443C" w:rsidRPr="0087443C">
        <w:rPr>
          <w:rFonts w:ascii="Calibri" w:hAnsi="Calibri" w:cs="Calibri"/>
          <w:b/>
          <w:bCs/>
          <w:i/>
          <w:spacing w:val="-6"/>
          <w:sz w:val="28"/>
          <w:szCs w:val="28"/>
        </w:rPr>
        <w:t>лектрической станции</w:t>
      </w:r>
      <w:r w:rsidR="0087443C" w:rsidRPr="00C6479F">
        <w:rPr>
          <w:rFonts w:ascii="GHEA Grapalat" w:hAnsi="GHEA Grapalat"/>
          <w:i/>
          <w:sz w:val="22"/>
          <w:szCs w:val="22"/>
        </w:rPr>
        <w:t xml:space="preserve">  </w:t>
      </w:r>
      <w:r w:rsidRPr="00FD0C36">
        <w:rPr>
          <w:rFonts w:ascii="GHEA Grapalat" w:hAnsi="GHEA Grapalat"/>
          <w:sz w:val="22"/>
          <w:szCs w:val="22"/>
        </w:rPr>
        <w:t xml:space="preserve"> </w:t>
      </w:r>
    </w:p>
    <w:p w14:paraId="3217E940" w14:textId="7D593C34" w:rsidR="00BB28C8" w:rsidRPr="00FD0C36" w:rsidRDefault="004E65AD" w:rsidP="004E65AD">
      <w:pPr>
        <w:widowControl w:val="0"/>
        <w:rPr>
          <w:rFonts w:ascii="Sylfaen" w:hAnsi="Sylfaen"/>
          <w:sz w:val="22"/>
          <w:szCs w:val="22"/>
          <w:lang w:val="hy-AM"/>
        </w:rPr>
      </w:pPr>
      <w:r w:rsidRPr="004E65AD">
        <w:rPr>
          <w:rFonts w:ascii="GHEA Grapalat" w:hAnsi="GHEA Grapalat"/>
          <w:b/>
          <w:sz w:val="22"/>
          <w:szCs w:val="22"/>
        </w:rPr>
        <w:t xml:space="preserve">                                </w:t>
      </w:r>
      <w:r w:rsidR="00D1152F" w:rsidRPr="00FD0C36">
        <w:rPr>
          <w:rFonts w:ascii="GHEA Grapalat" w:hAnsi="GHEA Grapalat"/>
          <w:b/>
          <w:sz w:val="22"/>
          <w:szCs w:val="22"/>
        </w:rPr>
        <w:t xml:space="preserve">ОБЩИНЫ </w:t>
      </w:r>
      <w:r w:rsidR="0087443C">
        <w:rPr>
          <w:rFonts w:ascii="Calibri" w:hAnsi="Calibri" w:cs="Calibri"/>
          <w:b/>
          <w:sz w:val="22"/>
          <w:szCs w:val="22"/>
        </w:rPr>
        <w:t>А</w:t>
      </w:r>
      <w:r w:rsidR="0087443C" w:rsidRPr="0087443C">
        <w:rPr>
          <w:rFonts w:ascii="Calibri" w:hAnsi="Calibri" w:cs="Calibri"/>
          <w:b/>
          <w:sz w:val="22"/>
          <w:szCs w:val="22"/>
        </w:rPr>
        <w:t>ЙГЕЗАРД</w:t>
      </w:r>
      <w:r w:rsidR="00D1152F" w:rsidRPr="00FD0C36">
        <w:rPr>
          <w:rFonts w:ascii="GHEA Grapalat" w:hAnsi="GHEA Grapalat"/>
          <w:b/>
          <w:sz w:val="22"/>
          <w:szCs w:val="22"/>
        </w:rPr>
        <w:t xml:space="preserve"> </w:t>
      </w:r>
    </w:p>
    <w:p w14:paraId="6B485CBB" w14:textId="77777777" w:rsidR="000A359E" w:rsidRPr="00FD0C36" w:rsidRDefault="000A359E" w:rsidP="001D11DF">
      <w:pPr>
        <w:widowControl w:val="0"/>
        <w:ind w:firstLine="567"/>
        <w:jc w:val="center"/>
        <w:rPr>
          <w:rFonts w:ascii="Sylfaen" w:hAnsi="Sylfaen"/>
          <w:sz w:val="22"/>
          <w:szCs w:val="22"/>
          <w:lang w:val="hy-AM"/>
        </w:rPr>
      </w:pPr>
    </w:p>
    <w:tbl>
      <w:tblPr>
        <w:tblW w:w="9020" w:type="dxa"/>
        <w:tblInd w:w="108" w:type="dxa"/>
        <w:tblLook w:val="04A0" w:firstRow="1" w:lastRow="0" w:firstColumn="1" w:lastColumn="0" w:noHBand="0" w:noVBand="1"/>
      </w:tblPr>
      <w:tblGrid>
        <w:gridCol w:w="448"/>
        <w:gridCol w:w="5076"/>
        <w:gridCol w:w="692"/>
        <w:gridCol w:w="681"/>
        <w:gridCol w:w="999"/>
        <w:gridCol w:w="967"/>
        <w:gridCol w:w="1032"/>
        <w:gridCol w:w="222"/>
      </w:tblGrid>
      <w:tr w:rsidR="00E62FAD" w:rsidRPr="00E62FAD" w14:paraId="13C8941D" w14:textId="77777777" w:rsidTr="00E62FAD">
        <w:trPr>
          <w:gridAfter w:val="1"/>
          <w:wAfter w:w="36" w:type="dxa"/>
          <w:trHeight w:val="750"/>
        </w:trPr>
        <w:tc>
          <w:tcPr>
            <w:tcW w:w="8984" w:type="dxa"/>
            <w:gridSpan w:val="7"/>
            <w:tcBorders>
              <w:top w:val="nil"/>
              <w:left w:val="nil"/>
              <w:bottom w:val="nil"/>
              <w:right w:val="nil"/>
            </w:tcBorders>
            <w:shd w:val="clear" w:color="auto" w:fill="auto"/>
            <w:vAlign w:val="center"/>
          </w:tcPr>
          <w:p w14:paraId="51786BB3" w14:textId="07C488B0" w:rsidR="00E62FAD" w:rsidRPr="00E62FAD" w:rsidRDefault="00E62FAD" w:rsidP="00E62FAD">
            <w:pPr>
              <w:jc w:val="center"/>
              <w:rPr>
                <w:rFonts w:ascii="Arial LatRus" w:hAnsi="Arial LatRus" w:cs="Calibri"/>
                <w:sz w:val="22"/>
                <w:szCs w:val="22"/>
                <w:lang w:bidi="ar-SA"/>
              </w:rPr>
            </w:pPr>
          </w:p>
        </w:tc>
      </w:tr>
      <w:tr w:rsidR="00E62FAD" w:rsidRPr="00E62FAD" w14:paraId="0121DD3F" w14:textId="77777777" w:rsidTr="00E62FAD">
        <w:trPr>
          <w:gridAfter w:val="1"/>
          <w:wAfter w:w="36" w:type="dxa"/>
          <w:trHeight w:val="180"/>
        </w:trPr>
        <w:tc>
          <w:tcPr>
            <w:tcW w:w="8122" w:type="dxa"/>
            <w:gridSpan w:val="6"/>
            <w:tcBorders>
              <w:top w:val="nil"/>
              <w:left w:val="nil"/>
              <w:bottom w:val="nil"/>
              <w:right w:val="nil"/>
            </w:tcBorders>
            <w:shd w:val="clear" w:color="auto" w:fill="auto"/>
            <w:noWrap/>
            <w:vAlign w:val="center"/>
          </w:tcPr>
          <w:p w14:paraId="10E6C719" w14:textId="77777777" w:rsidR="00E62FAD" w:rsidRPr="00E62FAD" w:rsidRDefault="00E62FAD" w:rsidP="00E62FAD">
            <w:pPr>
              <w:jc w:val="center"/>
              <w:rPr>
                <w:rFonts w:ascii="Arial LatRus" w:hAnsi="Arial LatRus" w:cs="Calibri"/>
                <w:sz w:val="22"/>
                <w:szCs w:val="22"/>
                <w:lang w:bidi="ar-SA"/>
              </w:rPr>
            </w:pPr>
          </w:p>
        </w:tc>
        <w:tc>
          <w:tcPr>
            <w:tcW w:w="862" w:type="dxa"/>
            <w:tcBorders>
              <w:top w:val="nil"/>
              <w:left w:val="nil"/>
              <w:bottom w:val="nil"/>
              <w:right w:val="nil"/>
            </w:tcBorders>
            <w:shd w:val="clear" w:color="auto" w:fill="auto"/>
            <w:noWrap/>
            <w:vAlign w:val="center"/>
          </w:tcPr>
          <w:p w14:paraId="0070C428" w14:textId="77777777" w:rsidR="00E62FAD" w:rsidRPr="00E62FAD" w:rsidRDefault="00E62FAD" w:rsidP="00E62FAD">
            <w:pPr>
              <w:jc w:val="right"/>
              <w:rPr>
                <w:sz w:val="20"/>
                <w:szCs w:val="20"/>
                <w:lang w:bidi="ar-SA"/>
              </w:rPr>
            </w:pPr>
          </w:p>
        </w:tc>
      </w:tr>
      <w:tr w:rsidR="00E62FAD" w:rsidRPr="00E62FAD" w14:paraId="0306C713" w14:textId="77777777" w:rsidTr="00E62FAD">
        <w:trPr>
          <w:gridAfter w:val="1"/>
          <w:wAfter w:w="36" w:type="dxa"/>
          <w:trHeight w:val="315"/>
        </w:trPr>
        <w:tc>
          <w:tcPr>
            <w:tcW w:w="262" w:type="dxa"/>
            <w:tcBorders>
              <w:top w:val="nil"/>
              <w:left w:val="nil"/>
              <w:bottom w:val="nil"/>
              <w:right w:val="nil"/>
            </w:tcBorders>
            <w:shd w:val="clear" w:color="auto" w:fill="auto"/>
            <w:noWrap/>
            <w:vAlign w:val="bottom"/>
          </w:tcPr>
          <w:p w14:paraId="0B315B89" w14:textId="77777777" w:rsidR="00E62FAD" w:rsidRPr="00E62FAD" w:rsidRDefault="00E62FAD" w:rsidP="00E62FAD">
            <w:pPr>
              <w:jc w:val="right"/>
              <w:rPr>
                <w:sz w:val="20"/>
                <w:szCs w:val="20"/>
                <w:lang w:bidi="ar-SA"/>
              </w:rPr>
            </w:pPr>
          </w:p>
        </w:tc>
        <w:tc>
          <w:tcPr>
            <w:tcW w:w="8722" w:type="dxa"/>
            <w:gridSpan w:val="6"/>
            <w:tcBorders>
              <w:top w:val="nil"/>
              <w:left w:val="nil"/>
              <w:bottom w:val="nil"/>
              <w:right w:val="nil"/>
            </w:tcBorders>
            <w:shd w:val="clear" w:color="auto" w:fill="auto"/>
            <w:noWrap/>
            <w:vAlign w:val="bottom"/>
          </w:tcPr>
          <w:p w14:paraId="7F9144BB" w14:textId="19BC8C80" w:rsidR="00E62FAD" w:rsidRPr="00E62FAD" w:rsidRDefault="00E62FAD" w:rsidP="00E62FAD">
            <w:pPr>
              <w:jc w:val="center"/>
              <w:rPr>
                <w:rFonts w:ascii="Arial LatRus" w:hAnsi="Arial LatRus" w:cs="Calibri"/>
                <w:sz w:val="20"/>
                <w:szCs w:val="20"/>
                <w:lang w:bidi="ar-SA"/>
              </w:rPr>
            </w:pPr>
          </w:p>
        </w:tc>
      </w:tr>
      <w:tr w:rsidR="00E62FAD" w:rsidRPr="00E62FAD" w14:paraId="2772C4DF" w14:textId="77777777" w:rsidTr="00E62FAD">
        <w:trPr>
          <w:gridAfter w:val="1"/>
          <w:wAfter w:w="36" w:type="dxa"/>
          <w:trHeight w:val="195"/>
        </w:trPr>
        <w:tc>
          <w:tcPr>
            <w:tcW w:w="262" w:type="dxa"/>
            <w:tcBorders>
              <w:top w:val="nil"/>
              <w:left w:val="nil"/>
              <w:bottom w:val="nil"/>
              <w:right w:val="nil"/>
            </w:tcBorders>
            <w:shd w:val="clear" w:color="auto" w:fill="auto"/>
            <w:noWrap/>
            <w:vAlign w:val="bottom"/>
            <w:hideMark/>
          </w:tcPr>
          <w:p w14:paraId="360FD821" w14:textId="77777777" w:rsidR="00E62FAD" w:rsidRPr="00E62FAD" w:rsidRDefault="00E62FAD" w:rsidP="00E62FAD">
            <w:pPr>
              <w:jc w:val="center"/>
              <w:rPr>
                <w:rFonts w:ascii="Arial LatRus" w:hAnsi="Arial LatRus" w:cs="Calibri"/>
                <w:sz w:val="20"/>
                <w:szCs w:val="20"/>
                <w:lang w:bidi="ar-SA"/>
              </w:rPr>
            </w:pPr>
          </w:p>
        </w:tc>
        <w:tc>
          <w:tcPr>
            <w:tcW w:w="5076" w:type="dxa"/>
            <w:tcBorders>
              <w:top w:val="nil"/>
              <w:left w:val="nil"/>
              <w:bottom w:val="nil"/>
              <w:right w:val="nil"/>
            </w:tcBorders>
            <w:shd w:val="clear" w:color="auto" w:fill="auto"/>
            <w:noWrap/>
            <w:vAlign w:val="bottom"/>
            <w:hideMark/>
          </w:tcPr>
          <w:p w14:paraId="18E3349F" w14:textId="77777777" w:rsidR="00E62FAD" w:rsidRPr="00E62FAD" w:rsidRDefault="00E62FAD" w:rsidP="00E62FAD">
            <w:pPr>
              <w:rPr>
                <w:sz w:val="20"/>
                <w:szCs w:val="20"/>
                <w:lang w:bidi="ar-SA"/>
              </w:rPr>
            </w:pPr>
          </w:p>
        </w:tc>
        <w:tc>
          <w:tcPr>
            <w:tcW w:w="507" w:type="dxa"/>
            <w:tcBorders>
              <w:top w:val="nil"/>
              <w:left w:val="nil"/>
              <w:bottom w:val="nil"/>
              <w:right w:val="nil"/>
            </w:tcBorders>
            <w:shd w:val="clear" w:color="auto" w:fill="auto"/>
            <w:noWrap/>
            <w:vAlign w:val="bottom"/>
            <w:hideMark/>
          </w:tcPr>
          <w:p w14:paraId="5F667EF1" w14:textId="77777777" w:rsidR="00E62FAD" w:rsidRPr="00E62FAD" w:rsidRDefault="00E62FAD" w:rsidP="00E62FAD">
            <w:pPr>
              <w:jc w:val="center"/>
              <w:rPr>
                <w:sz w:val="20"/>
                <w:szCs w:val="20"/>
                <w:lang w:bidi="ar-SA"/>
              </w:rPr>
            </w:pPr>
          </w:p>
        </w:tc>
        <w:tc>
          <w:tcPr>
            <w:tcW w:w="496" w:type="dxa"/>
            <w:tcBorders>
              <w:top w:val="nil"/>
              <w:left w:val="nil"/>
              <w:bottom w:val="nil"/>
              <w:right w:val="nil"/>
            </w:tcBorders>
            <w:shd w:val="clear" w:color="auto" w:fill="auto"/>
            <w:noWrap/>
            <w:vAlign w:val="bottom"/>
            <w:hideMark/>
          </w:tcPr>
          <w:p w14:paraId="7A20D2D1" w14:textId="77777777" w:rsidR="00E62FAD" w:rsidRPr="00E62FAD" w:rsidRDefault="00E62FAD" w:rsidP="00E62FAD">
            <w:pPr>
              <w:jc w:val="center"/>
              <w:rPr>
                <w:sz w:val="20"/>
                <w:szCs w:val="20"/>
                <w:lang w:bidi="ar-SA"/>
              </w:rPr>
            </w:pPr>
          </w:p>
        </w:tc>
        <w:tc>
          <w:tcPr>
            <w:tcW w:w="999" w:type="dxa"/>
            <w:tcBorders>
              <w:top w:val="nil"/>
              <w:left w:val="nil"/>
              <w:bottom w:val="nil"/>
              <w:right w:val="nil"/>
            </w:tcBorders>
            <w:shd w:val="clear" w:color="auto" w:fill="auto"/>
            <w:noWrap/>
            <w:vAlign w:val="bottom"/>
            <w:hideMark/>
          </w:tcPr>
          <w:p w14:paraId="58449203" w14:textId="77777777" w:rsidR="00E62FAD" w:rsidRPr="00E62FAD" w:rsidRDefault="00E62FAD" w:rsidP="00E62FAD">
            <w:pPr>
              <w:jc w:val="center"/>
              <w:rPr>
                <w:sz w:val="20"/>
                <w:szCs w:val="20"/>
                <w:lang w:bidi="ar-SA"/>
              </w:rPr>
            </w:pPr>
          </w:p>
        </w:tc>
        <w:tc>
          <w:tcPr>
            <w:tcW w:w="782" w:type="dxa"/>
            <w:tcBorders>
              <w:top w:val="nil"/>
              <w:left w:val="nil"/>
              <w:bottom w:val="nil"/>
              <w:right w:val="nil"/>
            </w:tcBorders>
            <w:shd w:val="clear" w:color="auto" w:fill="auto"/>
            <w:noWrap/>
            <w:vAlign w:val="bottom"/>
            <w:hideMark/>
          </w:tcPr>
          <w:p w14:paraId="59A2611E" w14:textId="77777777" w:rsidR="00E62FAD" w:rsidRPr="00E62FAD" w:rsidRDefault="00E62FAD" w:rsidP="00E62FAD">
            <w:pPr>
              <w:rPr>
                <w:sz w:val="20"/>
                <w:szCs w:val="20"/>
                <w:lang w:bidi="ar-SA"/>
              </w:rPr>
            </w:pPr>
          </w:p>
        </w:tc>
        <w:tc>
          <w:tcPr>
            <w:tcW w:w="862" w:type="dxa"/>
            <w:tcBorders>
              <w:top w:val="nil"/>
              <w:left w:val="nil"/>
              <w:bottom w:val="nil"/>
              <w:right w:val="nil"/>
            </w:tcBorders>
            <w:shd w:val="clear" w:color="auto" w:fill="auto"/>
            <w:noWrap/>
            <w:vAlign w:val="bottom"/>
            <w:hideMark/>
          </w:tcPr>
          <w:p w14:paraId="4574A88B" w14:textId="77777777" w:rsidR="00E62FAD" w:rsidRPr="00E62FAD" w:rsidRDefault="00E62FAD" w:rsidP="00E62FAD">
            <w:pPr>
              <w:rPr>
                <w:sz w:val="20"/>
                <w:szCs w:val="20"/>
                <w:lang w:bidi="ar-SA"/>
              </w:rPr>
            </w:pPr>
          </w:p>
        </w:tc>
      </w:tr>
      <w:tr w:rsidR="00E62FAD" w:rsidRPr="00E62FAD" w14:paraId="13BA6833" w14:textId="77777777" w:rsidTr="00E62FAD">
        <w:trPr>
          <w:gridAfter w:val="1"/>
          <w:wAfter w:w="36" w:type="dxa"/>
          <w:trHeight w:val="255"/>
        </w:trPr>
        <w:tc>
          <w:tcPr>
            <w:tcW w:w="26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8F779D2"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NN</w:t>
            </w:r>
          </w:p>
        </w:tc>
        <w:tc>
          <w:tcPr>
            <w:tcW w:w="50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9097330" w14:textId="77777777" w:rsidR="00E62FAD" w:rsidRPr="00E62FAD" w:rsidRDefault="00E62FAD" w:rsidP="00E62FAD">
            <w:pPr>
              <w:jc w:val="center"/>
              <w:rPr>
                <w:rFonts w:ascii="Arial LatRus" w:hAnsi="Arial LatRus" w:cs="Calibri"/>
                <w:sz w:val="20"/>
                <w:szCs w:val="20"/>
                <w:lang w:bidi="ar-SA"/>
              </w:rPr>
            </w:pPr>
            <w:r w:rsidRPr="00E62FAD">
              <w:rPr>
                <w:rFonts w:ascii="Calibri" w:hAnsi="Calibri" w:cs="Calibri"/>
                <w:sz w:val="20"/>
                <w:szCs w:val="20"/>
                <w:lang w:bidi="ar-SA"/>
              </w:rPr>
              <w:t>Наименование</w:t>
            </w:r>
            <w:r w:rsidRPr="00E62FAD">
              <w:rPr>
                <w:rFonts w:ascii="Arial LatRus" w:hAnsi="Arial LatRus" w:cs="Calibri"/>
                <w:sz w:val="20"/>
                <w:szCs w:val="20"/>
                <w:lang w:bidi="ar-SA"/>
              </w:rPr>
              <w:t xml:space="preserve"> </w:t>
            </w:r>
            <w:r w:rsidRPr="00E62FAD">
              <w:rPr>
                <w:rFonts w:ascii="Calibri" w:hAnsi="Calibri" w:cs="Calibri"/>
                <w:sz w:val="20"/>
                <w:szCs w:val="20"/>
                <w:lang w:bidi="ar-SA"/>
              </w:rPr>
              <w:t>работ</w:t>
            </w:r>
            <w:r w:rsidRPr="00E62FAD">
              <w:rPr>
                <w:rFonts w:ascii="Arial LatRus" w:hAnsi="Arial LatRus" w:cs="Calibri"/>
                <w:sz w:val="20"/>
                <w:szCs w:val="20"/>
                <w:lang w:bidi="ar-SA"/>
              </w:rPr>
              <w:t xml:space="preserve"> </w:t>
            </w:r>
          </w:p>
        </w:tc>
        <w:tc>
          <w:tcPr>
            <w:tcW w:w="50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A94C2B2" w14:textId="77777777" w:rsidR="00E62FAD" w:rsidRPr="00E62FAD" w:rsidRDefault="00E62FAD" w:rsidP="00E62FAD">
            <w:pPr>
              <w:jc w:val="center"/>
              <w:rPr>
                <w:rFonts w:ascii="Arial LatRus" w:hAnsi="Arial LatRus" w:cs="Calibri"/>
                <w:sz w:val="16"/>
                <w:szCs w:val="16"/>
                <w:lang w:bidi="ar-SA"/>
              </w:rPr>
            </w:pPr>
            <w:r w:rsidRPr="00E62FAD">
              <w:rPr>
                <w:rFonts w:ascii="Calibri" w:hAnsi="Calibri" w:cs="Calibri"/>
                <w:sz w:val="16"/>
                <w:szCs w:val="16"/>
                <w:lang w:bidi="ar-SA"/>
              </w:rPr>
              <w:t>ед</w:t>
            </w:r>
            <w:r w:rsidRPr="00E62FAD">
              <w:rPr>
                <w:rFonts w:ascii="Arial LatRus" w:hAnsi="Arial LatRus" w:cs="Calibri"/>
                <w:sz w:val="16"/>
                <w:szCs w:val="16"/>
                <w:lang w:bidi="ar-SA"/>
              </w:rPr>
              <w:t>/</w:t>
            </w:r>
            <w:r w:rsidRPr="00E62FAD">
              <w:rPr>
                <w:rFonts w:ascii="Calibri" w:hAnsi="Calibri" w:cs="Calibri"/>
                <w:sz w:val="16"/>
                <w:szCs w:val="16"/>
                <w:lang w:bidi="ar-SA"/>
              </w:rPr>
              <w:t>изм</w:t>
            </w:r>
          </w:p>
        </w:tc>
        <w:tc>
          <w:tcPr>
            <w:tcW w:w="4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7FDDA5E" w14:textId="77777777" w:rsidR="00E62FAD" w:rsidRPr="00E62FAD" w:rsidRDefault="00E62FAD" w:rsidP="00E62FAD">
            <w:pPr>
              <w:jc w:val="center"/>
              <w:rPr>
                <w:rFonts w:ascii="Arial LatRus" w:hAnsi="Arial LatRus" w:cs="Calibri"/>
                <w:sz w:val="16"/>
                <w:szCs w:val="16"/>
                <w:lang w:bidi="ar-SA"/>
              </w:rPr>
            </w:pPr>
            <w:r w:rsidRPr="00E62FAD">
              <w:rPr>
                <w:rFonts w:ascii="Calibri" w:hAnsi="Calibri" w:cs="Calibri"/>
                <w:sz w:val="16"/>
                <w:szCs w:val="16"/>
                <w:lang w:bidi="ar-SA"/>
              </w:rPr>
              <w:t>Объем</w:t>
            </w:r>
          </w:p>
        </w:tc>
        <w:tc>
          <w:tcPr>
            <w:tcW w:w="9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AF085D" w14:textId="77777777" w:rsidR="00E62FAD" w:rsidRPr="00E62FAD" w:rsidRDefault="00E62FAD" w:rsidP="00E62FAD">
            <w:pPr>
              <w:jc w:val="center"/>
              <w:rPr>
                <w:rFonts w:ascii="Arial LatRus" w:hAnsi="Arial LatRus" w:cs="Calibri"/>
                <w:sz w:val="16"/>
                <w:szCs w:val="16"/>
                <w:lang w:bidi="ar-SA"/>
              </w:rPr>
            </w:pPr>
            <w:r w:rsidRPr="00E62FAD">
              <w:rPr>
                <w:rFonts w:ascii="Calibri" w:hAnsi="Calibri" w:cs="Calibri"/>
                <w:sz w:val="16"/>
                <w:szCs w:val="16"/>
                <w:lang w:bidi="ar-SA"/>
              </w:rPr>
              <w:t>Стоимость</w:t>
            </w:r>
            <w:r w:rsidRPr="00E62FAD">
              <w:rPr>
                <w:rFonts w:ascii="Arial LatRus" w:hAnsi="Arial LatRus" w:cs="Calibri"/>
                <w:sz w:val="16"/>
                <w:szCs w:val="16"/>
                <w:lang w:bidi="ar-SA"/>
              </w:rPr>
              <w:t xml:space="preserve"> </w:t>
            </w:r>
            <w:r w:rsidRPr="00E62FAD">
              <w:rPr>
                <w:rFonts w:ascii="Calibri" w:hAnsi="Calibri" w:cs="Calibri"/>
                <w:sz w:val="16"/>
                <w:szCs w:val="16"/>
                <w:lang w:bidi="ar-SA"/>
              </w:rPr>
              <w:t>за</w:t>
            </w:r>
            <w:r w:rsidRPr="00E62FAD">
              <w:rPr>
                <w:rFonts w:ascii="Arial LatRus" w:hAnsi="Arial LatRus" w:cs="Calibri"/>
                <w:sz w:val="16"/>
                <w:szCs w:val="16"/>
                <w:lang w:bidi="ar-SA"/>
              </w:rPr>
              <w:t xml:space="preserve"> </w:t>
            </w:r>
            <w:r w:rsidRPr="00E62FAD">
              <w:rPr>
                <w:rFonts w:ascii="Calibri" w:hAnsi="Calibri" w:cs="Calibri"/>
                <w:sz w:val="16"/>
                <w:szCs w:val="16"/>
                <w:lang w:bidi="ar-SA"/>
              </w:rPr>
              <w:t>единицу</w:t>
            </w:r>
          </w:p>
        </w:tc>
        <w:tc>
          <w:tcPr>
            <w:tcW w:w="78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5E0A4D0" w14:textId="77777777" w:rsidR="00E62FAD" w:rsidRPr="00E62FAD" w:rsidRDefault="00E62FAD" w:rsidP="00E62FAD">
            <w:pPr>
              <w:jc w:val="center"/>
              <w:rPr>
                <w:rFonts w:ascii="Arial LatRus" w:hAnsi="Arial LatRus" w:cs="Calibri"/>
                <w:sz w:val="16"/>
                <w:szCs w:val="16"/>
                <w:lang w:bidi="ar-SA"/>
              </w:rPr>
            </w:pPr>
            <w:r w:rsidRPr="00E62FAD">
              <w:rPr>
                <w:rFonts w:ascii="Calibri" w:hAnsi="Calibri" w:cs="Calibri"/>
                <w:sz w:val="16"/>
                <w:szCs w:val="16"/>
                <w:lang w:bidi="ar-SA"/>
              </w:rPr>
              <w:t>Итого</w:t>
            </w:r>
          </w:p>
        </w:tc>
        <w:tc>
          <w:tcPr>
            <w:tcW w:w="8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1F8EE9" w14:textId="77777777" w:rsidR="00E62FAD" w:rsidRPr="00E62FAD" w:rsidRDefault="00E62FAD" w:rsidP="00E62FAD">
            <w:pPr>
              <w:jc w:val="center"/>
              <w:rPr>
                <w:rFonts w:ascii="Arial LatRus" w:hAnsi="Arial LatRus" w:cs="Calibri"/>
                <w:sz w:val="16"/>
                <w:szCs w:val="16"/>
                <w:lang w:bidi="ar-SA"/>
              </w:rPr>
            </w:pPr>
            <w:r w:rsidRPr="00E62FAD">
              <w:rPr>
                <w:rFonts w:ascii="Calibri" w:hAnsi="Calibri" w:cs="Calibri"/>
                <w:sz w:val="16"/>
                <w:szCs w:val="16"/>
                <w:lang w:bidi="ar-SA"/>
              </w:rPr>
              <w:t>Итого</w:t>
            </w:r>
            <w:r w:rsidRPr="00E62FAD">
              <w:rPr>
                <w:rFonts w:ascii="Arial LatRus" w:hAnsi="Arial LatRus" w:cs="Calibri"/>
                <w:sz w:val="16"/>
                <w:szCs w:val="16"/>
                <w:lang w:bidi="ar-SA"/>
              </w:rPr>
              <w:br/>
            </w:r>
            <w:r w:rsidRPr="00E62FAD">
              <w:rPr>
                <w:rFonts w:ascii="Calibri" w:hAnsi="Calibri" w:cs="Calibri"/>
                <w:sz w:val="16"/>
                <w:szCs w:val="16"/>
                <w:lang w:bidi="ar-SA"/>
              </w:rPr>
              <w:t>стоимость</w:t>
            </w:r>
            <w:r w:rsidRPr="00E62FAD">
              <w:rPr>
                <w:rFonts w:ascii="Arial LatRus" w:hAnsi="Arial LatRus" w:cs="Calibri"/>
                <w:sz w:val="16"/>
                <w:szCs w:val="16"/>
                <w:lang w:bidi="ar-SA"/>
              </w:rPr>
              <w:br/>
              <w:t>/</w:t>
            </w:r>
            <w:r w:rsidRPr="00E62FAD">
              <w:rPr>
                <w:rFonts w:ascii="Calibri" w:hAnsi="Calibri" w:cs="Calibri"/>
                <w:sz w:val="16"/>
                <w:szCs w:val="16"/>
                <w:lang w:bidi="ar-SA"/>
              </w:rPr>
              <w:t>процентов</w:t>
            </w:r>
            <w:r w:rsidRPr="00E62FAD">
              <w:rPr>
                <w:rFonts w:ascii="Arial LatRus" w:hAnsi="Arial LatRus" w:cs="Calibri"/>
                <w:sz w:val="16"/>
                <w:szCs w:val="16"/>
                <w:lang w:bidi="ar-SA"/>
              </w:rPr>
              <w:t>/ %</w:t>
            </w:r>
          </w:p>
        </w:tc>
      </w:tr>
      <w:tr w:rsidR="00E62FAD" w:rsidRPr="00E62FAD" w14:paraId="74494E38" w14:textId="77777777" w:rsidTr="00E62FAD">
        <w:trPr>
          <w:trHeight w:val="450"/>
        </w:trPr>
        <w:tc>
          <w:tcPr>
            <w:tcW w:w="262" w:type="dxa"/>
            <w:vMerge/>
            <w:tcBorders>
              <w:top w:val="single" w:sz="4" w:space="0" w:color="auto"/>
              <w:left w:val="single" w:sz="4" w:space="0" w:color="auto"/>
              <w:bottom w:val="single" w:sz="4" w:space="0" w:color="000000"/>
              <w:right w:val="single" w:sz="4" w:space="0" w:color="auto"/>
            </w:tcBorders>
            <w:vAlign w:val="center"/>
            <w:hideMark/>
          </w:tcPr>
          <w:p w14:paraId="713C210D"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auto"/>
              <w:left w:val="single" w:sz="4" w:space="0" w:color="auto"/>
              <w:bottom w:val="single" w:sz="4" w:space="0" w:color="000000"/>
              <w:right w:val="single" w:sz="4" w:space="0" w:color="auto"/>
            </w:tcBorders>
            <w:vAlign w:val="center"/>
            <w:hideMark/>
          </w:tcPr>
          <w:p w14:paraId="2ACCD63A" w14:textId="77777777" w:rsidR="00E62FAD" w:rsidRPr="00E62FAD" w:rsidRDefault="00E62FAD" w:rsidP="00E62FAD">
            <w:pPr>
              <w:rPr>
                <w:rFonts w:ascii="Arial LatRus" w:hAnsi="Arial LatRus" w:cs="Calibri"/>
                <w:sz w:val="20"/>
                <w:szCs w:val="20"/>
                <w:lang w:bidi="ar-SA"/>
              </w:rPr>
            </w:pPr>
          </w:p>
        </w:tc>
        <w:tc>
          <w:tcPr>
            <w:tcW w:w="507" w:type="dxa"/>
            <w:vMerge/>
            <w:tcBorders>
              <w:top w:val="single" w:sz="4" w:space="0" w:color="auto"/>
              <w:left w:val="single" w:sz="4" w:space="0" w:color="auto"/>
              <w:bottom w:val="single" w:sz="4" w:space="0" w:color="000000"/>
              <w:right w:val="single" w:sz="4" w:space="0" w:color="auto"/>
            </w:tcBorders>
            <w:vAlign w:val="center"/>
            <w:hideMark/>
          </w:tcPr>
          <w:p w14:paraId="0F433522" w14:textId="77777777" w:rsidR="00E62FAD" w:rsidRPr="00E62FAD" w:rsidRDefault="00E62FAD" w:rsidP="00E62FAD">
            <w:pPr>
              <w:rPr>
                <w:rFonts w:ascii="Arial LatRus" w:hAnsi="Arial LatRus" w:cs="Calibri"/>
                <w:sz w:val="16"/>
                <w:szCs w:val="16"/>
                <w:lang w:bidi="ar-SA"/>
              </w:rPr>
            </w:pPr>
          </w:p>
        </w:tc>
        <w:tc>
          <w:tcPr>
            <w:tcW w:w="496" w:type="dxa"/>
            <w:vMerge/>
            <w:tcBorders>
              <w:top w:val="single" w:sz="4" w:space="0" w:color="auto"/>
              <w:left w:val="single" w:sz="4" w:space="0" w:color="auto"/>
              <w:bottom w:val="single" w:sz="4" w:space="0" w:color="000000"/>
              <w:right w:val="single" w:sz="4" w:space="0" w:color="auto"/>
            </w:tcBorders>
            <w:vAlign w:val="center"/>
            <w:hideMark/>
          </w:tcPr>
          <w:p w14:paraId="205A0676" w14:textId="77777777" w:rsidR="00E62FAD" w:rsidRPr="00E62FAD" w:rsidRDefault="00E62FAD" w:rsidP="00E62FAD">
            <w:pPr>
              <w:rPr>
                <w:rFonts w:ascii="Arial LatRus" w:hAnsi="Arial LatRus" w:cs="Calibri"/>
                <w:sz w:val="16"/>
                <w:szCs w:val="16"/>
                <w:lang w:bidi="ar-SA"/>
              </w:rPr>
            </w:pPr>
          </w:p>
        </w:tc>
        <w:tc>
          <w:tcPr>
            <w:tcW w:w="999" w:type="dxa"/>
            <w:vMerge/>
            <w:tcBorders>
              <w:top w:val="single" w:sz="4" w:space="0" w:color="auto"/>
              <w:left w:val="single" w:sz="4" w:space="0" w:color="auto"/>
              <w:bottom w:val="single" w:sz="4" w:space="0" w:color="000000"/>
              <w:right w:val="single" w:sz="4" w:space="0" w:color="auto"/>
            </w:tcBorders>
            <w:vAlign w:val="center"/>
            <w:hideMark/>
          </w:tcPr>
          <w:p w14:paraId="38B69DAE" w14:textId="77777777" w:rsidR="00E62FAD" w:rsidRPr="00E62FAD" w:rsidRDefault="00E62FAD" w:rsidP="00E62FAD">
            <w:pPr>
              <w:rPr>
                <w:rFonts w:ascii="Arial LatRus" w:hAnsi="Arial LatRus" w:cs="Calibri"/>
                <w:sz w:val="16"/>
                <w:szCs w:val="16"/>
                <w:lang w:bidi="ar-SA"/>
              </w:rPr>
            </w:pPr>
          </w:p>
        </w:tc>
        <w:tc>
          <w:tcPr>
            <w:tcW w:w="782" w:type="dxa"/>
            <w:vMerge/>
            <w:tcBorders>
              <w:top w:val="single" w:sz="4" w:space="0" w:color="auto"/>
              <w:left w:val="single" w:sz="4" w:space="0" w:color="auto"/>
              <w:bottom w:val="single" w:sz="4" w:space="0" w:color="000000"/>
              <w:right w:val="single" w:sz="4" w:space="0" w:color="auto"/>
            </w:tcBorders>
            <w:vAlign w:val="center"/>
            <w:hideMark/>
          </w:tcPr>
          <w:p w14:paraId="50CBFA9F" w14:textId="77777777" w:rsidR="00E62FAD" w:rsidRPr="00E62FAD" w:rsidRDefault="00E62FAD" w:rsidP="00E62FAD">
            <w:pPr>
              <w:rPr>
                <w:rFonts w:ascii="Arial LatRus" w:hAnsi="Arial LatRus" w:cs="Calibri"/>
                <w:sz w:val="16"/>
                <w:szCs w:val="16"/>
                <w:lang w:bidi="ar-SA"/>
              </w:rPr>
            </w:pPr>
          </w:p>
        </w:tc>
        <w:tc>
          <w:tcPr>
            <w:tcW w:w="862" w:type="dxa"/>
            <w:vMerge/>
            <w:tcBorders>
              <w:top w:val="single" w:sz="4" w:space="0" w:color="auto"/>
              <w:left w:val="single" w:sz="4" w:space="0" w:color="auto"/>
              <w:bottom w:val="single" w:sz="4" w:space="0" w:color="000000"/>
              <w:right w:val="single" w:sz="4" w:space="0" w:color="auto"/>
            </w:tcBorders>
            <w:vAlign w:val="center"/>
            <w:hideMark/>
          </w:tcPr>
          <w:p w14:paraId="3C5A7A82" w14:textId="77777777" w:rsidR="00E62FAD" w:rsidRPr="00E62FAD" w:rsidRDefault="00E62FAD" w:rsidP="00E62FAD">
            <w:pPr>
              <w:rPr>
                <w:rFonts w:ascii="Arial LatRus" w:hAnsi="Arial LatRus" w:cs="Calibri"/>
                <w:sz w:val="16"/>
                <w:szCs w:val="16"/>
                <w:lang w:bidi="ar-SA"/>
              </w:rPr>
            </w:pPr>
          </w:p>
        </w:tc>
        <w:tc>
          <w:tcPr>
            <w:tcW w:w="36" w:type="dxa"/>
            <w:tcBorders>
              <w:top w:val="nil"/>
              <w:left w:val="nil"/>
              <w:bottom w:val="nil"/>
              <w:right w:val="nil"/>
            </w:tcBorders>
            <w:shd w:val="clear" w:color="auto" w:fill="auto"/>
            <w:noWrap/>
            <w:vAlign w:val="bottom"/>
            <w:hideMark/>
          </w:tcPr>
          <w:p w14:paraId="761A9169" w14:textId="77777777" w:rsidR="00E62FAD" w:rsidRPr="00E62FAD" w:rsidRDefault="00E62FAD" w:rsidP="00E62FAD">
            <w:pPr>
              <w:jc w:val="center"/>
              <w:rPr>
                <w:rFonts w:ascii="Arial LatRus" w:hAnsi="Arial LatRus" w:cs="Calibri"/>
                <w:sz w:val="16"/>
                <w:szCs w:val="16"/>
                <w:lang w:bidi="ar-SA"/>
              </w:rPr>
            </w:pPr>
          </w:p>
        </w:tc>
      </w:tr>
      <w:tr w:rsidR="00E62FAD" w:rsidRPr="00E62FAD" w14:paraId="15B40BC2" w14:textId="77777777" w:rsidTr="00E62FAD">
        <w:trPr>
          <w:trHeight w:val="255"/>
        </w:trPr>
        <w:tc>
          <w:tcPr>
            <w:tcW w:w="262" w:type="dxa"/>
            <w:tcBorders>
              <w:top w:val="nil"/>
              <w:left w:val="single" w:sz="4" w:space="0" w:color="auto"/>
              <w:bottom w:val="single" w:sz="4" w:space="0" w:color="auto"/>
              <w:right w:val="single" w:sz="4" w:space="0" w:color="auto"/>
            </w:tcBorders>
            <w:shd w:val="clear" w:color="auto" w:fill="auto"/>
            <w:noWrap/>
            <w:vAlign w:val="bottom"/>
            <w:hideMark/>
          </w:tcPr>
          <w:p w14:paraId="3B4ABBE5"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1</w:t>
            </w:r>
          </w:p>
        </w:tc>
        <w:tc>
          <w:tcPr>
            <w:tcW w:w="5076" w:type="dxa"/>
            <w:tcBorders>
              <w:top w:val="nil"/>
              <w:left w:val="nil"/>
              <w:bottom w:val="single" w:sz="4" w:space="0" w:color="auto"/>
              <w:right w:val="single" w:sz="4" w:space="0" w:color="auto"/>
            </w:tcBorders>
            <w:shd w:val="clear" w:color="auto" w:fill="auto"/>
            <w:noWrap/>
            <w:vAlign w:val="bottom"/>
            <w:hideMark/>
          </w:tcPr>
          <w:p w14:paraId="3D171C47"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2</w:t>
            </w:r>
          </w:p>
        </w:tc>
        <w:tc>
          <w:tcPr>
            <w:tcW w:w="507" w:type="dxa"/>
            <w:tcBorders>
              <w:top w:val="nil"/>
              <w:left w:val="nil"/>
              <w:bottom w:val="single" w:sz="4" w:space="0" w:color="auto"/>
              <w:right w:val="single" w:sz="4" w:space="0" w:color="auto"/>
            </w:tcBorders>
            <w:shd w:val="clear" w:color="auto" w:fill="auto"/>
            <w:noWrap/>
            <w:vAlign w:val="bottom"/>
            <w:hideMark/>
          </w:tcPr>
          <w:p w14:paraId="3AA4B2B3"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3</w:t>
            </w:r>
          </w:p>
        </w:tc>
        <w:tc>
          <w:tcPr>
            <w:tcW w:w="496" w:type="dxa"/>
            <w:tcBorders>
              <w:top w:val="nil"/>
              <w:left w:val="nil"/>
              <w:bottom w:val="single" w:sz="4" w:space="0" w:color="auto"/>
              <w:right w:val="single" w:sz="4" w:space="0" w:color="auto"/>
            </w:tcBorders>
            <w:shd w:val="clear" w:color="auto" w:fill="auto"/>
            <w:noWrap/>
            <w:vAlign w:val="bottom"/>
            <w:hideMark/>
          </w:tcPr>
          <w:p w14:paraId="5B684DE0"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4</w:t>
            </w:r>
          </w:p>
        </w:tc>
        <w:tc>
          <w:tcPr>
            <w:tcW w:w="999" w:type="dxa"/>
            <w:tcBorders>
              <w:top w:val="nil"/>
              <w:left w:val="nil"/>
              <w:bottom w:val="single" w:sz="4" w:space="0" w:color="auto"/>
              <w:right w:val="single" w:sz="4" w:space="0" w:color="auto"/>
            </w:tcBorders>
            <w:shd w:val="clear" w:color="auto" w:fill="auto"/>
            <w:noWrap/>
            <w:vAlign w:val="bottom"/>
            <w:hideMark/>
          </w:tcPr>
          <w:p w14:paraId="4B8063D7"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5</w:t>
            </w:r>
          </w:p>
        </w:tc>
        <w:tc>
          <w:tcPr>
            <w:tcW w:w="782" w:type="dxa"/>
            <w:tcBorders>
              <w:top w:val="nil"/>
              <w:left w:val="nil"/>
              <w:bottom w:val="single" w:sz="4" w:space="0" w:color="auto"/>
              <w:right w:val="single" w:sz="4" w:space="0" w:color="auto"/>
            </w:tcBorders>
            <w:shd w:val="clear" w:color="auto" w:fill="auto"/>
            <w:noWrap/>
            <w:vAlign w:val="bottom"/>
            <w:hideMark/>
          </w:tcPr>
          <w:p w14:paraId="1783044D"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6</w:t>
            </w:r>
          </w:p>
        </w:tc>
        <w:tc>
          <w:tcPr>
            <w:tcW w:w="862" w:type="dxa"/>
            <w:tcBorders>
              <w:top w:val="nil"/>
              <w:left w:val="nil"/>
              <w:bottom w:val="single" w:sz="4" w:space="0" w:color="auto"/>
              <w:right w:val="single" w:sz="4" w:space="0" w:color="auto"/>
            </w:tcBorders>
            <w:shd w:val="clear" w:color="auto" w:fill="auto"/>
            <w:noWrap/>
            <w:vAlign w:val="bottom"/>
            <w:hideMark/>
          </w:tcPr>
          <w:p w14:paraId="1848C59B"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7</w:t>
            </w:r>
          </w:p>
        </w:tc>
        <w:tc>
          <w:tcPr>
            <w:tcW w:w="36" w:type="dxa"/>
            <w:vAlign w:val="center"/>
            <w:hideMark/>
          </w:tcPr>
          <w:p w14:paraId="3AD197A9" w14:textId="77777777" w:rsidR="00E62FAD" w:rsidRPr="00E62FAD" w:rsidRDefault="00E62FAD" w:rsidP="00E62FAD">
            <w:pPr>
              <w:rPr>
                <w:sz w:val="20"/>
                <w:szCs w:val="20"/>
                <w:lang w:bidi="ar-SA"/>
              </w:rPr>
            </w:pPr>
          </w:p>
        </w:tc>
      </w:tr>
      <w:tr w:rsidR="00E62FAD" w:rsidRPr="00E62FAD" w14:paraId="24D88452" w14:textId="77777777" w:rsidTr="00E62FAD">
        <w:trPr>
          <w:trHeight w:val="139"/>
        </w:trPr>
        <w:tc>
          <w:tcPr>
            <w:tcW w:w="2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3D164"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5076"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9F4C0D8" w14:textId="77777777" w:rsidR="00E62FAD" w:rsidRPr="00E62FAD" w:rsidRDefault="00E62FAD" w:rsidP="00E62FAD">
            <w:pPr>
              <w:jc w:val="center"/>
              <w:rPr>
                <w:rFonts w:ascii="Arial LatRus" w:hAnsi="Arial LatRus" w:cs="Calibri"/>
                <w:b/>
                <w:bCs/>
                <w:sz w:val="16"/>
                <w:szCs w:val="16"/>
                <w:u w:val="single"/>
                <w:lang w:bidi="ar-SA"/>
              </w:rPr>
            </w:pPr>
            <w:r w:rsidRPr="00E62FAD">
              <w:rPr>
                <w:rFonts w:ascii="Arial LatRus" w:hAnsi="Arial LatRus" w:cs="Calibri"/>
                <w:b/>
                <w:bCs/>
                <w:sz w:val="16"/>
                <w:szCs w:val="16"/>
                <w:u w:val="single"/>
                <w:lang w:bidi="ar-SA"/>
              </w:rPr>
              <w:t xml:space="preserve">N 1 </w:t>
            </w:r>
            <w:r w:rsidRPr="00E62FAD">
              <w:rPr>
                <w:rFonts w:ascii="Calibri" w:hAnsi="Calibri" w:cs="Calibri"/>
                <w:b/>
                <w:bCs/>
                <w:sz w:val="16"/>
                <w:szCs w:val="16"/>
                <w:u w:val="single"/>
                <w:lang w:bidi="ar-SA"/>
              </w:rPr>
              <w:t>Солнечные</w:t>
            </w:r>
            <w:r w:rsidRPr="00E62FAD">
              <w:rPr>
                <w:rFonts w:ascii="Arial LatRus" w:hAnsi="Arial LatRus" w:cs="Calibri"/>
                <w:b/>
                <w:bCs/>
                <w:sz w:val="16"/>
                <w:szCs w:val="16"/>
                <w:u w:val="single"/>
                <w:lang w:bidi="ar-SA"/>
              </w:rPr>
              <w:t xml:space="preserve"> </w:t>
            </w:r>
            <w:r w:rsidRPr="00E62FAD">
              <w:rPr>
                <w:rFonts w:ascii="Calibri" w:hAnsi="Calibri" w:cs="Calibri"/>
                <w:b/>
                <w:bCs/>
                <w:sz w:val="16"/>
                <w:szCs w:val="16"/>
                <w:u w:val="single"/>
                <w:lang w:bidi="ar-SA"/>
              </w:rPr>
              <w:t>ФВ</w:t>
            </w:r>
            <w:r w:rsidRPr="00E62FAD">
              <w:rPr>
                <w:rFonts w:ascii="Arial LatRus" w:hAnsi="Arial LatRus" w:cs="Calibri"/>
                <w:b/>
                <w:bCs/>
                <w:sz w:val="16"/>
                <w:szCs w:val="16"/>
                <w:u w:val="single"/>
                <w:lang w:bidi="ar-SA"/>
              </w:rPr>
              <w:t>-</w:t>
            </w:r>
            <w:r w:rsidRPr="00E62FAD">
              <w:rPr>
                <w:rFonts w:ascii="Calibri" w:hAnsi="Calibri" w:cs="Calibri"/>
                <w:b/>
                <w:bCs/>
                <w:sz w:val="16"/>
                <w:szCs w:val="16"/>
                <w:u w:val="single"/>
                <w:lang w:bidi="ar-SA"/>
              </w:rPr>
              <w:t>системы</w:t>
            </w:r>
          </w:p>
        </w:tc>
        <w:tc>
          <w:tcPr>
            <w:tcW w:w="50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D96FE4E"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49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4A6B606"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99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AA1ED27"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782"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4113DD5D"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8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01DB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1520C2A9" w14:textId="77777777" w:rsidR="00E62FAD" w:rsidRPr="00E62FAD" w:rsidRDefault="00E62FAD" w:rsidP="00E62FAD">
            <w:pPr>
              <w:rPr>
                <w:sz w:val="20"/>
                <w:szCs w:val="20"/>
                <w:lang w:bidi="ar-SA"/>
              </w:rPr>
            </w:pPr>
          </w:p>
        </w:tc>
      </w:tr>
      <w:tr w:rsidR="00E62FAD" w:rsidRPr="00E62FAD" w14:paraId="1C6714D2"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2158F6BD"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auto"/>
              <w:left w:val="single" w:sz="4" w:space="0" w:color="auto"/>
              <w:bottom w:val="single" w:sz="4" w:space="0" w:color="000000"/>
              <w:right w:val="single" w:sz="4" w:space="0" w:color="000000"/>
            </w:tcBorders>
            <w:vAlign w:val="center"/>
            <w:hideMark/>
          </w:tcPr>
          <w:p w14:paraId="6CFE65EF"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76996148" w14:textId="77777777" w:rsidR="00E62FAD" w:rsidRPr="00E62FAD" w:rsidRDefault="00E62FAD" w:rsidP="00E62FAD">
            <w:pPr>
              <w:rPr>
                <w:rFonts w:ascii="Arial LatRus" w:hAnsi="Arial LatRus" w:cs="Calibri"/>
                <w:sz w:val="16"/>
                <w:szCs w:val="16"/>
                <w:lang w:bidi="ar-SA"/>
              </w:rPr>
            </w:pPr>
          </w:p>
        </w:tc>
        <w:tc>
          <w:tcPr>
            <w:tcW w:w="496" w:type="dxa"/>
            <w:vMerge/>
            <w:tcBorders>
              <w:top w:val="single" w:sz="4" w:space="0" w:color="000000"/>
              <w:left w:val="single" w:sz="4" w:space="0" w:color="000000"/>
              <w:bottom w:val="single" w:sz="4" w:space="0" w:color="000000"/>
              <w:right w:val="single" w:sz="4" w:space="0" w:color="000000"/>
            </w:tcBorders>
            <w:vAlign w:val="center"/>
            <w:hideMark/>
          </w:tcPr>
          <w:p w14:paraId="7535F0E1" w14:textId="77777777" w:rsidR="00E62FAD" w:rsidRPr="00E62FAD" w:rsidRDefault="00E62FAD" w:rsidP="00E62FAD">
            <w:pPr>
              <w:rPr>
                <w:rFonts w:ascii="Arial LatRus" w:hAnsi="Arial LatRus" w:cs="Calibri"/>
                <w:sz w:val="16"/>
                <w:szCs w:val="16"/>
                <w:lang w:bidi="ar-SA"/>
              </w:rPr>
            </w:pPr>
          </w:p>
        </w:tc>
        <w:tc>
          <w:tcPr>
            <w:tcW w:w="999" w:type="dxa"/>
            <w:vMerge/>
            <w:tcBorders>
              <w:top w:val="single" w:sz="4" w:space="0" w:color="000000"/>
              <w:left w:val="single" w:sz="4" w:space="0" w:color="000000"/>
              <w:bottom w:val="single" w:sz="4" w:space="0" w:color="000000"/>
              <w:right w:val="single" w:sz="4" w:space="0" w:color="000000"/>
            </w:tcBorders>
            <w:vAlign w:val="center"/>
            <w:hideMark/>
          </w:tcPr>
          <w:p w14:paraId="3166CCF8" w14:textId="77777777" w:rsidR="00E62FAD" w:rsidRPr="00E62FAD" w:rsidRDefault="00E62FAD" w:rsidP="00E62FAD">
            <w:pPr>
              <w:rPr>
                <w:rFonts w:ascii="Arial LatRus" w:hAnsi="Arial LatRus" w:cs="Calibri"/>
                <w:sz w:val="16"/>
                <w:szCs w:val="16"/>
                <w:lang w:bidi="ar-SA"/>
              </w:rPr>
            </w:pPr>
          </w:p>
        </w:tc>
        <w:tc>
          <w:tcPr>
            <w:tcW w:w="782" w:type="dxa"/>
            <w:vMerge/>
            <w:tcBorders>
              <w:top w:val="single" w:sz="4" w:space="0" w:color="000000"/>
              <w:left w:val="single" w:sz="4" w:space="0" w:color="000000"/>
              <w:bottom w:val="single" w:sz="4" w:space="0" w:color="000000"/>
              <w:right w:val="single" w:sz="4" w:space="0" w:color="auto"/>
            </w:tcBorders>
            <w:vAlign w:val="center"/>
            <w:hideMark/>
          </w:tcPr>
          <w:p w14:paraId="4FD208DB" w14:textId="77777777" w:rsidR="00E62FAD" w:rsidRPr="00E62FAD" w:rsidRDefault="00E62FAD" w:rsidP="00E62FAD">
            <w:pPr>
              <w:rPr>
                <w:rFonts w:ascii="Arial LatRus" w:hAnsi="Arial LatRus" w:cs="Calibri"/>
                <w:sz w:val="16"/>
                <w:szCs w:val="16"/>
                <w:lang w:bidi="ar-SA"/>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14:paraId="47AA8D54"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74FCAC33" w14:textId="77777777" w:rsidR="00E62FAD" w:rsidRPr="00E62FAD" w:rsidRDefault="00E62FAD" w:rsidP="00E62FAD">
            <w:pPr>
              <w:rPr>
                <w:rFonts w:ascii="Tahoma" w:hAnsi="Tahoma" w:cs="Tahoma"/>
                <w:sz w:val="16"/>
                <w:szCs w:val="16"/>
                <w:lang w:bidi="ar-SA"/>
              </w:rPr>
            </w:pPr>
          </w:p>
        </w:tc>
      </w:tr>
      <w:tr w:rsidR="00E62FAD" w:rsidRPr="00E62FAD" w14:paraId="19AD5866"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39966C2B"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auto"/>
              <w:left w:val="single" w:sz="4" w:space="0" w:color="auto"/>
              <w:bottom w:val="single" w:sz="4" w:space="0" w:color="000000"/>
              <w:right w:val="single" w:sz="4" w:space="0" w:color="000000"/>
            </w:tcBorders>
            <w:vAlign w:val="center"/>
            <w:hideMark/>
          </w:tcPr>
          <w:p w14:paraId="5AC08A15"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277E2704" w14:textId="77777777" w:rsidR="00E62FAD" w:rsidRPr="00E62FAD" w:rsidRDefault="00E62FAD" w:rsidP="00E62FAD">
            <w:pPr>
              <w:rPr>
                <w:rFonts w:ascii="Arial LatRus" w:hAnsi="Arial LatRus" w:cs="Calibri"/>
                <w:sz w:val="16"/>
                <w:szCs w:val="16"/>
                <w:lang w:bidi="ar-SA"/>
              </w:rPr>
            </w:pPr>
          </w:p>
        </w:tc>
        <w:tc>
          <w:tcPr>
            <w:tcW w:w="496" w:type="dxa"/>
            <w:vMerge/>
            <w:tcBorders>
              <w:top w:val="single" w:sz="4" w:space="0" w:color="000000"/>
              <w:left w:val="single" w:sz="4" w:space="0" w:color="000000"/>
              <w:bottom w:val="single" w:sz="4" w:space="0" w:color="000000"/>
              <w:right w:val="single" w:sz="4" w:space="0" w:color="000000"/>
            </w:tcBorders>
            <w:vAlign w:val="center"/>
            <w:hideMark/>
          </w:tcPr>
          <w:p w14:paraId="2DAB80B2" w14:textId="77777777" w:rsidR="00E62FAD" w:rsidRPr="00E62FAD" w:rsidRDefault="00E62FAD" w:rsidP="00E62FAD">
            <w:pPr>
              <w:rPr>
                <w:rFonts w:ascii="Arial LatRus" w:hAnsi="Arial LatRus" w:cs="Calibri"/>
                <w:sz w:val="16"/>
                <w:szCs w:val="16"/>
                <w:lang w:bidi="ar-SA"/>
              </w:rPr>
            </w:pPr>
          </w:p>
        </w:tc>
        <w:tc>
          <w:tcPr>
            <w:tcW w:w="999" w:type="dxa"/>
            <w:vMerge/>
            <w:tcBorders>
              <w:top w:val="single" w:sz="4" w:space="0" w:color="000000"/>
              <w:left w:val="single" w:sz="4" w:space="0" w:color="000000"/>
              <w:bottom w:val="single" w:sz="4" w:space="0" w:color="000000"/>
              <w:right w:val="single" w:sz="4" w:space="0" w:color="000000"/>
            </w:tcBorders>
            <w:vAlign w:val="center"/>
            <w:hideMark/>
          </w:tcPr>
          <w:p w14:paraId="27750801" w14:textId="77777777" w:rsidR="00E62FAD" w:rsidRPr="00E62FAD" w:rsidRDefault="00E62FAD" w:rsidP="00E62FAD">
            <w:pPr>
              <w:rPr>
                <w:rFonts w:ascii="Arial LatRus" w:hAnsi="Arial LatRus" w:cs="Calibri"/>
                <w:sz w:val="16"/>
                <w:szCs w:val="16"/>
                <w:lang w:bidi="ar-SA"/>
              </w:rPr>
            </w:pPr>
          </w:p>
        </w:tc>
        <w:tc>
          <w:tcPr>
            <w:tcW w:w="782" w:type="dxa"/>
            <w:vMerge/>
            <w:tcBorders>
              <w:top w:val="single" w:sz="4" w:space="0" w:color="000000"/>
              <w:left w:val="single" w:sz="4" w:space="0" w:color="000000"/>
              <w:bottom w:val="single" w:sz="4" w:space="0" w:color="000000"/>
              <w:right w:val="single" w:sz="4" w:space="0" w:color="auto"/>
            </w:tcBorders>
            <w:vAlign w:val="center"/>
            <w:hideMark/>
          </w:tcPr>
          <w:p w14:paraId="4FC0D1F3" w14:textId="77777777" w:rsidR="00E62FAD" w:rsidRPr="00E62FAD" w:rsidRDefault="00E62FAD" w:rsidP="00E62FAD">
            <w:pPr>
              <w:rPr>
                <w:rFonts w:ascii="Arial LatRus" w:hAnsi="Arial LatRus" w:cs="Calibri"/>
                <w:sz w:val="16"/>
                <w:szCs w:val="16"/>
                <w:lang w:bidi="ar-SA"/>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14:paraId="33432AF9"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32D4682D" w14:textId="77777777" w:rsidR="00E62FAD" w:rsidRPr="00E62FAD" w:rsidRDefault="00E62FAD" w:rsidP="00E62FAD">
            <w:pPr>
              <w:rPr>
                <w:sz w:val="20"/>
                <w:szCs w:val="20"/>
                <w:lang w:bidi="ar-SA"/>
              </w:rPr>
            </w:pPr>
          </w:p>
        </w:tc>
      </w:tr>
      <w:tr w:rsidR="00E62FAD" w:rsidRPr="00E62FAD" w14:paraId="1448920B"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2A24F090"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auto"/>
              <w:left w:val="single" w:sz="4" w:space="0" w:color="auto"/>
              <w:bottom w:val="single" w:sz="4" w:space="0" w:color="000000"/>
              <w:right w:val="single" w:sz="4" w:space="0" w:color="000000"/>
            </w:tcBorders>
            <w:vAlign w:val="center"/>
            <w:hideMark/>
          </w:tcPr>
          <w:p w14:paraId="662D7DEE"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7A450772" w14:textId="77777777" w:rsidR="00E62FAD" w:rsidRPr="00E62FAD" w:rsidRDefault="00E62FAD" w:rsidP="00E62FAD">
            <w:pPr>
              <w:rPr>
                <w:rFonts w:ascii="Arial LatRus" w:hAnsi="Arial LatRus" w:cs="Calibri"/>
                <w:sz w:val="16"/>
                <w:szCs w:val="16"/>
                <w:lang w:bidi="ar-SA"/>
              </w:rPr>
            </w:pPr>
          </w:p>
        </w:tc>
        <w:tc>
          <w:tcPr>
            <w:tcW w:w="496" w:type="dxa"/>
            <w:vMerge/>
            <w:tcBorders>
              <w:top w:val="single" w:sz="4" w:space="0" w:color="000000"/>
              <w:left w:val="single" w:sz="4" w:space="0" w:color="000000"/>
              <w:bottom w:val="single" w:sz="4" w:space="0" w:color="000000"/>
              <w:right w:val="single" w:sz="4" w:space="0" w:color="000000"/>
            </w:tcBorders>
            <w:vAlign w:val="center"/>
            <w:hideMark/>
          </w:tcPr>
          <w:p w14:paraId="453BA783" w14:textId="77777777" w:rsidR="00E62FAD" w:rsidRPr="00E62FAD" w:rsidRDefault="00E62FAD" w:rsidP="00E62FAD">
            <w:pPr>
              <w:rPr>
                <w:rFonts w:ascii="Arial LatRus" w:hAnsi="Arial LatRus" w:cs="Calibri"/>
                <w:sz w:val="16"/>
                <w:szCs w:val="16"/>
                <w:lang w:bidi="ar-SA"/>
              </w:rPr>
            </w:pPr>
          </w:p>
        </w:tc>
        <w:tc>
          <w:tcPr>
            <w:tcW w:w="999" w:type="dxa"/>
            <w:vMerge/>
            <w:tcBorders>
              <w:top w:val="single" w:sz="4" w:space="0" w:color="000000"/>
              <w:left w:val="single" w:sz="4" w:space="0" w:color="000000"/>
              <w:bottom w:val="single" w:sz="4" w:space="0" w:color="000000"/>
              <w:right w:val="single" w:sz="4" w:space="0" w:color="000000"/>
            </w:tcBorders>
            <w:vAlign w:val="center"/>
            <w:hideMark/>
          </w:tcPr>
          <w:p w14:paraId="1C961340" w14:textId="77777777" w:rsidR="00E62FAD" w:rsidRPr="00E62FAD" w:rsidRDefault="00E62FAD" w:rsidP="00E62FAD">
            <w:pPr>
              <w:rPr>
                <w:rFonts w:ascii="Arial LatRus" w:hAnsi="Arial LatRus" w:cs="Calibri"/>
                <w:sz w:val="16"/>
                <w:szCs w:val="16"/>
                <w:lang w:bidi="ar-SA"/>
              </w:rPr>
            </w:pPr>
          </w:p>
        </w:tc>
        <w:tc>
          <w:tcPr>
            <w:tcW w:w="782" w:type="dxa"/>
            <w:vMerge/>
            <w:tcBorders>
              <w:top w:val="single" w:sz="4" w:space="0" w:color="000000"/>
              <w:left w:val="single" w:sz="4" w:space="0" w:color="000000"/>
              <w:bottom w:val="single" w:sz="4" w:space="0" w:color="000000"/>
              <w:right w:val="single" w:sz="4" w:space="0" w:color="auto"/>
            </w:tcBorders>
            <w:vAlign w:val="center"/>
            <w:hideMark/>
          </w:tcPr>
          <w:p w14:paraId="446D3CBE" w14:textId="77777777" w:rsidR="00E62FAD" w:rsidRPr="00E62FAD" w:rsidRDefault="00E62FAD" w:rsidP="00E62FAD">
            <w:pPr>
              <w:rPr>
                <w:rFonts w:ascii="Arial LatRus" w:hAnsi="Arial LatRus" w:cs="Calibri"/>
                <w:sz w:val="16"/>
                <w:szCs w:val="16"/>
                <w:lang w:bidi="ar-SA"/>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14:paraId="2DC00B3C"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3B7BB7D7" w14:textId="77777777" w:rsidR="00E62FAD" w:rsidRPr="00E62FAD" w:rsidRDefault="00E62FAD" w:rsidP="00E62FAD">
            <w:pPr>
              <w:rPr>
                <w:sz w:val="20"/>
                <w:szCs w:val="20"/>
                <w:lang w:bidi="ar-SA"/>
              </w:rPr>
            </w:pPr>
          </w:p>
        </w:tc>
      </w:tr>
      <w:tr w:rsidR="00E62FAD" w:rsidRPr="00E62FAD" w14:paraId="4E24AE04"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1768CB"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1</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01C0173"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xml:space="preserve"> </w:t>
            </w:r>
            <w:r w:rsidRPr="00E62FAD">
              <w:rPr>
                <w:rFonts w:ascii="Calibri" w:hAnsi="Calibri" w:cs="Calibri"/>
                <w:sz w:val="16"/>
                <w:szCs w:val="16"/>
                <w:lang w:bidi="ar-SA"/>
              </w:rPr>
              <w:t>Работы</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по</w:t>
            </w:r>
            <w:r w:rsidRPr="00E62FAD">
              <w:rPr>
                <w:rFonts w:ascii="Arial LatRus" w:hAnsi="Arial LatRus" w:cs="Calibri"/>
                <w:sz w:val="16"/>
                <w:szCs w:val="16"/>
                <w:lang w:bidi="ar-SA"/>
              </w:rPr>
              <w:t xml:space="preserve"> </w:t>
            </w:r>
            <w:r w:rsidRPr="00E62FAD">
              <w:rPr>
                <w:rFonts w:ascii="Calibri" w:hAnsi="Calibri" w:cs="Calibri"/>
                <w:sz w:val="16"/>
                <w:szCs w:val="16"/>
                <w:lang w:bidi="ar-SA"/>
              </w:rPr>
              <w:t>установке</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Солнечной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ФВ</w:t>
            </w:r>
            <w:r w:rsidRPr="00E62FAD">
              <w:rPr>
                <w:rFonts w:ascii="Arial LatRus" w:hAnsi="Arial LatRus" w:cs="Calibri"/>
                <w:sz w:val="16"/>
                <w:szCs w:val="16"/>
                <w:lang w:bidi="ar-SA"/>
              </w:rPr>
              <w:t>-</w:t>
            </w:r>
            <w:r w:rsidRPr="00E62FAD">
              <w:rPr>
                <w:rFonts w:ascii="Calibri" w:hAnsi="Calibri" w:cs="Calibri"/>
                <w:sz w:val="16"/>
                <w:szCs w:val="16"/>
                <w:lang w:bidi="ar-SA"/>
              </w:rPr>
              <w:t>системы</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изготовлению</w:t>
            </w:r>
            <w:r w:rsidRPr="00E62FAD">
              <w:rPr>
                <w:rFonts w:ascii="Arial LatRus" w:hAnsi="Arial LatRus" w:cs="Calibri"/>
                <w:sz w:val="16"/>
                <w:szCs w:val="16"/>
                <w:lang w:bidi="ar-SA"/>
              </w:rPr>
              <w:t xml:space="preserve"> </w:t>
            </w:r>
            <w:r w:rsidRPr="00E62FAD">
              <w:rPr>
                <w:rFonts w:ascii="Calibri" w:hAnsi="Calibri" w:cs="Calibri"/>
                <w:sz w:val="16"/>
                <w:szCs w:val="16"/>
                <w:lang w:bidi="ar-SA"/>
              </w:rPr>
              <w:t>опорных</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каркасов</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монтажу</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всей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системы</w:t>
            </w:r>
            <w:r w:rsidRPr="00E62FAD">
              <w:rPr>
                <w:rFonts w:ascii="Arial LatRus" w:hAnsi="Arial LatRus" w:cs="Calibri"/>
                <w:sz w:val="16"/>
                <w:szCs w:val="16"/>
                <w:lang w:bidi="ar-SA"/>
              </w:rPr>
              <w:t xml:space="preserve">  </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D705A1D"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к</w:t>
            </w:r>
            <w:r w:rsidRPr="00E62FAD">
              <w:rPr>
                <w:rFonts w:ascii="Arial LatRus" w:hAnsi="Arial LatRus" w:cs="Calibri"/>
                <w:sz w:val="16"/>
                <w:szCs w:val="16"/>
                <w:lang w:bidi="ar-SA"/>
              </w:rPr>
              <w:t>-</w:t>
            </w:r>
            <w:r w:rsidRPr="00E62FAD">
              <w:rPr>
                <w:rFonts w:ascii="Calibri" w:hAnsi="Calibri" w:cs="Calibri"/>
                <w:sz w:val="16"/>
                <w:szCs w:val="16"/>
                <w:lang w:bidi="ar-SA"/>
              </w:rPr>
              <w:t>т</w:t>
            </w:r>
            <w:r w:rsidRPr="00E62FAD">
              <w:rPr>
                <w:rFonts w:ascii="Arial LatRus" w:hAnsi="Arial LatRus" w:cs="Calibri"/>
                <w:sz w:val="16"/>
                <w:szCs w:val="16"/>
                <w:lang w:bidi="ar-SA"/>
              </w:rPr>
              <w:t>.</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A3DF35C"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5ADFD11"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ED25D8D"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475BC509"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26A2C9CE" w14:textId="77777777" w:rsidR="00E62FAD" w:rsidRPr="00E62FAD" w:rsidRDefault="00E62FAD" w:rsidP="00E62FAD">
            <w:pPr>
              <w:rPr>
                <w:sz w:val="20"/>
                <w:szCs w:val="20"/>
                <w:lang w:bidi="ar-SA"/>
              </w:rPr>
            </w:pPr>
          </w:p>
        </w:tc>
      </w:tr>
      <w:tr w:rsidR="00E62FAD" w:rsidRPr="00E62FAD" w14:paraId="4D6ABACA"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7034A28C"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E4CBF8F"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15D9D9A"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F73EFD2"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DC3FAB7"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2763DDD" w14:textId="77777777" w:rsidR="00E62FAD" w:rsidRPr="00E62FAD" w:rsidRDefault="00E62FAD" w:rsidP="00E62FAD">
            <w:pPr>
              <w:rPr>
                <w:rFonts w:ascii="Tahoma" w:hAnsi="Tahoma" w:cs="Tahoma"/>
                <w:sz w:val="16"/>
                <w:szCs w:val="16"/>
                <w:lang w:bidi="ar-SA"/>
              </w:rPr>
            </w:pPr>
          </w:p>
        </w:tc>
        <w:tc>
          <w:tcPr>
            <w:tcW w:w="862" w:type="dxa"/>
            <w:vMerge/>
            <w:tcBorders>
              <w:top w:val="single" w:sz="4" w:space="0" w:color="000000"/>
              <w:left w:val="single" w:sz="4" w:space="0" w:color="000000"/>
              <w:bottom w:val="single" w:sz="4" w:space="0" w:color="000000"/>
              <w:right w:val="single" w:sz="4" w:space="0" w:color="auto"/>
            </w:tcBorders>
            <w:vAlign w:val="center"/>
            <w:hideMark/>
          </w:tcPr>
          <w:p w14:paraId="5D2FF2AB"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37D6A7B" w14:textId="77777777" w:rsidR="00E62FAD" w:rsidRPr="00E62FAD" w:rsidRDefault="00E62FAD" w:rsidP="00E62FAD">
            <w:pPr>
              <w:rPr>
                <w:rFonts w:ascii="Tahoma" w:hAnsi="Tahoma" w:cs="Tahoma"/>
                <w:sz w:val="16"/>
                <w:szCs w:val="16"/>
                <w:lang w:bidi="ar-SA"/>
              </w:rPr>
            </w:pPr>
          </w:p>
        </w:tc>
      </w:tr>
      <w:tr w:rsidR="00E62FAD" w:rsidRPr="00E62FAD" w14:paraId="67770C44"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128CA383"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3869A10C"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75415A3"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FCEE49B"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F24F8B5"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08660EE6" w14:textId="77777777" w:rsidR="00E62FAD" w:rsidRPr="00E62FAD" w:rsidRDefault="00E62FAD" w:rsidP="00E62FAD">
            <w:pPr>
              <w:rPr>
                <w:rFonts w:ascii="Tahoma" w:hAnsi="Tahoma" w:cs="Tahoma"/>
                <w:sz w:val="16"/>
                <w:szCs w:val="16"/>
                <w:lang w:bidi="ar-SA"/>
              </w:rPr>
            </w:pPr>
          </w:p>
        </w:tc>
        <w:tc>
          <w:tcPr>
            <w:tcW w:w="862" w:type="dxa"/>
            <w:vMerge/>
            <w:tcBorders>
              <w:top w:val="single" w:sz="4" w:space="0" w:color="000000"/>
              <w:left w:val="single" w:sz="4" w:space="0" w:color="000000"/>
              <w:bottom w:val="single" w:sz="4" w:space="0" w:color="000000"/>
              <w:right w:val="single" w:sz="4" w:space="0" w:color="auto"/>
            </w:tcBorders>
            <w:vAlign w:val="center"/>
            <w:hideMark/>
          </w:tcPr>
          <w:p w14:paraId="4E564A8C"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F76B127" w14:textId="77777777" w:rsidR="00E62FAD" w:rsidRPr="00E62FAD" w:rsidRDefault="00E62FAD" w:rsidP="00E62FAD">
            <w:pPr>
              <w:rPr>
                <w:sz w:val="20"/>
                <w:szCs w:val="20"/>
                <w:lang w:bidi="ar-SA"/>
              </w:rPr>
            </w:pPr>
          </w:p>
        </w:tc>
      </w:tr>
      <w:tr w:rsidR="00E62FAD" w:rsidRPr="00E62FAD" w14:paraId="04DD159A"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5D1E8A82"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77B47617"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1233A87"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1F8935B8"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DDEA42A"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14CD4AC" w14:textId="77777777" w:rsidR="00E62FAD" w:rsidRPr="00E62FAD" w:rsidRDefault="00E62FAD" w:rsidP="00E62FAD">
            <w:pPr>
              <w:rPr>
                <w:rFonts w:ascii="Tahoma" w:hAnsi="Tahoma" w:cs="Tahoma"/>
                <w:sz w:val="16"/>
                <w:szCs w:val="16"/>
                <w:lang w:bidi="ar-SA"/>
              </w:rPr>
            </w:pPr>
          </w:p>
        </w:tc>
        <w:tc>
          <w:tcPr>
            <w:tcW w:w="862" w:type="dxa"/>
            <w:vMerge/>
            <w:tcBorders>
              <w:top w:val="single" w:sz="4" w:space="0" w:color="000000"/>
              <w:left w:val="single" w:sz="4" w:space="0" w:color="000000"/>
              <w:bottom w:val="single" w:sz="4" w:space="0" w:color="000000"/>
              <w:right w:val="single" w:sz="4" w:space="0" w:color="auto"/>
            </w:tcBorders>
            <w:vAlign w:val="center"/>
            <w:hideMark/>
          </w:tcPr>
          <w:p w14:paraId="4B87963D"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B9B6E24" w14:textId="77777777" w:rsidR="00E62FAD" w:rsidRPr="00E62FAD" w:rsidRDefault="00E62FAD" w:rsidP="00E62FAD">
            <w:pPr>
              <w:rPr>
                <w:sz w:val="20"/>
                <w:szCs w:val="20"/>
                <w:lang w:bidi="ar-SA"/>
              </w:rPr>
            </w:pPr>
          </w:p>
        </w:tc>
      </w:tr>
      <w:tr w:rsidR="00E62FAD" w:rsidRPr="00E62FAD" w14:paraId="396F31E2" w14:textId="77777777" w:rsidTr="00E62FAD">
        <w:trPr>
          <w:trHeight w:val="255"/>
        </w:trPr>
        <w:tc>
          <w:tcPr>
            <w:tcW w:w="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2631A"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5076" w:type="dxa"/>
            <w:tcBorders>
              <w:top w:val="single" w:sz="4" w:space="0" w:color="auto"/>
              <w:left w:val="nil"/>
              <w:bottom w:val="single" w:sz="4" w:space="0" w:color="auto"/>
              <w:right w:val="single" w:sz="4" w:space="0" w:color="auto"/>
            </w:tcBorders>
            <w:shd w:val="clear" w:color="auto" w:fill="auto"/>
            <w:noWrap/>
            <w:vAlign w:val="center"/>
            <w:hideMark/>
          </w:tcPr>
          <w:p w14:paraId="7AF0B216"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Итого</w:t>
            </w:r>
            <w:r w:rsidRPr="00E62FAD">
              <w:rPr>
                <w:rFonts w:ascii="Arial LatRus" w:hAnsi="Arial LatRus" w:cs="Calibri"/>
                <w:b/>
                <w:bCs/>
                <w:i/>
                <w:iCs/>
                <w:sz w:val="20"/>
                <w:szCs w:val="20"/>
                <w:lang w:bidi="ar-SA"/>
              </w:rPr>
              <w:t xml:space="preserve"> %</w:t>
            </w:r>
          </w:p>
        </w:tc>
        <w:tc>
          <w:tcPr>
            <w:tcW w:w="507" w:type="dxa"/>
            <w:tcBorders>
              <w:top w:val="single" w:sz="4" w:space="0" w:color="auto"/>
              <w:left w:val="nil"/>
              <w:bottom w:val="single" w:sz="4" w:space="0" w:color="auto"/>
              <w:right w:val="single" w:sz="4" w:space="0" w:color="auto"/>
            </w:tcBorders>
            <w:shd w:val="clear" w:color="auto" w:fill="auto"/>
            <w:noWrap/>
            <w:vAlign w:val="center"/>
            <w:hideMark/>
          </w:tcPr>
          <w:p w14:paraId="7EECE76E"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496" w:type="dxa"/>
            <w:tcBorders>
              <w:top w:val="nil"/>
              <w:left w:val="single" w:sz="4" w:space="0" w:color="auto"/>
              <w:bottom w:val="single" w:sz="4" w:space="0" w:color="auto"/>
              <w:right w:val="single" w:sz="4" w:space="0" w:color="auto"/>
            </w:tcBorders>
            <w:shd w:val="clear" w:color="000000" w:fill="FFFFFF"/>
            <w:noWrap/>
            <w:vAlign w:val="center"/>
            <w:hideMark/>
          </w:tcPr>
          <w:p w14:paraId="61776776" w14:textId="77777777" w:rsidR="00E62FAD" w:rsidRPr="00E62FAD" w:rsidRDefault="00E62FAD" w:rsidP="00E62FAD">
            <w:pPr>
              <w:jc w:val="cente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999" w:type="dxa"/>
            <w:tcBorders>
              <w:top w:val="nil"/>
              <w:left w:val="nil"/>
              <w:bottom w:val="single" w:sz="4" w:space="0" w:color="auto"/>
              <w:right w:val="single" w:sz="4" w:space="0" w:color="auto"/>
            </w:tcBorders>
            <w:shd w:val="clear" w:color="auto" w:fill="auto"/>
            <w:noWrap/>
            <w:vAlign w:val="center"/>
            <w:hideMark/>
          </w:tcPr>
          <w:p w14:paraId="3CC9077D"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 </w:t>
            </w:r>
          </w:p>
        </w:tc>
        <w:tc>
          <w:tcPr>
            <w:tcW w:w="782" w:type="dxa"/>
            <w:tcBorders>
              <w:top w:val="nil"/>
              <w:left w:val="nil"/>
              <w:bottom w:val="single" w:sz="4" w:space="0" w:color="auto"/>
              <w:right w:val="single" w:sz="4" w:space="0" w:color="auto"/>
            </w:tcBorders>
            <w:shd w:val="clear" w:color="auto" w:fill="auto"/>
            <w:noWrap/>
            <w:vAlign w:val="bottom"/>
            <w:hideMark/>
          </w:tcPr>
          <w:p w14:paraId="0731164A" w14:textId="77777777" w:rsidR="00E62FAD" w:rsidRPr="00E62FAD" w:rsidRDefault="00E62FAD" w:rsidP="00E62FAD">
            <w:pPr>
              <w:rPr>
                <w:rFonts w:ascii="Arial Armenian" w:hAnsi="Arial Armenian" w:cs="Calibri"/>
                <w:b/>
                <w:bCs/>
                <w:sz w:val="20"/>
                <w:szCs w:val="20"/>
                <w:lang w:bidi="ar-SA"/>
              </w:rPr>
            </w:pPr>
            <w:r w:rsidRPr="00E62FAD">
              <w:rPr>
                <w:rFonts w:ascii="Arial Armenian" w:hAnsi="Arial Armenian" w:cs="Calibri"/>
                <w:b/>
                <w:bCs/>
                <w:sz w:val="20"/>
                <w:szCs w:val="20"/>
                <w:lang w:bidi="ar-SA"/>
              </w:rPr>
              <w:t> </w:t>
            </w:r>
          </w:p>
        </w:tc>
        <w:tc>
          <w:tcPr>
            <w:tcW w:w="862" w:type="dxa"/>
            <w:tcBorders>
              <w:top w:val="nil"/>
              <w:left w:val="nil"/>
              <w:bottom w:val="single" w:sz="4" w:space="0" w:color="auto"/>
              <w:right w:val="single" w:sz="4" w:space="0" w:color="auto"/>
            </w:tcBorders>
            <w:shd w:val="clear" w:color="auto" w:fill="auto"/>
            <w:noWrap/>
            <w:vAlign w:val="center"/>
            <w:hideMark/>
          </w:tcPr>
          <w:p w14:paraId="0130BA20"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1,51%</w:t>
            </w:r>
          </w:p>
        </w:tc>
        <w:tc>
          <w:tcPr>
            <w:tcW w:w="36" w:type="dxa"/>
            <w:vAlign w:val="center"/>
            <w:hideMark/>
          </w:tcPr>
          <w:p w14:paraId="45611BAA" w14:textId="77777777" w:rsidR="00E62FAD" w:rsidRPr="00E62FAD" w:rsidRDefault="00E62FAD" w:rsidP="00E62FAD">
            <w:pPr>
              <w:rPr>
                <w:sz w:val="20"/>
                <w:szCs w:val="20"/>
                <w:lang w:bidi="ar-SA"/>
              </w:rPr>
            </w:pPr>
          </w:p>
        </w:tc>
      </w:tr>
      <w:tr w:rsidR="00E62FAD" w:rsidRPr="00E62FAD" w14:paraId="4E4A692C" w14:textId="77777777" w:rsidTr="00E62FAD">
        <w:trPr>
          <w:trHeight w:val="139"/>
        </w:trPr>
        <w:tc>
          <w:tcPr>
            <w:tcW w:w="2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8A55"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50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9CD9EA" w14:textId="77777777" w:rsidR="00E62FAD" w:rsidRPr="00E62FAD" w:rsidRDefault="00E62FAD" w:rsidP="00E62FAD">
            <w:pPr>
              <w:rPr>
                <w:rFonts w:ascii="Arial LatRus" w:hAnsi="Arial LatRus" w:cs="Calibri"/>
                <w:b/>
                <w:bCs/>
                <w:sz w:val="16"/>
                <w:szCs w:val="16"/>
                <w:u w:val="single"/>
                <w:lang w:bidi="ar-SA"/>
              </w:rPr>
            </w:pPr>
            <w:r w:rsidRPr="00E62FAD">
              <w:rPr>
                <w:rFonts w:ascii="Calibri" w:hAnsi="Calibri" w:cs="Calibri"/>
                <w:b/>
                <w:bCs/>
                <w:sz w:val="16"/>
                <w:szCs w:val="16"/>
                <w:u w:val="single"/>
                <w:lang w:bidi="ar-SA"/>
              </w:rPr>
              <w:t>Элементы</w:t>
            </w:r>
            <w:r w:rsidRPr="00E62FAD">
              <w:rPr>
                <w:rFonts w:ascii="Arial LatRus" w:hAnsi="Arial LatRus" w:cs="Calibri"/>
                <w:b/>
                <w:bCs/>
                <w:sz w:val="16"/>
                <w:szCs w:val="16"/>
                <w:u w:val="single"/>
                <w:lang w:bidi="ar-SA"/>
              </w:rPr>
              <w:t xml:space="preserve"> </w:t>
            </w:r>
            <w:r w:rsidRPr="00E62FAD">
              <w:rPr>
                <w:rFonts w:ascii="Calibri" w:hAnsi="Calibri" w:cs="Calibri"/>
                <w:b/>
                <w:bCs/>
                <w:sz w:val="16"/>
                <w:szCs w:val="16"/>
                <w:u w:val="single"/>
                <w:lang w:bidi="ar-SA"/>
              </w:rPr>
              <w:t>постоянного</w:t>
            </w:r>
            <w:r w:rsidRPr="00E62FAD">
              <w:rPr>
                <w:rFonts w:ascii="Arial LatRus" w:hAnsi="Arial LatRus" w:cs="Calibri"/>
                <w:b/>
                <w:bCs/>
                <w:sz w:val="16"/>
                <w:szCs w:val="16"/>
                <w:u w:val="single"/>
                <w:lang w:bidi="ar-SA"/>
              </w:rPr>
              <w:t xml:space="preserve"> </w:t>
            </w:r>
            <w:r w:rsidRPr="00E62FAD">
              <w:rPr>
                <w:rFonts w:ascii="Calibri" w:hAnsi="Calibri" w:cs="Calibri"/>
                <w:b/>
                <w:bCs/>
                <w:sz w:val="16"/>
                <w:szCs w:val="16"/>
                <w:u w:val="single"/>
                <w:lang w:bidi="ar-SA"/>
              </w:rPr>
              <w:t>тока</w:t>
            </w:r>
            <w:r w:rsidRPr="00E62FAD">
              <w:rPr>
                <w:rFonts w:ascii="Arial LatRus" w:hAnsi="Arial LatRus" w:cs="Calibri"/>
                <w:b/>
                <w:bCs/>
                <w:sz w:val="16"/>
                <w:szCs w:val="16"/>
                <w:u w:val="single"/>
                <w:lang w:bidi="ar-SA"/>
              </w:rPr>
              <w:t xml:space="preserve">  (DC) </w:t>
            </w:r>
          </w:p>
        </w:tc>
        <w:tc>
          <w:tcPr>
            <w:tcW w:w="50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160A361"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3686AA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7D034CE"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9868166"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181F1999"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7C25B980" w14:textId="77777777" w:rsidR="00E62FAD" w:rsidRPr="00E62FAD" w:rsidRDefault="00E62FAD" w:rsidP="00E62FAD">
            <w:pPr>
              <w:rPr>
                <w:sz w:val="20"/>
                <w:szCs w:val="20"/>
                <w:lang w:bidi="ar-SA"/>
              </w:rPr>
            </w:pPr>
          </w:p>
        </w:tc>
      </w:tr>
      <w:tr w:rsidR="00E62FAD" w:rsidRPr="00E62FAD" w14:paraId="710D3245"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17B198A0"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1338EB39"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09A4ACEC"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D8A8A97"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6F386D1"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787D01A"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5047368F"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704DFDE" w14:textId="77777777" w:rsidR="00E62FAD" w:rsidRPr="00E62FAD" w:rsidRDefault="00E62FAD" w:rsidP="00E62FAD">
            <w:pPr>
              <w:rPr>
                <w:rFonts w:ascii="Tahoma" w:hAnsi="Tahoma" w:cs="Tahoma"/>
                <w:sz w:val="16"/>
                <w:szCs w:val="16"/>
                <w:lang w:bidi="ar-SA"/>
              </w:rPr>
            </w:pPr>
          </w:p>
        </w:tc>
      </w:tr>
      <w:tr w:rsidR="00E62FAD" w:rsidRPr="00E62FAD" w14:paraId="06FB2B0E"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224E6D1D"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35BCC8AD"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266B7834"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3EF3730"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B24ED2E"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22ABAECB"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2F5D5440"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A75DF10" w14:textId="77777777" w:rsidR="00E62FAD" w:rsidRPr="00E62FAD" w:rsidRDefault="00E62FAD" w:rsidP="00E62FAD">
            <w:pPr>
              <w:rPr>
                <w:sz w:val="20"/>
                <w:szCs w:val="20"/>
                <w:lang w:bidi="ar-SA"/>
              </w:rPr>
            </w:pPr>
          </w:p>
        </w:tc>
      </w:tr>
      <w:tr w:rsidR="00E62FAD" w:rsidRPr="00E62FAD" w14:paraId="33C49D83" w14:textId="77777777" w:rsidTr="00E62FAD">
        <w:trPr>
          <w:trHeight w:val="135"/>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6CAF5B13"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1E45E170"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79E65123"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13C3A88C"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425CE03"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95D2A0C"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622E9DA"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471FB5A" w14:textId="77777777" w:rsidR="00E62FAD" w:rsidRPr="00E62FAD" w:rsidRDefault="00E62FAD" w:rsidP="00E62FAD">
            <w:pPr>
              <w:rPr>
                <w:sz w:val="20"/>
                <w:szCs w:val="20"/>
                <w:lang w:bidi="ar-SA"/>
              </w:rPr>
            </w:pPr>
          </w:p>
        </w:tc>
      </w:tr>
      <w:tr w:rsidR="00E62FAD" w:rsidRPr="00E62FAD" w14:paraId="62605012" w14:textId="77777777" w:rsidTr="00E62FAD">
        <w:trPr>
          <w:trHeight w:val="255"/>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DB810F"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1</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7F2E774"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Кабель</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постоянного</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тока</w:t>
            </w:r>
            <w:r w:rsidRPr="00E62FAD">
              <w:rPr>
                <w:rFonts w:ascii="Arial LatRus" w:hAnsi="Arial LatRus" w:cs="Calibri"/>
                <w:sz w:val="16"/>
                <w:szCs w:val="16"/>
                <w:lang w:bidi="ar-SA"/>
              </w:rPr>
              <w:t xml:space="preserve">  (DC) </w:t>
            </w:r>
            <w:r w:rsidRPr="00E62FAD">
              <w:rPr>
                <w:rFonts w:ascii="Arial LatRus" w:hAnsi="Arial LatRus" w:cs="Calibri"/>
                <w:sz w:val="16"/>
                <w:szCs w:val="16"/>
                <w:lang w:bidi="ar-SA"/>
              </w:rPr>
              <w:br/>
            </w:r>
            <w:r w:rsidRPr="00E62FAD">
              <w:rPr>
                <w:rFonts w:ascii="Calibri" w:hAnsi="Calibri" w:cs="Calibri"/>
                <w:sz w:val="16"/>
                <w:szCs w:val="16"/>
                <w:lang w:bidi="ar-SA"/>
              </w:rPr>
              <w:t>Сечение</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проводника</w:t>
            </w:r>
            <w:r w:rsidRPr="00E62FAD">
              <w:rPr>
                <w:rFonts w:ascii="Arial LatRus" w:hAnsi="Arial LatRus" w:cs="Calibri"/>
                <w:sz w:val="16"/>
                <w:szCs w:val="16"/>
                <w:lang w:bidi="ar-SA"/>
              </w:rPr>
              <w:t xml:space="preserve"> - 4 </w:t>
            </w:r>
            <w:r w:rsidRPr="00E62FAD">
              <w:rPr>
                <w:rFonts w:ascii="Calibri" w:hAnsi="Calibri" w:cs="Calibri"/>
                <w:sz w:val="16"/>
                <w:szCs w:val="16"/>
                <w:lang w:bidi="ar-SA"/>
              </w:rPr>
              <w:t>мм</w:t>
            </w:r>
            <w:r w:rsidRPr="00E62FAD">
              <w:rPr>
                <w:rFonts w:ascii="Arial LatRus" w:hAnsi="Arial LatRus" w:cs="Calibri"/>
                <w:sz w:val="16"/>
                <w:szCs w:val="16"/>
                <w:lang w:bidi="ar-SA"/>
              </w:rPr>
              <w:t>2</w:t>
            </w:r>
            <w:r w:rsidRPr="00E62FAD">
              <w:rPr>
                <w:rFonts w:ascii="Arial LatRus" w:hAnsi="Arial LatRus" w:cs="Calibri"/>
                <w:sz w:val="16"/>
                <w:szCs w:val="16"/>
                <w:lang w:bidi="ar-SA"/>
              </w:rPr>
              <w:br/>
            </w:r>
            <w:r w:rsidRPr="00E62FAD">
              <w:rPr>
                <w:rFonts w:ascii="Arial LatRus" w:hAnsi="Arial LatRus" w:cs="Calibri"/>
                <w:sz w:val="16"/>
                <w:szCs w:val="16"/>
                <w:lang w:bidi="ar-SA"/>
              </w:rPr>
              <w:br/>
            </w:r>
            <w:r w:rsidRPr="00E62FAD">
              <w:rPr>
                <w:rFonts w:ascii="Calibri" w:hAnsi="Calibri" w:cs="Calibri"/>
                <w:sz w:val="16"/>
                <w:szCs w:val="16"/>
                <w:lang w:bidi="ar-SA"/>
              </w:rPr>
              <w:t>Передающий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состав</w:t>
            </w:r>
            <w:r w:rsidRPr="00E62FAD">
              <w:rPr>
                <w:rFonts w:ascii="Arial LatRus" w:hAnsi="Arial LatRus" w:cs="Calibri"/>
                <w:sz w:val="16"/>
                <w:szCs w:val="16"/>
                <w:lang w:bidi="ar-SA"/>
              </w:rPr>
              <w:t xml:space="preserve">: </w:t>
            </w:r>
            <w:r w:rsidRPr="00E62FAD">
              <w:rPr>
                <w:rFonts w:ascii="Calibri" w:hAnsi="Calibri" w:cs="Calibri"/>
                <w:sz w:val="16"/>
                <w:szCs w:val="16"/>
                <w:lang w:bidi="ar-SA"/>
              </w:rPr>
              <w:t>Медь</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w:t>
            </w:r>
            <w:r w:rsidRPr="00E62FAD">
              <w:rPr>
                <w:rFonts w:ascii="Arial LatRus" w:hAnsi="Arial LatRus" w:cs="Calibri"/>
                <w:sz w:val="16"/>
                <w:szCs w:val="16"/>
                <w:lang w:bidi="ar-SA"/>
              </w:rPr>
              <w:t xml:space="preserve"> </w:t>
            </w:r>
            <w:r w:rsidRPr="00E62FAD">
              <w:rPr>
                <w:rFonts w:ascii="Calibri" w:hAnsi="Calibri" w:cs="Calibri"/>
                <w:sz w:val="16"/>
                <w:szCs w:val="16"/>
                <w:lang w:bidi="ar-SA"/>
              </w:rPr>
              <w:t>оловяной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оболочке</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Сопротивление</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проводника</w:t>
            </w:r>
            <w:r w:rsidRPr="00E62FAD">
              <w:rPr>
                <w:rFonts w:ascii="Arial LatRus" w:hAnsi="Arial LatRus" w:cs="Calibri"/>
                <w:sz w:val="16"/>
                <w:szCs w:val="16"/>
                <w:lang w:bidi="ar-SA"/>
              </w:rPr>
              <w:t xml:space="preserve">- </w:t>
            </w:r>
            <w:r w:rsidRPr="00E62FAD">
              <w:rPr>
                <w:rFonts w:ascii="Arial" w:hAnsi="Arial" w:cs="Arial"/>
                <w:sz w:val="16"/>
                <w:szCs w:val="16"/>
                <w:lang w:bidi="ar-SA"/>
              </w:rPr>
              <w:t>≤</w:t>
            </w:r>
            <w:r w:rsidRPr="00E62FAD">
              <w:rPr>
                <w:rFonts w:ascii="Arial LatRus" w:hAnsi="Arial LatRus" w:cs="Calibri"/>
                <w:sz w:val="16"/>
                <w:szCs w:val="16"/>
                <w:lang w:bidi="ar-SA"/>
              </w:rPr>
              <w:t xml:space="preserve"> 3.3 </w:t>
            </w:r>
            <w:r w:rsidRPr="00E62FAD">
              <w:rPr>
                <w:rFonts w:ascii="Calibri" w:hAnsi="Calibri" w:cs="Calibri"/>
                <w:sz w:val="16"/>
                <w:szCs w:val="16"/>
                <w:lang w:bidi="ar-SA"/>
              </w:rPr>
              <w:t>мОм</w:t>
            </w:r>
            <w:r w:rsidRPr="00E62FAD">
              <w:rPr>
                <w:rFonts w:ascii="Arial LatRus" w:hAnsi="Arial LatRus" w:cs="Calibri"/>
                <w:sz w:val="16"/>
                <w:szCs w:val="16"/>
                <w:lang w:bidi="ar-SA"/>
              </w:rPr>
              <w:t>/</w:t>
            </w:r>
            <w:r w:rsidRPr="00E62FAD">
              <w:rPr>
                <w:rFonts w:ascii="Calibri" w:hAnsi="Calibri" w:cs="Calibri"/>
                <w:sz w:val="16"/>
                <w:szCs w:val="16"/>
                <w:lang w:bidi="ar-SA"/>
              </w:rPr>
              <w:t>км</w:t>
            </w:r>
            <w:r w:rsidRPr="00E62FAD">
              <w:rPr>
                <w:rFonts w:ascii="Arial LatRus" w:hAnsi="Arial LatRus" w:cs="Calibri"/>
                <w:sz w:val="16"/>
                <w:szCs w:val="16"/>
                <w:lang w:bidi="ar-SA"/>
              </w:rPr>
              <w:t>,</w:t>
            </w:r>
            <w:r w:rsidRPr="00E62FAD">
              <w:rPr>
                <w:rFonts w:ascii="Calibri" w:hAnsi="Calibri" w:cs="Calibri"/>
                <w:sz w:val="16"/>
                <w:szCs w:val="16"/>
                <w:lang w:bidi="ar-SA"/>
              </w:rPr>
              <w:t>максимальное</w:t>
            </w:r>
            <w:r w:rsidRPr="00E62FAD">
              <w:rPr>
                <w:rFonts w:ascii="Arial LatRus" w:hAnsi="Arial LatRus" w:cs="Calibri"/>
                <w:sz w:val="16"/>
                <w:szCs w:val="16"/>
                <w:lang w:bidi="ar-SA"/>
              </w:rPr>
              <w:t xml:space="preserve"> </w:t>
            </w:r>
            <w:r w:rsidRPr="00E62FAD">
              <w:rPr>
                <w:rFonts w:ascii="Calibri" w:hAnsi="Calibri" w:cs="Calibri"/>
                <w:sz w:val="16"/>
                <w:szCs w:val="16"/>
                <w:lang w:bidi="ar-SA"/>
              </w:rPr>
              <w:t>рабочее</w:t>
            </w:r>
            <w:r w:rsidRPr="00E62FAD">
              <w:rPr>
                <w:rFonts w:ascii="Arial LatRus" w:hAnsi="Arial LatRus" w:cs="Calibri"/>
                <w:sz w:val="16"/>
                <w:szCs w:val="16"/>
                <w:lang w:bidi="ar-SA"/>
              </w:rPr>
              <w:t xml:space="preserve"> </w:t>
            </w:r>
            <w:r w:rsidRPr="00E62FAD">
              <w:rPr>
                <w:rFonts w:ascii="Calibri" w:hAnsi="Calibri" w:cs="Calibri"/>
                <w:sz w:val="16"/>
                <w:szCs w:val="16"/>
                <w:lang w:bidi="ar-SA"/>
              </w:rPr>
              <w:t>напряжение</w:t>
            </w:r>
            <w:r w:rsidRPr="00E62FAD">
              <w:rPr>
                <w:rFonts w:ascii="Arial LatRus" w:hAnsi="Arial LatRus" w:cs="Calibri"/>
                <w:sz w:val="16"/>
                <w:szCs w:val="16"/>
                <w:lang w:bidi="ar-SA"/>
              </w:rPr>
              <w:t xml:space="preserve"> </w:t>
            </w:r>
            <w:r w:rsidRPr="00E62FAD">
              <w:rPr>
                <w:rFonts w:ascii="Calibri" w:hAnsi="Calibri" w:cs="Calibri"/>
                <w:sz w:val="16"/>
                <w:szCs w:val="16"/>
                <w:lang w:bidi="ar-SA"/>
              </w:rPr>
              <w:t>РА</w:t>
            </w:r>
            <w:r w:rsidRPr="00E62FAD">
              <w:rPr>
                <w:rFonts w:ascii="Arial LatRus" w:hAnsi="Arial LatRus" w:cs="Calibri"/>
                <w:sz w:val="16"/>
                <w:szCs w:val="16"/>
                <w:lang w:bidi="ar-SA"/>
              </w:rPr>
              <w:t xml:space="preserve"> (DC)- 1500</w:t>
            </w:r>
            <w:r w:rsidRPr="00E62FAD">
              <w:rPr>
                <w:rFonts w:ascii="Calibri" w:hAnsi="Calibri" w:cs="Calibri"/>
                <w:sz w:val="16"/>
                <w:szCs w:val="16"/>
                <w:lang w:bidi="ar-SA"/>
              </w:rPr>
              <w:t>В</w:t>
            </w:r>
            <w:r w:rsidRPr="00E62FAD">
              <w:rPr>
                <w:rFonts w:ascii="Arial LatRus" w:hAnsi="Arial LatRus" w:cs="Calibri"/>
                <w:sz w:val="16"/>
                <w:szCs w:val="16"/>
                <w:lang w:bidi="ar-SA"/>
              </w:rPr>
              <w:t xml:space="preserve">, </w:t>
            </w:r>
            <w:r w:rsidRPr="00E62FAD">
              <w:rPr>
                <w:rFonts w:ascii="Calibri" w:hAnsi="Calibri" w:cs="Calibri"/>
                <w:sz w:val="16"/>
                <w:szCs w:val="16"/>
                <w:lang w:bidi="ar-SA"/>
              </w:rPr>
              <w:t>рабочая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температура</w:t>
            </w:r>
            <w:r w:rsidRPr="00E62FAD">
              <w:rPr>
                <w:rFonts w:ascii="Arial LatRus" w:hAnsi="Arial LatRus" w:cs="Calibri"/>
                <w:sz w:val="16"/>
                <w:szCs w:val="16"/>
                <w:lang w:bidi="ar-SA"/>
              </w:rPr>
              <w:t xml:space="preserve"> - </w:t>
            </w:r>
            <w:r w:rsidRPr="00E62FAD">
              <w:rPr>
                <w:rFonts w:ascii="Calibri" w:hAnsi="Calibri" w:cs="Calibri"/>
                <w:sz w:val="16"/>
                <w:szCs w:val="16"/>
                <w:lang w:bidi="ar-SA"/>
              </w:rPr>
              <w:t>от</w:t>
            </w:r>
            <w:r w:rsidRPr="00E62FAD">
              <w:rPr>
                <w:rFonts w:ascii="Arial LatRus" w:hAnsi="Arial LatRus" w:cs="Calibri"/>
                <w:sz w:val="16"/>
                <w:szCs w:val="16"/>
                <w:lang w:bidi="ar-SA"/>
              </w:rPr>
              <w:t xml:space="preserve"> -40 </w:t>
            </w:r>
            <w:r w:rsidRPr="00E62FAD">
              <w:rPr>
                <w:rFonts w:ascii="Calibri" w:hAnsi="Calibri" w:cs="Calibri"/>
                <w:sz w:val="16"/>
                <w:szCs w:val="16"/>
                <w:lang w:bidi="ar-SA"/>
              </w:rPr>
              <w:t>до</w:t>
            </w:r>
            <w:r w:rsidRPr="00E62FAD">
              <w:rPr>
                <w:rFonts w:ascii="Arial LatRus" w:hAnsi="Arial LatRus" w:cs="Calibri"/>
                <w:sz w:val="16"/>
                <w:szCs w:val="16"/>
                <w:lang w:bidi="ar-SA"/>
              </w:rPr>
              <w:t xml:space="preserve"> +90 </w:t>
            </w:r>
            <w:r w:rsidRPr="00E62FAD">
              <w:rPr>
                <w:rFonts w:ascii="Arial LatRus" w:hAnsi="Arial LatRus" w:cs="Arial LatRus"/>
                <w:sz w:val="16"/>
                <w:szCs w:val="16"/>
                <w:lang w:bidi="ar-SA"/>
              </w:rPr>
              <w:t>˚</w:t>
            </w:r>
            <w:r w:rsidRPr="00E62FAD">
              <w:rPr>
                <w:rFonts w:ascii="Arial LatRus" w:hAnsi="Arial LatRus" w:cs="Calibri"/>
                <w:sz w:val="16"/>
                <w:szCs w:val="16"/>
                <w:lang w:bidi="ar-SA"/>
              </w:rPr>
              <w:t xml:space="preserve">C, </w:t>
            </w:r>
            <w:r w:rsidRPr="00E62FAD">
              <w:rPr>
                <w:rFonts w:ascii="Calibri" w:hAnsi="Calibri" w:cs="Calibri"/>
                <w:sz w:val="16"/>
                <w:szCs w:val="16"/>
                <w:lang w:bidi="ar-SA"/>
              </w:rPr>
              <w:t>Изолятор</w:t>
            </w:r>
            <w:r w:rsidRPr="00E62FAD">
              <w:rPr>
                <w:rFonts w:ascii="Arial LatRus" w:hAnsi="Arial LatRus" w:cs="Calibri"/>
                <w:sz w:val="16"/>
                <w:szCs w:val="16"/>
                <w:lang w:bidi="ar-SA"/>
              </w:rPr>
              <w:t xml:space="preserve"> -  </w:t>
            </w:r>
            <w:r w:rsidRPr="00E62FAD">
              <w:rPr>
                <w:rFonts w:ascii="Calibri" w:hAnsi="Calibri" w:cs="Calibri"/>
                <w:sz w:val="16"/>
                <w:szCs w:val="16"/>
                <w:lang w:bidi="ar-SA"/>
              </w:rPr>
              <w:t>Двузлойный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огнеупорный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малодымящий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сопротивление</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изоляции</w:t>
            </w:r>
            <w:r w:rsidRPr="00E62FAD">
              <w:rPr>
                <w:rFonts w:ascii="Arial LatRus" w:hAnsi="Arial LatRus" w:cs="Calibri"/>
                <w:sz w:val="16"/>
                <w:szCs w:val="16"/>
                <w:lang w:bidi="ar-SA"/>
              </w:rPr>
              <w:t xml:space="preserve"> - 1000 </w:t>
            </w:r>
            <w:r w:rsidRPr="00E62FAD">
              <w:rPr>
                <w:rFonts w:ascii="Calibri" w:hAnsi="Calibri" w:cs="Calibri"/>
                <w:sz w:val="16"/>
                <w:szCs w:val="16"/>
                <w:lang w:bidi="ar-SA"/>
              </w:rPr>
              <w:t>мОм</w:t>
            </w:r>
            <w:r w:rsidRPr="00E62FAD">
              <w:rPr>
                <w:rFonts w:ascii="Arial LatRus" w:hAnsi="Arial LatRus" w:cs="Calibri"/>
                <w:sz w:val="16"/>
                <w:szCs w:val="16"/>
                <w:lang w:bidi="ar-SA"/>
              </w:rPr>
              <w:t>/</w:t>
            </w:r>
            <w:r w:rsidRPr="00E62FAD">
              <w:rPr>
                <w:rFonts w:ascii="Calibri" w:hAnsi="Calibri" w:cs="Calibri"/>
                <w:sz w:val="16"/>
                <w:szCs w:val="16"/>
                <w:lang w:bidi="ar-SA"/>
              </w:rPr>
              <w:t>км</w:t>
            </w:r>
            <w:r w:rsidRPr="00E62FAD">
              <w:rPr>
                <w:rFonts w:ascii="Arial LatRus" w:hAnsi="Arial LatRus" w:cs="Calibri"/>
                <w:sz w:val="16"/>
                <w:szCs w:val="16"/>
                <w:lang w:bidi="ar-SA"/>
              </w:rPr>
              <w:t xml:space="preserve">, </w:t>
            </w:r>
            <w:r w:rsidRPr="00E62FAD">
              <w:rPr>
                <w:rFonts w:ascii="Arial LatRus" w:hAnsi="Arial LatRus" w:cs="Calibri"/>
                <w:sz w:val="16"/>
                <w:szCs w:val="16"/>
                <w:lang w:bidi="ar-SA"/>
              </w:rPr>
              <w:br/>
            </w:r>
            <w:r w:rsidRPr="00E62FAD">
              <w:rPr>
                <w:rFonts w:ascii="Arial LatRus" w:hAnsi="Arial LatRus" w:cs="Calibri"/>
                <w:sz w:val="16"/>
                <w:szCs w:val="16"/>
                <w:lang w:bidi="ar-SA"/>
              </w:rPr>
              <w:br/>
            </w:r>
            <w:r w:rsidRPr="00E62FAD">
              <w:rPr>
                <w:rFonts w:ascii="Calibri" w:hAnsi="Calibri" w:cs="Calibri"/>
                <w:sz w:val="16"/>
                <w:szCs w:val="16"/>
                <w:lang w:bidi="ar-SA"/>
              </w:rPr>
              <w:t>Наружный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слой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изолятора</w:t>
            </w:r>
            <w:r w:rsidRPr="00E62FAD">
              <w:rPr>
                <w:rFonts w:ascii="Arial LatRus" w:hAnsi="Arial LatRus" w:cs="Calibri"/>
                <w:sz w:val="16"/>
                <w:szCs w:val="16"/>
                <w:lang w:bidi="ar-SA"/>
              </w:rPr>
              <w:t xml:space="preserve"> - </w:t>
            </w:r>
            <w:r w:rsidRPr="00E62FAD">
              <w:rPr>
                <w:rFonts w:ascii="Calibri" w:hAnsi="Calibri" w:cs="Calibri"/>
                <w:sz w:val="16"/>
                <w:szCs w:val="16"/>
                <w:lang w:bidi="ar-SA"/>
              </w:rPr>
              <w:t>устойчивый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воздействию</w:t>
            </w:r>
            <w:r w:rsidRPr="00E62FAD">
              <w:rPr>
                <w:rFonts w:ascii="Arial LatRus" w:hAnsi="Arial LatRus" w:cs="Calibri"/>
                <w:sz w:val="16"/>
                <w:szCs w:val="16"/>
                <w:lang w:bidi="ar-SA"/>
              </w:rPr>
              <w:t xml:space="preserve">  </w:t>
            </w:r>
            <w:r w:rsidRPr="00E62FAD">
              <w:rPr>
                <w:rFonts w:ascii="Calibri" w:hAnsi="Calibri" w:cs="Calibri"/>
                <w:sz w:val="16"/>
                <w:szCs w:val="16"/>
                <w:lang w:bidi="ar-SA"/>
              </w:rPr>
              <w:t>УФ</w:t>
            </w:r>
            <w:r w:rsidRPr="00E62FAD">
              <w:rPr>
                <w:rFonts w:ascii="Arial LatRus" w:hAnsi="Arial LatRus" w:cs="Calibri"/>
                <w:sz w:val="16"/>
                <w:szCs w:val="16"/>
                <w:lang w:bidi="ar-SA"/>
              </w:rPr>
              <w:t>-</w:t>
            </w:r>
            <w:r w:rsidRPr="00E62FAD">
              <w:rPr>
                <w:rFonts w:ascii="Calibri" w:hAnsi="Calibri" w:cs="Calibri"/>
                <w:sz w:val="16"/>
                <w:szCs w:val="16"/>
                <w:lang w:bidi="ar-SA"/>
              </w:rPr>
              <w:t>излучений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озона</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кислотного</w:t>
            </w:r>
            <w:r w:rsidRPr="00E62FAD">
              <w:rPr>
                <w:rFonts w:ascii="Arial LatRus" w:hAnsi="Arial LatRus" w:cs="Calibri"/>
                <w:sz w:val="16"/>
                <w:szCs w:val="16"/>
                <w:lang w:bidi="ar-SA"/>
              </w:rPr>
              <w:t xml:space="preserve"> </w:t>
            </w:r>
            <w:r w:rsidRPr="00E62FAD">
              <w:rPr>
                <w:rFonts w:ascii="Calibri" w:hAnsi="Calibri" w:cs="Calibri"/>
                <w:sz w:val="16"/>
                <w:szCs w:val="16"/>
                <w:lang w:bidi="ar-SA"/>
              </w:rPr>
              <w:t>гидролиза</w:t>
            </w:r>
            <w:r w:rsidRPr="00E62FAD">
              <w:rPr>
                <w:rFonts w:ascii="Arial LatRus" w:hAnsi="Arial LatRus" w:cs="Calibri"/>
                <w:sz w:val="16"/>
                <w:szCs w:val="16"/>
                <w:lang w:bidi="ar-SA"/>
              </w:rPr>
              <w:t xml:space="preserve"> </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CA62028"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пог</w:t>
            </w:r>
            <w:r w:rsidRPr="00E62FAD">
              <w:rPr>
                <w:rFonts w:ascii="Arial LatRus" w:hAnsi="Arial LatRus" w:cs="Calibri"/>
                <w:sz w:val="16"/>
                <w:szCs w:val="16"/>
                <w:lang w:bidi="ar-SA"/>
              </w:rPr>
              <w:t>.</w:t>
            </w:r>
            <w:r w:rsidRPr="00E62FAD">
              <w:rPr>
                <w:rFonts w:ascii="Calibri" w:hAnsi="Calibri" w:cs="Calibri"/>
                <w:sz w:val="16"/>
                <w:szCs w:val="16"/>
                <w:lang w:bidi="ar-SA"/>
              </w:rPr>
              <w:t>м</w:t>
            </w:r>
            <w:r w:rsidRPr="00E62FAD">
              <w:rPr>
                <w:rFonts w:ascii="Arial LatRus" w:hAnsi="Arial LatRus" w:cs="Calibri"/>
                <w:sz w:val="16"/>
                <w:szCs w:val="16"/>
                <w:lang w:bidi="ar-SA"/>
              </w:rPr>
              <w:t>.</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C2CA8A1"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460</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84DD2F9"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4CA373EC"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35A2F9EE"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485AE718" w14:textId="77777777" w:rsidR="00E62FAD" w:rsidRPr="00E62FAD" w:rsidRDefault="00E62FAD" w:rsidP="00E62FAD">
            <w:pPr>
              <w:rPr>
                <w:sz w:val="20"/>
                <w:szCs w:val="20"/>
                <w:lang w:bidi="ar-SA"/>
              </w:rPr>
            </w:pPr>
          </w:p>
        </w:tc>
      </w:tr>
      <w:tr w:rsidR="00E62FAD" w:rsidRPr="00E62FAD" w14:paraId="462AC655"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23EC9FE7"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7BF20D5"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A5B62E6"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EEDCB06"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3928B3C"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7F43F90"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03724B9"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E888388" w14:textId="77777777" w:rsidR="00E62FAD" w:rsidRPr="00E62FAD" w:rsidRDefault="00E62FAD" w:rsidP="00E62FAD">
            <w:pPr>
              <w:rPr>
                <w:rFonts w:ascii="Tahoma" w:hAnsi="Tahoma" w:cs="Tahoma"/>
                <w:sz w:val="16"/>
                <w:szCs w:val="16"/>
                <w:lang w:bidi="ar-SA"/>
              </w:rPr>
            </w:pPr>
          </w:p>
        </w:tc>
      </w:tr>
      <w:tr w:rsidR="00E62FAD" w:rsidRPr="00E62FAD" w14:paraId="4D76E64E"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7207811E"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4F15EBA"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ACBBEBD"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5614934"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04222FD"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5445083E"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775A2589"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85EF201" w14:textId="77777777" w:rsidR="00E62FAD" w:rsidRPr="00E62FAD" w:rsidRDefault="00E62FAD" w:rsidP="00E62FAD">
            <w:pPr>
              <w:rPr>
                <w:sz w:val="20"/>
                <w:szCs w:val="20"/>
                <w:lang w:bidi="ar-SA"/>
              </w:rPr>
            </w:pPr>
          </w:p>
        </w:tc>
      </w:tr>
      <w:tr w:rsidR="00E62FAD" w:rsidRPr="00E62FAD" w14:paraId="1ED40759" w14:textId="77777777" w:rsidTr="00E62FAD">
        <w:trPr>
          <w:trHeight w:val="1230"/>
        </w:trPr>
        <w:tc>
          <w:tcPr>
            <w:tcW w:w="262" w:type="dxa"/>
            <w:vMerge/>
            <w:tcBorders>
              <w:top w:val="nil"/>
              <w:left w:val="single" w:sz="4" w:space="0" w:color="auto"/>
              <w:bottom w:val="single" w:sz="4" w:space="0" w:color="auto"/>
              <w:right w:val="single" w:sz="4" w:space="0" w:color="auto"/>
            </w:tcBorders>
            <w:vAlign w:val="center"/>
            <w:hideMark/>
          </w:tcPr>
          <w:p w14:paraId="656E2549"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D995163"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DD42413"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1E78AFF7"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7036003"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7871F4A"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5C84FAC"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40A541A4" w14:textId="77777777" w:rsidR="00E62FAD" w:rsidRPr="00E62FAD" w:rsidRDefault="00E62FAD" w:rsidP="00E62FAD">
            <w:pPr>
              <w:rPr>
                <w:sz w:val="20"/>
                <w:szCs w:val="20"/>
                <w:lang w:bidi="ar-SA"/>
              </w:rPr>
            </w:pPr>
          </w:p>
        </w:tc>
      </w:tr>
      <w:tr w:rsidR="00E62FAD" w:rsidRPr="00E62FAD" w14:paraId="797F134C"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2AA1D8"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2</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98FC45E"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Коннектор</w:t>
            </w:r>
            <w:r w:rsidRPr="00E62FAD">
              <w:rPr>
                <w:rFonts w:ascii="Arial LatRus" w:hAnsi="Arial LatRus" w:cs="Calibri"/>
                <w:sz w:val="16"/>
                <w:szCs w:val="16"/>
                <w:lang w:bidi="ar-SA"/>
              </w:rPr>
              <w:t xml:space="preserve"> DC </w:t>
            </w:r>
            <w:r w:rsidRPr="00E62FAD">
              <w:rPr>
                <w:rFonts w:ascii="Arial LatRus" w:hAnsi="Arial LatRus" w:cs="Calibri"/>
                <w:sz w:val="16"/>
                <w:szCs w:val="16"/>
                <w:lang w:bidi="ar-SA"/>
              </w:rPr>
              <w:br/>
            </w:r>
            <w:r w:rsidRPr="00E62FAD">
              <w:rPr>
                <w:rFonts w:ascii="Calibri" w:hAnsi="Calibri" w:cs="Calibri"/>
                <w:sz w:val="16"/>
                <w:szCs w:val="16"/>
                <w:lang w:bidi="ar-SA"/>
              </w:rPr>
              <w:t>Тип</w:t>
            </w:r>
            <w:r w:rsidRPr="00E62FAD">
              <w:rPr>
                <w:rFonts w:ascii="Arial LatRus" w:hAnsi="Arial LatRus" w:cs="Calibri"/>
                <w:sz w:val="16"/>
                <w:szCs w:val="16"/>
                <w:lang w:bidi="ar-SA"/>
              </w:rPr>
              <w:t xml:space="preserve">- MC4, 4-6 </w:t>
            </w:r>
            <w:r w:rsidRPr="00E62FAD">
              <w:rPr>
                <w:rFonts w:ascii="Calibri" w:hAnsi="Calibri" w:cs="Calibri"/>
                <w:sz w:val="16"/>
                <w:szCs w:val="16"/>
                <w:lang w:bidi="ar-SA"/>
              </w:rPr>
              <w:t>мм</w:t>
            </w:r>
            <w:r w:rsidRPr="00E62FAD">
              <w:rPr>
                <w:rFonts w:ascii="Arial LatRus" w:hAnsi="Arial LatRus" w:cs="Calibri"/>
                <w:sz w:val="16"/>
                <w:szCs w:val="16"/>
                <w:lang w:bidi="ar-SA"/>
              </w:rPr>
              <w:t xml:space="preserve">2, </w:t>
            </w:r>
            <w:r w:rsidRPr="00E62FAD">
              <w:rPr>
                <w:rFonts w:ascii="Calibri" w:hAnsi="Calibri" w:cs="Calibri"/>
                <w:sz w:val="16"/>
                <w:szCs w:val="16"/>
                <w:lang w:bidi="ar-SA"/>
              </w:rPr>
              <w:t>наружного</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внутреннего</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подключения</w:t>
            </w:r>
            <w:r w:rsidRPr="00E62FAD">
              <w:rPr>
                <w:rFonts w:ascii="Arial LatRus" w:hAnsi="Arial LatRus" w:cs="Calibri"/>
                <w:sz w:val="16"/>
                <w:szCs w:val="16"/>
                <w:lang w:bidi="ar-SA"/>
              </w:rPr>
              <w:t xml:space="preserve"> (Male, Female), </w:t>
            </w:r>
            <w:r w:rsidRPr="00E62FAD">
              <w:rPr>
                <w:rFonts w:ascii="Calibri" w:hAnsi="Calibri" w:cs="Calibri"/>
                <w:sz w:val="16"/>
                <w:szCs w:val="16"/>
                <w:lang w:bidi="ar-SA"/>
              </w:rPr>
              <w:t>с</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соответствующими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техническими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требованиями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предъявляемыми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w:t>
            </w:r>
            <w:r w:rsidRPr="00E62FAD">
              <w:rPr>
                <w:rFonts w:ascii="Arial LatRus" w:hAnsi="Arial LatRus" w:cs="Calibri"/>
                <w:sz w:val="16"/>
                <w:szCs w:val="16"/>
                <w:lang w:bidi="ar-SA"/>
              </w:rPr>
              <w:t xml:space="preserve"> </w:t>
            </w:r>
            <w:r w:rsidRPr="00E62FAD">
              <w:rPr>
                <w:rFonts w:ascii="Calibri" w:hAnsi="Calibri" w:cs="Calibri"/>
                <w:sz w:val="16"/>
                <w:szCs w:val="16"/>
                <w:lang w:bidi="ar-SA"/>
              </w:rPr>
              <w:t>РА</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w:t>
            </w:r>
            <w:r w:rsidRPr="00E62FAD">
              <w:rPr>
                <w:rFonts w:ascii="Arial LatRus" w:hAnsi="Arial LatRus" w:cs="Calibri"/>
                <w:sz w:val="16"/>
                <w:szCs w:val="16"/>
                <w:lang w:bidi="ar-SA"/>
              </w:rPr>
              <w:t xml:space="preserve"> (DC) </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B6D2F61"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пара</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6BF5EED"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10</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6A976E6"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6E43365C"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23895B5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6781CC14" w14:textId="77777777" w:rsidR="00E62FAD" w:rsidRPr="00E62FAD" w:rsidRDefault="00E62FAD" w:rsidP="00E62FAD">
            <w:pPr>
              <w:rPr>
                <w:sz w:val="20"/>
                <w:szCs w:val="20"/>
                <w:lang w:bidi="ar-SA"/>
              </w:rPr>
            </w:pPr>
          </w:p>
        </w:tc>
      </w:tr>
      <w:tr w:rsidR="00E62FAD" w:rsidRPr="00E62FAD" w14:paraId="06B83BC8"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1B144A5D"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7475A015"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F8B3EB6"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BF1BA55"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3865681"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53B13DA5"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5196D847"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2F406DE" w14:textId="77777777" w:rsidR="00E62FAD" w:rsidRPr="00E62FAD" w:rsidRDefault="00E62FAD" w:rsidP="00E62FAD">
            <w:pPr>
              <w:rPr>
                <w:rFonts w:ascii="Tahoma" w:hAnsi="Tahoma" w:cs="Tahoma"/>
                <w:sz w:val="16"/>
                <w:szCs w:val="16"/>
                <w:lang w:bidi="ar-SA"/>
              </w:rPr>
            </w:pPr>
          </w:p>
        </w:tc>
      </w:tr>
      <w:tr w:rsidR="00E62FAD" w:rsidRPr="00E62FAD" w14:paraId="232DC7B2"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64DA25EB"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FEDA667"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7B1584D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3957077"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7084898"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33D5AE02"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278164CF"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A052A20" w14:textId="77777777" w:rsidR="00E62FAD" w:rsidRPr="00E62FAD" w:rsidRDefault="00E62FAD" w:rsidP="00E62FAD">
            <w:pPr>
              <w:rPr>
                <w:sz w:val="20"/>
                <w:szCs w:val="20"/>
                <w:lang w:bidi="ar-SA"/>
              </w:rPr>
            </w:pPr>
          </w:p>
        </w:tc>
      </w:tr>
      <w:tr w:rsidR="00E62FAD" w:rsidRPr="00E62FAD" w14:paraId="43495835"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2E52C8BD"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38EBC2AB"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797E2F4"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8EA7366"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4559D1D7"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21D41161"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5FAB7BC5"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0B823FC" w14:textId="77777777" w:rsidR="00E62FAD" w:rsidRPr="00E62FAD" w:rsidRDefault="00E62FAD" w:rsidP="00E62FAD">
            <w:pPr>
              <w:rPr>
                <w:sz w:val="20"/>
                <w:szCs w:val="20"/>
                <w:lang w:bidi="ar-SA"/>
              </w:rPr>
            </w:pPr>
          </w:p>
        </w:tc>
      </w:tr>
      <w:tr w:rsidR="00E62FAD" w:rsidRPr="00E62FAD" w14:paraId="2D520D44" w14:textId="77777777" w:rsidTr="00E62FAD">
        <w:trPr>
          <w:trHeight w:val="255"/>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C9C50A"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3</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A98FE08"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Предохранитель</w:t>
            </w:r>
            <w:r w:rsidRPr="00E62FAD">
              <w:rPr>
                <w:rFonts w:ascii="Arial LatRus" w:hAnsi="Arial LatRus" w:cs="Calibri"/>
                <w:sz w:val="16"/>
                <w:szCs w:val="16"/>
                <w:lang w:bidi="ar-SA"/>
              </w:rPr>
              <w:t xml:space="preserve"> DC-</w:t>
            </w:r>
            <w:r w:rsidRPr="00E62FAD">
              <w:rPr>
                <w:rFonts w:ascii="Calibri" w:hAnsi="Calibri" w:cs="Calibri"/>
                <w:sz w:val="16"/>
                <w:szCs w:val="16"/>
                <w:lang w:bidi="ar-SA"/>
              </w:rPr>
              <w:t>кабеля</w:t>
            </w:r>
            <w:r w:rsidRPr="00E62FAD">
              <w:rPr>
                <w:rFonts w:ascii="Arial LatRus" w:hAnsi="Arial LatRus" w:cs="Calibri"/>
                <w:sz w:val="16"/>
                <w:szCs w:val="16"/>
                <w:lang w:bidi="ar-SA"/>
              </w:rPr>
              <w:t xml:space="preserve"> </w:t>
            </w:r>
            <w:r w:rsidRPr="00E62FAD">
              <w:rPr>
                <w:rFonts w:ascii="Arial LatRus" w:hAnsi="Arial LatRus" w:cs="Calibri"/>
                <w:sz w:val="16"/>
                <w:szCs w:val="16"/>
                <w:lang w:bidi="ar-SA"/>
              </w:rPr>
              <w:br/>
            </w:r>
            <w:r w:rsidRPr="00E62FAD">
              <w:rPr>
                <w:rFonts w:ascii="Arial LatRus" w:hAnsi="Arial LatRus" w:cs="Calibri"/>
                <w:sz w:val="16"/>
                <w:szCs w:val="16"/>
                <w:lang w:bidi="ar-SA"/>
              </w:rPr>
              <w:br/>
              <w:t xml:space="preserve">10 </w:t>
            </w:r>
            <w:r w:rsidRPr="00E62FAD">
              <w:rPr>
                <w:rFonts w:ascii="Calibri" w:hAnsi="Calibri" w:cs="Calibri"/>
                <w:sz w:val="16"/>
                <w:szCs w:val="16"/>
                <w:lang w:bidi="ar-SA"/>
              </w:rPr>
              <w:t>А</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плавким</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вкладышем</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коннекторами</w:t>
            </w:r>
            <w:r w:rsidRPr="00E62FAD">
              <w:rPr>
                <w:rFonts w:ascii="Arial LatRus" w:hAnsi="Arial LatRus" w:cs="Calibri"/>
                <w:sz w:val="16"/>
                <w:szCs w:val="16"/>
                <w:lang w:bidi="ar-SA"/>
              </w:rPr>
              <w:t xml:space="preserve"> MC4</w:t>
            </w:r>
            <w:r w:rsidRPr="00E62FAD">
              <w:rPr>
                <w:rFonts w:ascii="Arial LatRus" w:hAnsi="Arial LatRus" w:cs="Calibri"/>
                <w:sz w:val="16"/>
                <w:szCs w:val="16"/>
                <w:lang w:bidi="ar-SA"/>
              </w:rPr>
              <w:br/>
            </w:r>
            <w:r w:rsidRPr="00E62FAD">
              <w:rPr>
                <w:rFonts w:ascii="Calibri" w:hAnsi="Calibri" w:cs="Calibri"/>
                <w:sz w:val="16"/>
                <w:szCs w:val="16"/>
                <w:lang w:bidi="ar-SA"/>
              </w:rPr>
              <w:t>с</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соответствующими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техническими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требованиями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предъявляемыми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w:t>
            </w:r>
            <w:r w:rsidRPr="00E62FAD">
              <w:rPr>
                <w:rFonts w:ascii="Arial LatRus" w:hAnsi="Arial LatRus" w:cs="Calibri"/>
                <w:sz w:val="16"/>
                <w:szCs w:val="16"/>
                <w:lang w:bidi="ar-SA"/>
              </w:rPr>
              <w:t xml:space="preserve"> </w:t>
            </w:r>
            <w:r w:rsidRPr="00E62FAD">
              <w:rPr>
                <w:rFonts w:ascii="Calibri" w:hAnsi="Calibri" w:cs="Calibri"/>
                <w:sz w:val="16"/>
                <w:szCs w:val="16"/>
                <w:lang w:bidi="ar-SA"/>
              </w:rPr>
              <w:t>РА</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кабелям</w:t>
            </w:r>
            <w:r w:rsidRPr="00E62FAD">
              <w:rPr>
                <w:rFonts w:ascii="Arial LatRus" w:hAnsi="Arial LatRus" w:cs="Calibri"/>
                <w:sz w:val="16"/>
                <w:szCs w:val="16"/>
                <w:lang w:bidi="ar-SA"/>
              </w:rPr>
              <w:t xml:space="preserve"> (DC) </w:t>
            </w:r>
            <w:r w:rsidRPr="00E62FAD">
              <w:rPr>
                <w:rFonts w:ascii="Calibri" w:hAnsi="Calibri" w:cs="Calibri"/>
                <w:sz w:val="16"/>
                <w:szCs w:val="16"/>
                <w:lang w:bidi="ar-SA"/>
              </w:rPr>
              <w:t>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коннекторам</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A5633E0"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810F05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6</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CE11CE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131DFDCB"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009E199C"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4C492660" w14:textId="77777777" w:rsidR="00E62FAD" w:rsidRPr="00E62FAD" w:rsidRDefault="00E62FAD" w:rsidP="00E62FAD">
            <w:pPr>
              <w:rPr>
                <w:sz w:val="20"/>
                <w:szCs w:val="20"/>
                <w:lang w:bidi="ar-SA"/>
              </w:rPr>
            </w:pPr>
          </w:p>
        </w:tc>
      </w:tr>
      <w:tr w:rsidR="00E62FAD" w:rsidRPr="00E62FAD" w14:paraId="165DB744"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3FD3A738"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35C2EE0E"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2335958"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6F738AB"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545DEB2"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47D460E"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4F55670"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301C7E1" w14:textId="77777777" w:rsidR="00E62FAD" w:rsidRPr="00E62FAD" w:rsidRDefault="00E62FAD" w:rsidP="00E62FAD">
            <w:pPr>
              <w:rPr>
                <w:rFonts w:ascii="Tahoma" w:hAnsi="Tahoma" w:cs="Tahoma"/>
                <w:sz w:val="16"/>
                <w:szCs w:val="16"/>
                <w:lang w:bidi="ar-SA"/>
              </w:rPr>
            </w:pPr>
          </w:p>
        </w:tc>
      </w:tr>
      <w:tr w:rsidR="00E62FAD" w:rsidRPr="00E62FAD" w14:paraId="7AA04BC1"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244C6BD8"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2D20387"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DDE2583"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E51F9C3"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29E7B2B0"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38BEE5BA"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0E7FD79B"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97F1047" w14:textId="77777777" w:rsidR="00E62FAD" w:rsidRPr="00E62FAD" w:rsidRDefault="00E62FAD" w:rsidP="00E62FAD">
            <w:pPr>
              <w:rPr>
                <w:sz w:val="20"/>
                <w:szCs w:val="20"/>
                <w:lang w:bidi="ar-SA"/>
              </w:rPr>
            </w:pPr>
          </w:p>
        </w:tc>
      </w:tr>
      <w:tr w:rsidR="00E62FAD" w:rsidRPr="00E62FAD" w14:paraId="239FE1F9"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728734C1"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7FFC3E1"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3A0A5AA4"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3A441F7E"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278FD69"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569EA0C6"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E8AC0E5"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4C16D96C" w14:textId="77777777" w:rsidR="00E62FAD" w:rsidRPr="00E62FAD" w:rsidRDefault="00E62FAD" w:rsidP="00E62FAD">
            <w:pPr>
              <w:rPr>
                <w:sz w:val="20"/>
                <w:szCs w:val="20"/>
                <w:lang w:bidi="ar-SA"/>
              </w:rPr>
            </w:pPr>
          </w:p>
        </w:tc>
      </w:tr>
      <w:tr w:rsidR="00E62FAD" w:rsidRPr="00E62FAD" w14:paraId="22583528"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ACC9D9"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4</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AC8731B"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электрический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саморегулирующийся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выключатель</w:t>
            </w:r>
            <w:r w:rsidRPr="00E62FAD">
              <w:rPr>
                <w:rFonts w:ascii="Arial LatRus" w:hAnsi="Arial LatRus" w:cs="Calibri"/>
                <w:sz w:val="16"/>
                <w:szCs w:val="16"/>
                <w:lang w:bidi="ar-SA"/>
              </w:rPr>
              <w:t xml:space="preserve"> DC </w:t>
            </w:r>
            <w:r w:rsidRPr="00E62FAD">
              <w:rPr>
                <w:rFonts w:ascii="Arial LatRus" w:hAnsi="Arial LatRus" w:cs="Calibri"/>
                <w:sz w:val="16"/>
                <w:szCs w:val="16"/>
                <w:lang w:bidi="ar-SA"/>
              </w:rPr>
              <w:br/>
            </w:r>
            <w:r w:rsidRPr="00E62FAD">
              <w:rPr>
                <w:rFonts w:ascii="Calibri" w:hAnsi="Calibri" w:cs="Calibri"/>
                <w:sz w:val="16"/>
                <w:szCs w:val="16"/>
                <w:lang w:bidi="ar-SA"/>
              </w:rPr>
              <w:t>Однополюсьный</w:t>
            </w:r>
            <w:r w:rsidRPr="00E62FAD">
              <w:rPr>
                <w:rFonts w:ascii="Arial LatRus" w:hAnsi="Arial LatRus" w:cs="Calibri"/>
                <w:sz w:val="16"/>
                <w:szCs w:val="16"/>
                <w:lang w:bidi="ar-SA"/>
              </w:rPr>
              <w:t>, I</w:t>
            </w:r>
            <w:r w:rsidRPr="00E62FAD">
              <w:rPr>
                <w:rFonts w:ascii="Calibri" w:hAnsi="Calibri" w:cs="Calibri"/>
                <w:sz w:val="16"/>
                <w:szCs w:val="16"/>
                <w:lang w:bidi="ar-SA"/>
              </w:rPr>
              <w:t>Выкл</w:t>
            </w:r>
            <w:r w:rsidRPr="00E62FAD">
              <w:rPr>
                <w:rFonts w:ascii="Arial LatRus" w:hAnsi="Arial LatRus" w:cs="Calibri"/>
                <w:sz w:val="16"/>
                <w:szCs w:val="16"/>
                <w:lang w:bidi="ar-SA"/>
              </w:rPr>
              <w:t xml:space="preserve">=10 </w:t>
            </w:r>
            <w:r w:rsidRPr="00E62FAD">
              <w:rPr>
                <w:rFonts w:ascii="Calibri" w:hAnsi="Calibri" w:cs="Calibri"/>
                <w:sz w:val="16"/>
                <w:szCs w:val="16"/>
                <w:lang w:bidi="ar-SA"/>
              </w:rPr>
              <w:t>А</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6F4B485"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4BE006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6</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82217BB"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0EF53049"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6F4A21B4"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09FBF7A5" w14:textId="77777777" w:rsidR="00E62FAD" w:rsidRPr="00E62FAD" w:rsidRDefault="00E62FAD" w:rsidP="00E62FAD">
            <w:pPr>
              <w:rPr>
                <w:sz w:val="20"/>
                <w:szCs w:val="20"/>
                <w:lang w:bidi="ar-SA"/>
              </w:rPr>
            </w:pPr>
          </w:p>
        </w:tc>
      </w:tr>
      <w:tr w:rsidR="00E62FAD" w:rsidRPr="00E62FAD" w14:paraId="7AF861BD"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CFC0C8F"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5C7A994C"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657E029"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43F5FC8"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E4A6229"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26A484F4"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08D581D"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97A115A" w14:textId="77777777" w:rsidR="00E62FAD" w:rsidRPr="00E62FAD" w:rsidRDefault="00E62FAD" w:rsidP="00E62FAD">
            <w:pPr>
              <w:rPr>
                <w:rFonts w:ascii="Tahoma" w:hAnsi="Tahoma" w:cs="Tahoma"/>
                <w:sz w:val="16"/>
                <w:szCs w:val="16"/>
                <w:lang w:bidi="ar-SA"/>
              </w:rPr>
            </w:pPr>
          </w:p>
        </w:tc>
      </w:tr>
      <w:tr w:rsidR="00E62FAD" w:rsidRPr="00E62FAD" w14:paraId="35095916"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5CA8AC5"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663A6BD3"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A4769B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0AECF05"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D48C83C"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C368255"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6232DD3B"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45DFEEB" w14:textId="77777777" w:rsidR="00E62FAD" w:rsidRPr="00E62FAD" w:rsidRDefault="00E62FAD" w:rsidP="00E62FAD">
            <w:pPr>
              <w:rPr>
                <w:sz w:val="20"/>
                <w:szCs w:val="20"/>
                <w:lang w:bidi="ar-SA"/>
              </w:rPr>
            </w:pPr>
          </w:p>
        </w:tc>
      </w:tr>
      <w:tr w:rsidR="00E62FAD" w:rsidRPr="00E62FAD" w14:paraId="4DBEF1EE"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42AB610E"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3B73B8A"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773F4B9"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6804402"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1BDE2A8"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CAD3061"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2B25E1EA"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7589E54" w14:textId="77777777" w:rsidR="00E62FAD" w:rsidRPr="00E62FAD" w:rsidRDefault="00E62FAD" w:rsidP="00E62FAD">
            <w:pPr>
              <w:rPr>
                <w:sz w:val="20"/>
                <w:szCs w:val="20"/>
                <w:lang w:bidi="ar-SA"/>
              </w:rPr>
            </w:pPr>
          </w:p>
        </w:tc>
      </w:tr>
      <w:tr w:rsidR="00E62FAD" w:rsidRPr="00E62FAD" w14:paraId="3CB1F610" w14:textId="77777777" w:rsidTr="00E62FAD">
        <w:trPr>
          <w:trHeight w:val="255"/>
        </w:trPr>
        <w:tc>
          <w:tcPr>
            <w:tcW w:w="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40324"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5076" w:type="dxa"/>
            <w:tcBorders>
              <w:top w:val="single" w:sz="4" w:space="0" w:color="auto"/>
              <w:left w:val="nil"/>
              <w:bottom w:val="single" w:sz="4" w:space="0" w:color="auto"/>
              <w:right w:val="single" w:sz="4" w:space="0" w:color="auto"/>
            </w:tcBorders>
            <w:shd w:val="clear" w:color="auto" w:fill="auto"/>
            <w:noWrap/>
            <w:vAlign w:val="center"/>
            <w:hideMark/>
          </w:tcPr>
          <w:p w14:paraId="7F094115"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Итого</w:t>
            </w:r>
            <w:r w:rsidRPr="00E62FAD">
              <w:rPr>
                <w:rFonts w:ascii="Arial LatRus" w:hAnsi="Arial LatRus" w:cs="Calibri"/>
                <w:b/>
                <w:bCs/>
                <w:i/>
                <w:iCs/>
                <w:sz w:val="20"/>
                <w:szCs w:val="20"/>
                <w:lang w:bidi="ar-SA"/>
              </w:rPr>
              <w:t xml:space="preserve"> %</w:t>
            </w:r>
          </w:p>
        </w:tc>
        <w:tc>
          <w:tcPr>
            <w:tcW w:w="507" w:type="dxa"/>
            <w:tcBorders>
              <w:top w:val="single" w:sz="4" w:space="0" w:color="auto"/>
              <w:left w:val="nil"/>
              <w:bottom w:val="single" w:sz="4" w:space="0" w:color="auto"/>
              <w:right w:val="single" w:sz="4" w:space="0" w:color="auto"/>
            </w:tcBorders>
            <w:shd w:val="clear" w:color="auto" w:fill="auto"/>
            <w:noWrap/>
            <w:vAlign w:val="center"/>
            <w:hideMark/>
          </w:tcPr>
          <w:p w14:paraId="2112CDFF"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496" w:type="dxa"/>
            <w:tcBorders>
              <w:top w:val="nil"/>
              <w:left w:val="single" w:sz="4" w:space="0" w:color="auto"/>
              <w:bottom w:val="single" w:sz="4" w:space="0" w:color="auto"/>
              <w:right w:val="single" w:sz="4" w:space="0" w:color="auto"/>
            </w:tcBorders>
            <w:shd w:val="clear" w:color="000000" w:fill="FFFFFF"/>
            <w:noWrap/>
            <w:vAlign w:val="center"/>
            <w:hideMark/>
          </w:tcPr>
          <w:p w14:paraId="697583C7" w14:textId="77777777" w:rsidR="00E62FAD" w:rsidRPr="00E62FAD" w:rsidRDefault="00E62FAD" w:rsidP="00E62FAD">
            <w:pPr>
              <w:jc w:val="cente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999" w:type="dxa"/>
            <w:tcBorders>
              <w:top w:val="nil"/>
              <w:left w:val="nil"/>
              <w:bottom w:val="single" w:sz="4" w:space="0" w:color="auto"/>
              <w:right w:val="single" w:sz="4" w:space="0" w:color="auto"/>
            </w:tcBorders>
            <w:shd w:val="clear" w:color="auto" w:fill="auto"/>
            <w:noWrap/>
            <w:vAlign w:val="center"/>
            <w:hideMark/>
          </w:tcPr>
          <w:p w14:paraId="5C4D68D2"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 </w:t>
            </w:r>
          </w:p>
        </w:tc>
        <w:tc>
          <w:tcPr>
            <w:tcW w:w="782" w:type="dxa"/>
            <w:tcBorders>
              <w:top w:val="nil"/>
              <w:left w:val="nil"/>
              <w:bottom w:val="single" w:sz="4" w:space="0" w:color="auto"/>
              <w:right w:val="single" w:sz="4" w:space="0" w:color="auto"/>
            </w:tcBorders>
            <w:shd w:val="clear" w:color="auto" w:fill="auto"/>
            <w:noWrap/>
            <w:vAlign w:val="bottom"/>
            <w:hideMark/>
          </w:tcPr>
          <w:p w14:paraId="20BB1FFA" w14:textId="77777777" w:rsidR="00E62FAD" w:rsidRPr="00E62FAD" w:rsidRDefault="00E62FAD" w:rsidP="00E62FAD">
            <w:pPr>
              <w:rPr>
                <w:rFonts w:ascii="Arial Armenian" w:hAnsi="Arial Armenian" w:cs="Calibri"/>
                <w:b/>
                <w:bCs/>
                <w:sz w:val="20"/>
                <w:szCs w:val="20"/>
                <w:lang w:bidi="ar-SA"/>
              </w:rPr>
            </w:pPr>
            <w:r w:rsidRPr="00E62FAD">
              <w:rPr>
                <w:rFonts w:ascii="Arial Armenian" w:hAnsi="Arial Armenian" w:cs="Calibri"/>
                <w:b/>
                <w:bCs/>
                <w:sz w:val="20"/>
                <w:szCs w:val="20"/>
                <w:lang w:bidi="ar-SA"/>
              </w:rPr>
              <w:t> </w:t>
            </w:r>
          </w:p>
        </w:tc>
        <w:tc>
          <w:tcPr>
            <w:tcW w:w="862" w:type="dxa"/>
            <w:tcBorders>
              <w:top w:val="nil"/>
              <w:left w:val="nil"/>
              <w:bottom w:val="single" w:sz="4" w:space="0" w:color="auto"/>
              <w:right w:val="single" w:sz="4" w:space="0" w:color="auto"/>
            </w:tcBorders>
            <w:shd w:val="clear" w:color="auto" w:fill="auto"/>
            <w:noWrap/>
            <w:vAlign w:val="center"/>
            <w:hideMark/>
          </w:tcPr>
          <w:p w14:paraId="45C66B93"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3,51%</w:t>
            </w:r>
          </w:p>
        </w:tc>
        <w:tc>
          <w:tcPr>
            <w:tcW w:w="36" w:type="dxa"/>
            <w:vAlign w:val="center"/>
            <w:hideMark/>
          </w:tcPr>
          <w:p w14:paraId="6819B141" w14:textId="77777777" w:rsidR="00E62FAD" w:rsidRPr="00E62FAD" w:rsidRDefault="00E62FAD" w:rsidP="00E62FAD">
            <w:pPr>
              <w:rPr>
                <w:sz w:val="20"/>
                <w:szCs w:val="20"/>
                <w:lang w:bidi="ar-SA"/>
              </w:rPr>
            </w:pPr>
          </w:p>
        </w:tc>
      </w:tr>
      <w:tr w:rsidR="00E62FAD" w:rsidRPr="00E62FAD" w14:paraId="5AACC550" w14:textId="77777777" w:rsidTr="00E62FAD">
        <w:trPr>
          <w:trHeight w:val="139"/>
        </w:trPr>
        <w:tc>
          <w:tcPr>
            <w:tcW w:w="2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9896D"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50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59C442" w14:textId="77777777" w:rsidR="00E62FAD" w:rsidRPr="00E62FAD" w:rsidRDefault="00E62FAD" w:rsidP="00E62FAD">
            <w:pPr>
              <w:rPr>
                <w:rFonts w:ascii="Arial LatRus" w:hAnsi="Arial LatRus" w:cs="Calibri"/>
                <w:b/>
                <w:bCs/>
                <w:sz w:val="16"/>
                <w:szCs w:val="16"/>
                <w:u w:val="single"/>
                <w:lang w:bidi="ar-SA"/>
              </w:rPr>
            </w:pPr>
            <w:r w:rsidRPr="00E62FAD">
              <w:rPr>
                <w:rFonts w:ascii="Calibri" w:hAnsi="Calibri" w:cs="Calibri"/>
                <w:b/>
                <w:bCs/>
                <w:sz w:val="16"/>
                <w:szCs w:val="16"/>
                <w:u w:val="single"/>
                <w:lang w:bidi="ar-SA"/>
              </w:rPr>
              <w:t>Компоненты</w:t>
            </w:r>
            <w:r w:rsidRPr="00E62FAD">
              <w:rPr>
                <w:rFonts w:ascii="Arial LatRus" w:hAnsi="Arial LatRus" w:cs="Calibri"/>
                <w:b/>
                <w:bCs/>
                <w:sz w:val="16"/>
                <w:szCs w:val="16"/>
                <w:u w:val="single"/>
                <w:lang w:bidi="ar-SA"/>
              </w:rPr>
              <w:t xml:space="preserve"> </w:t>
            </w:r>
            <w:r w:rsidRPr="00E62FAD">
              <w:rPr>
                <w:rFonts w:ascii="Calibri" w:hAnsi="Calibri" w:cs="Calibri"/>
                <w:b/>
                <w:bCs/>
                <w:sz w:val="16"/>
                <w:szCs w:val="16"/>
                <w:u w:val="single"/>
                <w:lang w:bidi="ar-SA"/>
              </w:rPr>
              <w:t>переменного</w:t>
            </w:r>
            <w:r w:rsidRPr="00E62FAD">
              <w:rPr>
                <w:rFonts w:ascii="Arial LatRus" w:hAnsi="Arial LatRus" w:cs="Calibri"/>
                <w:b/>
                <w:bCs/>
                <w:sz w:val="16"/>
                <w:szCs w:val="16"/>
                <w:u w:val="single"/>
                <w:lang w:bidi="ar-SA"/>
              </w:rPr>
              <w:t xml:space="preserve"> </w:t>
            </w:r>
            <w:r w:rsidRPr="00E62FAD">
              <w:rPr>
                <w:rFonts w:ascii="Calibri" w:hAnsi="Calibri" w:cs="Calibri"/>
                <w:b/>
                <w:bCs/>
                <w:sz w:val="16"/>
                <w:szCs w:val="16"/>
                <w:u w:val="single"/>
                <w:lang w:bidi="ar-SA"/>
              </w:rPr>
              <w:t>тока</w:t>
            </w:r>
            <w:r w:rsidRPr="00E62FAD">
              <w:rPr>
                <w:rFonts w:ascii="Arial LatRus" w:hAnsi="Arial LatRus" w:cs="Calibri"/>
                <w:b/>
                <w:bCs/>
                <w:sz w:val="16"/>
                <w:szCs w:val="16"/>
                <w:u w:val="single"/>
                <w:lang w:bidi="ar-SA"/>
              </w:rPr>
              <w:t xml:space="preserve">  (AC) </w:t>
            </w:r>
          </w:p>
        </w:tc>
        <w:tc>
          <w:tcPr>
            <w:tcW w:w="50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2CAF184"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EA0311D"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2890F68"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3F20FBF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6F6E53B8"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768EADC1" w14:textId="77777777" w:rsidR="00E62FAD" w:rsidRPr="00E62FAD" w:rsidRDefault="00E62FAD" w:rsidP="00E62FAD">
            <w:pPr>
              <w:rPr>
                <w:sz w:val="20"/>
                <w:szCs w:val="20"/>
                <w:lang w:bidi="ar-SA"/>
              </w:rPr>
            </w:pPr>
          </w:p>
        </w:tc>
      </w:tr>
      <w:tr w:rsidR="00E62FAD" w:rsidRPr="00E62FAD" w14:paraId="223AAB07"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311A862C"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619A2657"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71BDC81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18B14D08"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4E4F45C"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3E7F6010"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7951C35"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E67E149" w14:textId="77777777" w:rsidR="00E62FAD" w:rsidRPr="00E62FAD" w:rsidRDefault="00E62FAD" w:rsidP="00E62FAD">
            <w:pPr>
              <w:rPr>
                <w:rFonts w:ascii="Tahoma" w:hAnsi="Tahoma" w:cs="Tahoma"/>
                <w:sz w:val="16"/>
                <w:szCs w:val="16"/>
                <w:lang w:bidi="ar-SA"/>
              </w:rPr>
            </w:pPr>
          </w:p>
        </w:tc>
      </w:tr>
      <w:tr w:rsidR="00E62FAD" w:rsidRPr="00E62FAD" w14:paraId="3C1224B1"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3FBFE89C"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404B83EF"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2C114ACE"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E6F98A7"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A401404"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574C8CA8"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2EBCF381"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1D679FA" w14:textId="77777777" w:rsidR="00E62FAD" w:rsidRPr="00E62FAD" w:rsidRDefault="00E62FAD" w:rsidP="00E62FAD">
            <w:pPr>
              <w:rPr>
                <w:sz w:val="20"/>
                <w:szCs w:val="20"/>
                <w:lang w:bidi="ar-SA"/>
              </w:rPr>
            </w:pPr>
          </w:p>
        </w:tc>
      </w:tr>
      <w:tr w:rsidR="00E62FAD" w:rsidRPr="00E62FAD" w14:paraId="5DB412D1"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1F166EF9"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3AAC03AD"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7415C6AE"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2740251"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7898FB4"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335AC1AA"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BC455FF"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7623FD29" w14:textId="77777777" w:rsidR="00E62FAD" w:rsidRPr="00E62FAD" w:rsidRDefault="00E62FAD" w:rsidP="00E62FAD">
            <w:pPr>
              <w:rPr>
                <w:sz w:val="20"/>
                <w:szCs w:val="20"/>
                <w:lang w:bidi="ar-SA"/>
              </w:rPr>
            </w:pPr>
          </w:p>
        </w:tc>
      </w:tr>
      <w:tr w:rsidR="00E62FAD" w:rsidRPr="00E62FAD" w14:paraId="62726F56"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42BEC1"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1</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B9CE25A"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xml:space="preserve">AC </w:t>
            </w:r>
            <w:r w:rsidRPr="00E62FAD">
              <w:rPr>
                <w:rFonts w:ascii="Calibri" w:hAnsi="Calibri" w:cs="Calibri"/>
                <w:sz w:val="16"/>
                <w:szCs w:val="16"/>
                <w:lang w:bidi="ar-SA"/>
              </w:rPr>
              <w:t>саморегулирующийся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трехполюсный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трехфазный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выключатель</w:t>
            </w:r>
            <w:r w:rsidRPr="00E62FAD">
              <w:rPr>
                <w:rFonts w:ascii="Arial LatRus" w:hAnsi="Arial LatRus" w:cs="Calibri"/>
                <w:sz w:val="16"/>
                <w:szCs w:val="16"/>
                <w:lang w:bidi="ar-SA"/>
              </w:rPr>
              <w:br/>
              <w:t xml:space="preserve"> U</w:t>
            </w:r>
            <w:r w:rsidRPr="00E62FAD">
              <w:rPr>
                <w:rFonts w:ascii="Calibri" w:hAnsi="Calibri" w:cs="Calibri"/>
                <w:sz w:val="16"/>
                <w:szCs w:val="16"/>
                <w:lang w:bidi="ar-SA"/>
              </w:rPr>
              <w:t>ВЫКЛ</w:t>
            </w:r>
            <w:r w:rsidRPr="00E62FAD">
              <w:rPr>
                <w:rFonts w:ascii="Arial LatRus" w:hAnsi="Arial LatRus" w:cs="Calibri"/>
                <w:sz w:val="16"/>
                <w:szCs w:val="16"/>
                <w:lang w:bidi="ar-SA"/>
              </w:rPr>
              <w:t>~380/220</w:t>
            </w:r>
            <w:r w:rsidRPr="00E62FAD">
              <w:rPr>
                <w:rFonts w:ascii="Calibri" w:hAnsi="Calibri" w:cs="Calibri"/>
                <w:sz w:val="16"/>
                <w:szCs w:val="16"/>
                <w:lang w:bidi="ar-SA"/>
              </w:rPr>
              <w:t>в</w:t>
            </w:r>
            <w:r w:rsidRPr="00E62FAD">
              <w:rPr>
                <w:rFonts w:ascii="Arial LatRus" w:hAnsi="Arial LatRus" w:cs="Calibri"/>
                <w:sz w:val="16"/>
                <w:szCs w:val="16"/>
                <w:lang w:bidi="ar-SA"/>
              </w:rPr>
              <w:t xml:space="preserve">, </w:t>
            </w:r>
            <w:r w:rsidRPr="00E62FAD">
              <w:rPr>
                <w:rFonts w:ascii="Arial LatRus" w:hAnsi="Arial LatRus" w:cs="Calibri"/>
                <w:sz w:val="16"/>
                <w:szCs w:val="16"/>
                <w:lang w:bidi="ar-SA"/>
              </w:rPr>
              <w:br/>
            </w:r>
            <w:r w:rsidRPr="00E62FAD">
              <w:rPr>
                <w:rFonts w:ascii="Arial LatRus" w:hAnsi="Arial LatRus" w:cs="Calibri"/>
                <w:sz w:val="16"/>
                <w:szCs w:val="16"/>
                <w:lang w:bidi="ar-SA"/>
              </w:rPr>
              <w:br/>
            </w:r>
            <w:r w:rsidRPr="00E62FAD">
              <w:rPr>
                <w:rFonts w:ascii="Arial LatRus" w:hAnsi="Arial LatRus" w:cs="Calibri"/>
                <w:sz w:val="16"/>
                <w:szCs w:val="16"/>
                <w:lang w:bidi="ar-SA"/>
              </w:rPr>
              <w:lastRenderedPageBreak/>
              <w:t>I</w:t>
            </w:r>
            <w:r w:rsidRPr="00E62FAD">
              <w:rPr>
                <w:rFonts w:ascii="Calibri" w:hAnsi="Calibri" w:cs="Calibri"/>
                <w:sz w:val="16"/>
                <w:szCs w:val="16"/>
                <w:lang w:bidi="ar-SA"/>
              </w:rPr>
              <w:t>ВЫКЛ</w:t>
            </w:r>
            <w:r w:rsidRPr="00E62FAD">
              <w:rPr>
                <w:rFonts w:ascii="Arial LatRus" w:hAnsi="Arial LatRus" w:cs="Calibri"/>
                <w:sz w:val="16"/>
                <w:szCs w:val="16"/>
                <w:lang w:bidi="ar-SA"/>
              </w:rPr>
              <w:t xml:space="preserve">= 125 </w:t>
            </w:r>
            <w:r w:rsidRPr="00E62FAD">
              <w:rPr>
                <w:rFonts w:ascii="Calibri" w:hAnsi="Calibri" w:cs="Calibri"/>
                <w:sz w:val="16"/>
                <w:szCs w:val="16"/>
                <w:lang w:bidi="ar-SA"/>
              </w:rPr>
              <w:t>А</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CA49AA5"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lastRenderedPageBreak/>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1CD80D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3D463DE"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2607F220"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19E06B20"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517A78A0" w14:textId="77777777" w:rsidR="00E62FAD" w:rsidRPr="00E62FAD" w:rsidRDefault="00E62FAD" w:rsidP="00E62FAD">
            <w:pPr>
              <w:rPr>
                <w:sz w:val="20"/>
                <w:szCs w:val="20"/>
                <w:lang w:bidi="ar-SA"/>
              </w:rPr>
            </w:pPr>
          </w:p>
        </w:tc>
      </w:tr>
      <w:tr w:rsidR="00E62FAD" w:rsidRPr="00E62FAD" w14:paraId="1997A5AD"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5B260E95"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5E0A49E3"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BC1688C"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5D4AFF4"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B6F0F76"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EB10A51"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78E5A734"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D4C77AB" w14:textId="77777777" w:rsidR="00E62FAD" w:rsidRPr="00E62FAD" w:rsidRDefault="00E62FAD" w:rsidP="00E62FAD">
            <w:pPr>
              <w:rPr>
                <w:rFonts w:ascii="Tahoma" w:hAnsi="Tahoma" w:cs="Tahoma"/>
                <w:sz w:val="16"/>
                <w:szCs w:val="16"/>
                <w:lang w:bidi="ar-SA"/>
              </w:rPr>
            </w:pPr>
          </w:p>
        </w:tc>
      </w:tr>
      <w:tr w:rsidR="00E62FAD" w:rsidRPr="00E62FAD" w14:paraId="79277036"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69BBAD6B"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5FF8DE53"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9760B0A"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0926642"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B69D3D5"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65F074E8"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54C1E303"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D2ED829" w14:textId="77777777" w:rsidR="00E62FAD" w:rsidRPr="00E62FAD" w:rsidRDefault="00E62FAD" w:rsidP="00E62FAD">
            <w:pPr>
              <w:rPr>
                <w:sz w:val="20"/>
                <w:szCs w:val="20"/>
                <w:lang w:bidi="ar-SA"/>
              </w:rPr>
            </w:pPr>
          </w:p>
        </w:tc>
      </w:tr>
      <w:tr w:rsidR="00E62FAD" w:rsidRPr="00E62FAD" w14:paraId="61B52E64"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7908C738"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60CF9612"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6BD0B94"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D71FAD7"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48B0EE49"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6B23AD0"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E8724AA"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1966533" w14:textId="77777777" w:rsidR="00E62FAD" w:rsidRPr="00E62FAD" w:rsidRDefault="00E62FAD" w:rsidP="00E62FAD">
            <w:pPr>
              <w:rPr>
                <w:sz w:val="20"/>
                <w:szCs w:val="20"/>
                <w:lang w:bidi="ar-SA"/>
              </w:rPr>
            </w:pPr>
          </w:p>
        </w:tc>
      </w:tr>
      <w:tr w:rsidR="00E62FAD" w:rsidRPr="00E62FAD" w14:paraId="2316E365"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C19C7F"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2</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49DC319"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xml:space="preserve">AC </w:t>
            </w:r>
            <w:r w:rsidRPr="00E62FAD">
              <w:rPr>
                <w:rFonts w:ascii="Calibri" w:hAnsi="Calibri" w:cs="Calibri"/>
                <w:sz w:val="16"/>
                <w:szCs w:val="16"/>
                <w:lang w:bidi="ar-SA"/>
              </w:rPr>
              <w:t>саморегулирующийся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трехполюсный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трехфазный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выключатель</w:t>
            </w:r>
            <w:r w:rsidRPr="00E62FAD">
              <w:rPr>
                <w:rFonts w:ascii="Arial LatRus" w:hAnsi="Arial LatRus" w:cs="Calibri"/>
                <w:sz w:val="16"/>
                <w:szCs w:val="16"/>
                <w:lang w:bidi="ar-SA"/>
              </w:rPr>
              <w:br/>
              <w:t xml:space="preserve"> U</w:t>
            </w:r>
            <w:r w:rsidRPr="00E62FAD">
              <w:rPr>
                <w:rFonts w:ascii="Calibri" w:hAnsi="Calibri" w:cs="Calibri"/>
                <w:sz w:val="16"/>
                <w:szCs w:val="16"/>
                <w:lang w:bidi="ar-SA"/>
              </w:rPr>
              <w:t>ВЫКЛ</w:t>
            </w:r>
            <w:r w:rsidRPr="00E62FAD">
              <w:rPr>
                <w:rFonts w:ascii="Arial LatRus" w:hAnsi="Arial LatRus" w:cs="Calibri"/>
                <w:sz w:val="16"/>
                <w:szCs w:val="16"/>
                <w:lang w:bidi="ar-SA"/>
              </w:rPr>
              <w:t xml:space="preserve">~380/220 </w:t>
            </w:r>
            <w:r w:rsidRPr="00E62FAD">
              <w:rPr>
                <w:rFonts w:ascii="Calibri" w:hAnsi="Calibri" w:cs="Calibri"/>
                <w:sz w:val="16"/>
                <w:szCs w:val="16"/>
                <w:lang w:bidi="ar-SA"/>
              </w:rPr>
              <w:t>В</w:t>
            </w:r>
            <w:r w:rsidRPr="00E62FAD">
              <w:rPr>
                <w:rFonts w:ascii="Arial LatRus" w:hAnsi="Arial LatRus" w:cs="Calibri"/>
                <w:sz w:val="16"/>
                <w:szCs w:val="16"/>
                <w:lang w:bidi="ar-SA"/>
              </w:rPr>
              <w:t xml:space="preserve">, </w:t>
            </w:r>
            <w:r w:rsidRPr="00E62FAD">
              <w:rPr>
                <w:rFonts w:ascii="Arial LatRus" w:hAnsi="Arial LatRus" w:cs="Calibri"/>
                <w:sz w:val="16"/>
                <w:szCs w:val="16"/>
                <w:lang w:bidi="ar-SA"/>
              </w:rPr>
              <w:br/>
            </w:r>
            <w:r w:rsidRPr="00E62FAD">
              <w:rPr>
                <w:rFonts w:ascii="Arial LatRus" w:hAnsi="Arial LatRus" w:cs="Calibri"/>
                <w:sz w:val="16"/>
                <w:szCs w:val="16"/>
                <w:lang w:bidi="ar-SA"/>
              </w:rPr>
              <w:br/>
              <w:t>I</w:t>
            </w:r>
            <w:r w:rsidRPr="00E62FAD">
              <w:rPr>
                <w:rFonts w:ascii="Calibri" w:hAnsi="Calibri" w:cs="Calibri"/>
                <w:sz w:val="16"/>
                <w:szCs w:val="16"/>
                <w:lang w:bidi="ar-SA"/>
              </w:rPr>
              <w:t>ВЫКЛ</w:t>
            </w:r>
            <w:r w:rsidRPr="00E62FAD">
              <w:rPr>
                <w:rFonts w:ascii="Arial LatRus" w:hAnsi="Arial LatRus" w:cs="Calibri"/>
                <w:sz w:val="16"/>
                <w:szCs w:val="16"/>
                <w:lang w:bidi="ar-SA"/>
              </w:rPr>
              <w:t xml:space="preserve">= 100 </w:t>
            </w:r>
            <w:r w:rsidRPr="00E62FAD">
              <w:rPr>
                <w:rFonts w:ascii="Calibri" w:hAnsi="Calibri" w:cs="Calibri"/>
                <w:sz w:val="16"/>
                <w:szCs w:val="16"/>
                <w:lang w:bidi="ar-SA"/>
              </w:rPr>
              <w:t>А</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35285CE"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FE3DCA4"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394713F"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30C9466B"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349F4A1E"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5DEB332B" w14:textId="77777777" w:rsidR="00E62FAD" w:rsidRPr="00E62FAD" w:rsidRDefault="00E62FAD" w:rsidP="00E62FAD">
            <w:pPr>
              <w:rPr>
                <w:sz w:val="20"/>
                <w:szCs w:val="20"/>
                <w:lang w:bidi="ar-SA"/>
              </w:rPr>
            </w:pPr>
          </w:p>
        </w:tc>
      </w:tr>
      <w:tr w:rsidR="00E62FAD" w:rsidRPr="00E62FAD" w14:paraId="2ED5ABBD"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401E6D50"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6A5464CF"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2AC55BB"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861BC6D"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886851B"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2BAD18AE"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2A9883B5"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38018EF2" w14:textId="77777777" w:rsidR="00E62FAD" w:rsidRPr="00E62FAD" w:rsidRDefault="00E62FAD" w:rsidP="00E62FAD">
            <w:pPr>
              <w:rPr>
                <w:rFonts w:ascii="Tahoma" w:hAnsi="Tahoma" w:cs="Tahoma"/>
                <w:sz w:val="16"/>
                <w:szCs w:val="16"/>
                <w:lang w:bidi="ar-SA"/>
              </w:rPr>
            </w:pPr>
          </w:p>
        </w:tc>
      </w:tr>
      <w:tr w:rsidR="00E62FAD" w:rsidRPr="00E62FAD" w14:paraId="755E3B0B"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562A329F"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BE4EA1C"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7F600AD"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384B1C9"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4A523B2"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E571592"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0DE33478"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0609C6F" w14:textId="77777777" w:rsidR="00E62FAD" w:rsidRPr="00E62FAD" w:rsidRDefault="00E62FAD" w:rsidP="00E62FAD">
            <w:pPr>
              <w:rPr>
                <w:sz w:val="20"/>
                <w:szCs w:val="20"/>
                <w:lang w:bidi="ar-SA"/>
              </w:rPr>
            </w:pPr>
          </w:p>
        </w:tc>
      </w:tr>
      <w:tr w:rsidR="00E62FAD" w:rsidRPr="00E62FAD" w14:paraId="4BCC84DD" w14:textId="77777777" w:rsidTr="00E62FAD">
        <w:trPr>
          <w:trHeight w:val="135"/>
        </w:trPr>
        <w:tc>
          <w:tcPr>
            <w:tcW w:w="262" w:type="dxa"/>
            <w:vMerge/>
            <w:tcBorders>
              <w:top w:val="nil"/>
              <w:left w:val="single" w:sz="4" w:space="0" w:color="auto"/>
              <w:bottom w:val="single" w:sz="4" w:space="0" w:color="auto"/>
              <w:right w:val="single" w:sz="4" w:space="0" w:color="auto"/>
            </w:tcBorders>
            <w:vAlign w:val="center"/>
            <w:hideMark/>
          </w:tcPr>
          <w:p w14:paraId="3B0C0457"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570F5472"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2278743"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17CD3C1"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CD478B7"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2E280103"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FBBA5BB"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CD1E85F" w14:textId="77777777" w:rsidR="00E62FAD" w:rsidRPr="00E62FAD" w:rsidRDefault="00E62FAD" w:rsidP="00E62FAD">
            <w:pPr>
              <w:rPr>
                <w:sz w:val="20"/>
                <w:szCs w:val="20"/>
                <w:lang w:bidi="ar-SA"/>
              </w:rPr>
            </w:pPr>
          </w:p>
        </w:tc>
      </w:tr>
      <w:tr w:rsidR="00E62FAD" w:rsidRPr="00E62FAD" w14:paraId="7A0B820E"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11F1F9"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3</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B7C8F36"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AC-</w:t>
            </w:r>
            <w:r w:rsidRPr="00E62FAD">
              <w:rPr>
                <w:rFonts w:ascii="Calibri" w:hAnsi="Calibri" w:cs="Calibri"/>
                <w:sz w:val="16"/>
                <w:szCs w:val="16"/>
                <w:lang w:bidi="ar-SA"/>
              </w:rPr>
              <w:t>кабель</w:t>
            </w:r>
            <w:r w:rsidRPr="00E62FAD">
              <w:rPr>
                <w:rFonts w:ascii="Arial LatRus" w:hAnsi="Arial LatRus" w:cs="Calibri"/>
                <w:sz w:val="16"/>
                <w:szCs w:val="16"/>
                <w:lang w:bidi="ar-SA"/>
              </w:rPr>
              <w:t xml:space="preserve"> </w:t>
            </w:r>
            <w:r w:rsidRPr="00E62FAD">
              <w:rPr>
                <w:rFonts w:ascii="Calibri" w:hAnsi="Calibri" w:cs="Calibri"/>
                <w:sz w:val="16"/>
                <w:szCs w:val="16"/>
                <w:lang w:bidi="ar-SA"/>
              </w:rPr>
              <w:t>медный</w:t>
            </w:r>
            <w:r w:rsidRPr="00E62FAD">
              <w:rPr>
                <w:rFonts w:ascii="Arial LatRus" w:hAnsi="Arial LatRus" w:cs="Calibri"/>
                <w:sz w:val="16"/>
                <w:szCs w:val="16"/>
                <w:lang w:bidi="ar-SA"/>
              </w:rPr>
              <w:br/>
            </w:r>
            <w:r w:rsidRPr="00E62FAD">
              <w:rPr>
                <w:rFonts w:ascii="Calibri" w:hAnsi="Calibri" w:cs="Calibri"/>
                <w:sz w:val="16"/>
                <w:szCs w:val="16"/>
                <w:lang w:bidi="ar-SA"/>
              </w:rPr>
              <w:t>ВВГнг</w:t>
            </w:r>
            <w:r w:rsidRPr="00E62FAD">
              <w:rPr>
                <w:rFonts w:ascii="Arial LatRus" w:hAnsi="Arial LatRus" w:cs="Calibri"/>
                <w:sz w:val="16"/>
                <w:szCs w:val="16"/>
                <w:lang w:bidi="ar-SA"/>
              </w:rPr>
              <w:t xml:space="preserve"> </w:t>
            </w:r>
            <w:r w:rsidRPr="00E62FAD">
              <w:rPr>
                <w:rFonts w:ascii="Calibri" w:hAnsi="Calibri" w:cs="Calibri"/>
                <w:sz w:val="16"/>
                <w:szCs w:val="16"/>
                <w:lang w:bidi="ar-SA"/>
              </w:rPr>
              <w:t>многожильный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ПВХ</w:t>
            </w:r>
            <w:r w:rsidRPr="00E62FAD">
              <w:rPr>
                <w:rFonts w:ascii="Arial LatRus" w:hAnsi="Arial LatRus" w:cs="Calibri"/>
                <w:sz w:val="16"/>
                <w:szCs w:val="16"/>
                <w:lang w:bidi="ar-SA"/>
              </w:rPr>
              <w:t>-</w:t>
            </w:r>
            <w:r w:rsidRPr="00E62FAD">
              <w:rPr>
                <w:rFonts w:ascii="Calibri" w:hAnsi="Calibri" w:cs="Calibri"/>
                <w:sz w:val="16"/>
                <w:szCs w:val="16"/>
                <w:lang w:bidi="ar-SA"/>
              </w:rPr>
              <w:t>изоляцияй</w:t>
            </w:r>
            <w:r w:rsidRPr="00E62FAD">
              <w:rPr>
                <w:rFonts w:ascii="Arial LatRus" w:hAnsi="Arial LatRus" w:cs="Calibri"/>
                <w:sz w:val="16"/>
                <w:szCs w:val="16"/>
                <w:lang w:bidi="ar-SA"/>
              </w:rPr>
              <w:t xml:space="preserve">, 5x35 </w:t>
            </w:r>
            <w:r w:rsidRPr="00E62FAD">
              <w:rPr>
                <w:rFonts w:ascii="Calibri" w:hAnsi="Calibri" w:cs="Calibri"/>
                <w:sz w:val="16"/>
                <w:szCs w:val="16"/>
                <w:lang w:bidi="ar-SA"/>
              </w:rPr>
              <w:t>мм</w:t>
            </w:r>
            <w:r w:rsidRPr="00E62FAD">
              <w:rPr>
                <w:rFonts w:ascii="Arial LatRus" w:hAnsi="Arial LatRus" w:cs="Calibri"/>
                <w:sz w:val="16"/>
                <w:szCs w:val="16"/>
                <w:vertAlign w:val="superscript"/>
                <w:lang w:bidi="ar-SA"/>
              </w:rPr>
              <w:t>2</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48ED57A"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пог</w:t>
            </w:r>
            <w:r w:rsidRPr="00E62FAD">
              <w:rPr>
                <w:rFonts w:ascii="Arial LatRus" w:hAnsi="Arial LatRus" w:cs="Calibri"/>
                <w:sz w:val="16"/>
                <w:szCs w:val="16"/>
                <w:lang w:bidi="ar-SA"/>
              </w:rPr>
              <w:t>.</w:t>
            </w:r>
            <w:r w:rsidRPr="00E62FAD">
              <w:rPr>
                <w:rFonts w:ascii="Calibri" w:hAnsi="Calibri" w:cs="Calibri"/>
                <w:sz w:val="16"/>
                <w:szCs w:val="16"/>
                <w:lang w:bidi="ar-SA"/>
              </w:rPr>
              <w:t>м</w:t>
            </w:r>
            <w:r w:rsidRPr="00E62FAD">
              <w:rPr>
                <w:rFonts w:ascii="Arial LatRus" w:hAnsi="Arial LatRus" w:cs="Calibri"/>
                <w:sz w:val="16"/>
                <w:szCs w:val="16"/>
                <w:lang w:bidi="ar-SA"/>
              </w:rPr>
              <w:t>.</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6A055AD"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8</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003BC1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2A52B98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42A3883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16ACB0E8" w14:textId="77777777" w:rsidR="00E62FAD" w:rsidRPr="00E62FAD" w:rsidRDefault="00E62FAD" w:rsidP="00E62FAD">
            <w:pPr>
              <w:rPr>
                <w:sz w:val="20"/>
                <w:szCs w:val="20"/>
                <w:lang w:bidi="ar-SA"/>
              </w:rPr>
            </w:pPr>
          </w:p>
        </w:tc>
      </w:tr>
      <w:tr w:rsidR="00E62FAD" w:rsidRPr="00E62FAD" w14:paraId="798E3631"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68941C2"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7AAC6DE3"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400A96E"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870C67D"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497B87F8"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231C17C7"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07C8E93D"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41A888A0" w14:textId="77777777" w:rsidR="00E62FAD" w:rsidRPr="00E62FAD" w:rsidRDefault="00E62FAD" w:rsidP="00E62FAD">
            <w:pPr>
              <w:rPr>
                <w:rFonts w:ascii="Tahoma" w:hAnsi="Tahoma" w:cs="Tahoma"/>
                <w:sz w:val="16"/>
                <w:szCs w:val="16"/>
                <w:lang w:bidi="ar-SA"/>
              </w:rPr>
            </w:pPr>
          </w:p>
        </w:tc>
      </w:tr>
      <w:tr w:rsidR="00E62FAD" w:rsidRPr="00E62FAD" w14:paraId="09FC70AD"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5FC1EE5C"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DE2234D"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7711FAE"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9D946D4"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F7F0D15"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8259ED8"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764B917E"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4C19847C" w14:textId="77777777" w:rsidR="00E62FAD" w:rsidRPr="00E62FAD" w:rsidRDefault="00E62FAD" w:rsidP="00E62FAD">
            <w:pPr>
              <w:rPr>
                <w:sz w:val="20"/>
                <w:szCs w:val="20"/>
                <w:lang w:bidi="ar-SA"/>
              </w:rPr>
            </w:pPr>
          </w:p>
        </w:tc>
      </w:tr>
      <w:tr w:rsidR="00E62FAD" w:rsidRPr="00E62FAD" w14:paraId="240D5CFE"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347B5857"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7AF8E3FC"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394F2758"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CA52AEB"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76C4BF1"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0AA3CD5"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DECA0E1"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09E4A7FD" w14:textId="77777777" w:rsidR="00E62FAD" w:rsidRPr="00E62FAD" w:rsidRDefault="00E62FAD" w:rsidP="00E62FAD">
            <w:pPr>
              <w:rPr>
                <w:sz w:val="20"/>
                <w:szCs w:val="20"/>
                <w:lang w:bidi="ar-SA"/>
              </w:rPr>
            </w:pPr>
          </w:p>
        </w:tc>
      </w:tr>
      <w:tr w:rsidR="00E62FAD" w:rsidRPr="00E62FAD" w14:paraId="22331BC1" w14:textId="77777777" w:rsidTr="00E62FAD">
        <w:trPr>
          <w:trHeight w:val="255"/>
        </w:trPr>
        <w:tc>
          <w:tcPr>
            <w:tcW w:w="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54C13"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5076" w:type="dxa"/>
            <w:tcBorders>
              <w:top w:val="single" w:sz="4" w:space="0" w:color="auto"/>
              <w:left w:val="nil"/>
              <w:bottom w:val="single" w:sz="4" w:space="0" w:color="auto"/>
              <w:right w:val="single" w:sz="4" w:space="0" w:color="auto"/>
            </w:tcBorders>
            <w:shd w:val="clear" w:color="auto" w:fill="auto"/>
            <w:noWrap/>
            <w:vAlign w:val="center"/>
            <w:hideMark/>
          </w:tcPr>
          <w:p w14:paraId="59343989"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Итого</w:t>
            </w:r>
            <w:r w:rsidRPr="00E62FAD">
              <w:rPr>
                <w:rFonts w:ascii="Arial LatRus" w:hAnsi="Arial LatRus" w:cs="Calibri"/>
                <w:b/>
                <w:bCs/>
                <w:i/>
                <w:iCs/>
                <w:sz w:val="20"/>
                <w:szCs w:val="20"/>
                <w:lang w:bidi="ar-SA"/>
              </w:rPr>
              <w:t xml:space="preserve"> %</w:t>
            </w:r>
          </w:p>
        </w:tc>
        <w:tc>
          <w:tcPr>
            <w:tcW w:w="507" w:type="dxa"/>
            <w:tcBorders>
              <w:top w:val="single" w:sz="4" w:space="0" w:color="auto"/>
              <w:left w:val="nil"/>
              <w:bottom w:val="single" w:sz="4" w:space="0" w:color="auto"/>
              <w:right w:val="single" w:sz="4" w:space="0" w:color="auto"/>
            </w:tcBorders>
            <w:shd w:val="clear" w:color="auto" w:fill="auto"/>
            <w:noWrap/>
            <w:vAlign w:val="center"/>
            <w:hideMark/>
          </w:tcPr>
          <w:p w14:paraId="4390254B"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496" w:type="dxa"/>
            <w:tcBorders>
              <w:top w:val="nil"/>
              <w:left w:val="single" w:sz="4" w:space="0" w:color="auto"/>
              <w:bottom w:val="single" w:sz="4" w:space="0" w:color="auto"/>
              <w:right w:val="single" w:sz="4" w:space="0" w:color="auto"/>
            </w:tcBorders>
            <w:shd w:val="clear" w:color="000000" w:fill="FFFFFF"/>
            <w:noWrap/>
            <w:vAlign w:val="center"/>
            <w:hideMark/>
          </w:tcPr>
          <w:p w14:paraId="0BF39700" w14:textId="77777777" w:rsidR="00E62FAD" w:rsidRPr="00E62FAD" w:rsidRDefault="00E62FAD" w:rsidP="00E62FAD">
            <w:pPr>
              <w:jc w:val="cente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999" w:type="dxa"/>
            <w:tcBorders>
              <w:top w:val="nil"/>
              <w:left w:val="nil"/>
              <w:bottom w:val="single" w:sz="4" w:space="0" w:color="auto"/>
              <w:right w:val="single" w:sz="4" w:space="0" w:color="auto"/>
            </w:tcBorders>
            <w:shd w:val="clear" w:color="auto" w:fill="auto"/>
            <w:noWrap/>
            <w:vAlign w:val="center"/>
            <w:hideMark/>
          </w:tcPr>
          <w:p w14:paraId="1AF48BEE"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 </w:t>
            </w:r>
          </w:p>
        </w:tc>
        <w:tc>
          <w:tcPr>
            <w:tcW w:w="782" w:type="dxa"/>
            <w:tcBorders>
              <w:top w:val="nil"/>
              <w:left w:val="nil"/>
              <w:bottom w:val="single" w:sz="4" w:space="0" w:color="auto"/>
              <w:right w:val="single" w:sz="4" w:space="0" w:color="auto"/>
            </w:tcBorders>
            <w:shd w:val="clear" w:color="auto" w:fill="auto"/>
            <w:noWrap/>
            <w:vAlign w:val="bottom"/>
            <w:hideMark/>
          </w:tcPr>
          <w:p w14:paraId="32A8F464" w14:textId="77777777" w:rsidR="00E62FAD" w:rsidRPr="00E62FAD" w:rsidRDefault="00E62FAD" w:rsidP="00E62FAD">
            <w:pPr>
              <w:rPr>
                <w:rFonts w:ascii="Arial Armenian" w:hAnsi="Arial Armenian" w:cs="Calibri"/>
                <w:b/>
                <w:bCs/>
                <w:sz w:val="20"/>
                <w:szCs w:val="20"/>
                <w:lang w:bidi="ar-SA"/>
              </w:rPr>
            </w:pPr>
            <w:r w:rsidRPr="00E62FAD">
              <w:rPr>
                <w:rFonts w:ascii="Arial Armenian" w:hAnsi="Arial Armenian" w:cs="Calibri"/>
                <w:b/>
                <w:bCs/>
                <w:sz w:val="20"/>
                <w:szCs w:val="20"/>
                <w:lang w:bidi="ar-SA"/>
              </w:rPr>
              <w:t> </w:t>
            </w:r>
          </w:p>
        </w:tc>
        <w:tc>
          <w:tcPr>
            <w:tcW w:w="862" w:type="dxa"/>
            <w:tcBorders>
              <w:top w:val="nil"/>
              <w:left w:val="nil"/>
              <w:bottom w:val="single" w:sz="4" w:space="0" w:color="auto"/>
              <w:right w:val="single" w:sz="4" w:space="0" w:color="auto"/>
            </w:tcBorders>
            <w:shd w:val="clear" w:color="auto" w:fill="auto"/>
            <w:noWrap/>
            <w:vAlign w:val="center"/>
            <w:hideMark/>
          </w:tcPr>
          <w:p w14:paraId="16B46C62"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0,89%</w:t>
            </w:r>
          </w:p>
        </w:tc>
        <w:tc>
          <w:tcPr>
            <w:tcW w:w="36" w:type="dxa"/>
            <w:vAlign w:val="center"/>
            <w:hideMark/>
          </w:tcPr>
          <w:p w14:paraId="22AEAD17" w14:textId="77777777" w:rsidR="00E62FAD" w:rsidRPr="00E62FAD" w:rsidRDefault="00E62FAD" w:rsidP="00E62FAD">
            <w:pPr>
              <w:rPr>
                <w:sz w:val="20"/>
                <w:szCs w:val="20"/>
                <w:lang w:bidi="ar-SA"/>
              </w:rPr>
            </w:pPr>
          </w:p>
        </w:tc>
      </w:tr>
      <w:tr w:rsidR="00E62FAD" w:rsidRPr="00E62FAD" w14:paraId="27EAF415" w14:textId="77777777" w:rsidTr="00E62FAD">
        <w:trPr>
          <w:trHeight w:val="139"/>
        </w:trPr>
        <w:tc>
          <w:tcPr>
            <w:tcW w:w="2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C9122"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50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188CE8" w14:textId="77777777" w:rsidR="00E62FAD" w:rsidRPr="00E62FAD" w:rsidRDefault="00E62FAD" w:rsidP="00E62FAD">
            <w:pPr>
              <w:rPr>
                <w:rFonts w:ascii="Arial LatRus" w:hAnsi="Arial LatRus" w:cs="Calibri"/>
                <w:b/>
                <w:bCs/>
                <w:sz w:val="16"/>
                <w:szCs w:val="16"/>
                <w:u w:val="single"/>
                <w:lang w:bidi="ar-SA"/>
              </w:rPr>
            </w:pPr>
            <w:r w:rsidRPr="00E62FAD">
              <w:rPr>
                <w:rFonts w:ascii="Calibri" w:hAnsi="Calibri" w:cs="Calibri"/>
                <w:b/>
                <w:bCs/>
                <w:sz w:val="16"/>
                <w:szCs w:val="16"/>
                <w:u w:val="single"/>
                <w:lang w:bidi="ar-SA"/>
              </w:rPr>
              <w:t>Вспомогательные</w:t>
            </w:r>
            <w:r w:rsidRPr="00E62FAD">
              <w:rPr>
                <w:rFonts w:ascii="Arial LatRus" w:hAnsi="Arial LatRus" w:cs="Calibri"/>
                <w:b/>
                <w:bCs/>
                <w:sz w:val="16"/>
                <w:szCs w:val="16"/>
                <w:u w:val="single"/>
                <w:lang w:bidi="ar-SA"/>
              </w:rPr>
              <w:t xml:space="preserve"> </w:t>
            </w:r>
            <w:r w:rsidRPr="00E62FAD">
              <w:rPr>
                <w:rFonts w:ascii="Calibri" w:hAnsi="Calibri" w:cs="Calibri"/>
                <w:b/>
                <w:bCs/>
                <w:sz w:val="16"/>
                <w:szCs w:val="16"/>
                <w:u w:val="single"/>
                <w:lang w:bidi="ar-SA"/>
              </w:rPr>
              <w:t>электромонтажные</w:t>
            </w:r>
            <w:r w:rsidRPr="00E62FAD">
              <w:rPr>
                <w:rFonts w:ascii="Arial LatRus" w:hAnsi="Arial LatRus" w:cs="Calibri"/>
                <w:b/>
                <w:bCs/>
                <w:sz w:val="16"/>
                <w:szCs w:val="16"/>
                <w:u w:val="single"/>
                <w:lang w:bidi="ar-SA"/>
              </w:rPr>
              <w:t xml:space="preserve"> </w:t>
            </w:r>
            <w:r w:rsidRPr="00E62FAD">
              <w:rPr>
                <w:rFonts w:ascii="Calibri" w:hAnsi="Calibri" w:cs="Calibri"/>
                <w:b/>
                <w:bCs/>
                <w:sz w:val="16"/>
                <w:szCs w:val="16"/>
                <w:u w:val="single"/>
                <w:lang w:bidi="ar-SA"/>
              </w:rPr>
              <w:t>компоненты</w:t>
            </w:r>
            <w:r w:rsidRPr="00E62FAD">
              <w:rPr>
                <w:rFonts w:ascii="Arial LatRus" w:hAnsi="Arial LatRus" w:cs="Calibri"/>
                <w:b/>
                <w:bCs/>
                <w:sz w:val="16"/>
                <w:szCs w:val="16"/>
                <w:u w:val="single"/>
                <w:lang w:bidi="ar-SA"/>
              </w:rPr>
              <w:t xml:space="preserve"> </w:t>
            </w:r>
          </w:p>
        </w:tc>
        <w:tc>
          <w:tcPr>
            <w:tcW w:w="50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6E28C07"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C22CA06"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DAD2E14"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27CDB6AB"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19E58C46"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16431E37" w14:textId="77777777" w:rsidR="00E62FAD" w:rsidRPr="00E62FAD" w:rsidRDefault="00E62FAD" w:rsidP="00E62FAD">
            <w:pPr>
              <w:rPr>
                <w:sz w:val="20"/>
                <w:szCs w:val="20"/>
                <w:lang w:bidi="ar-SA"/>
              </w:rPr>
            </w:pPr>
          </w:p>
        </w:tc>
      </w:tr>
      <w:tr w:rsidR="00E62FAD" w:rsidRPr="00E62FAD" w14:paraId="7F8DDE90"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7BA283C5"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24A61AF9"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1365866C"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38E2870C"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5639878"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38DD2DE1"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835D500"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43926AE" w14:textId="77777777" w:rsidR="00E62FAD" w:rsidRPr="00E62FAD" w:rsidRDefault="00E62FAD" w:rsidP="00E62FAD">
            <w:pPr>
              <w:rPr>
                <w:rFonts w:ascii="Tahoma" w:hAnsi="Tahoma" w:cs="Tahoma"/>
                <w:sz w:val="16"/>
                <w:szCs w:val="16"/>
                <w:lang w:bidi="ar-SA"/>
              </w:rPr>
            </w:pPr>
          </w:p>
        </w:tc>
      </w:tr>
      <w:tr w:rsidR="00E62FAD" w:rsidRPr="00E62FAD" w14:paraId="2DEC5C90"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00A03619"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1D481342"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71178AF7"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F3B0FB8"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7D6C9F5"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560E73C0"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037B6BFD"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30EA7738" w14:textId="77777777" w:rsidR="00E62FAD" w:rsidRPr="00E62FAD" w:rsidRDefault="00E62FAD" w:rsidP="00E62FAD">
            <w:pPr>
              <w:rPr>
                <w:sz w:val="20"/>
                <w:szCs w:val="20"/>
                <w:lang w:bidi="ar-SA"/>
              </w:rPr>
            </w:pPr>
          </w:p>
        </w:tc>
      </w:tr>
      <w:tr w:rsidR="00E62FAD" w:rsidRPr="00E62FAD" w14:paraId="0FD34B06"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5FA7C326"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41F6638B"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2455A410"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483C81E"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4EA0D341"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0AD552D6"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4D796A3"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4DBABC36" w14:textId="77777777" w:rsidR="00E62FAD" w:rsidRPr="00E62FAD" w:rsidRDefault="00E62FAD" w:rsidP="00E62FAD">
            <w:pPr>
              <w:rPr>
                <w:sz w:val="20"/>
                <w:szCs w:val="20"/>
                <w:lang w:bidi="ar-SA"/>
              </w:rPr>
            </w:pPr>
          </w:p>
        </w:tc>
      </w:tr>
      <w:tr w:rsidR="00E62FAD" w:rsidRPr="00E62FAD" w14:paraId="77EF60DA"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F1CBC5"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1</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2230CF2"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Короб</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коннекторов</w:t>
            </w:r>
            <w:r w:rsidRPr="00E62FAD">
              <w:rPr>
                <w:rFonts w:ascii="Arial LatRus" w:hAnsi="Arial LatRus" w:cs="Calibri"/>
                <w:sz w:val="16"/>
                <w:szCs w:val="16"/>
                <w:lang w:bidi="ar-SA"/>
              </w:rPr>
              <w:t xml:space="preserve"> (AC)</w:t>
            </w:r>
            <w:r w:rsidRPr="00E62FAD">
              <w:rPr>
                <w:rFonts w:ascii="Arial LatRus" w:hAnsi="Arial LatRus" w:cs="Calibri"/>
                <w:sz w:val="16"/>
                <w:szCs w:val="16"/>
                <w:lang w:bidi="ar-SA"/>
              </w:rPr>
              <w:br/>
            </w:r>
            <w:r w:rsidRPr="00E62FAD">
              <w:rPr>
                <w:rFonts w:ascii="Arial LatRus" w:hAnsi="Arial LatRus" w:cs="Calibri"/>
                <w:sz w:val="16"/>
                <w:szCs w:val="16"/>
                <w:lang w:bidi="ar-SA"/>
              </w:rPr>
              <w:br/>
            </w:r>
            <w:r w:rsidRPr="00E62FAD">
              <w:rPr>
                <w:rFonts w:ascii="Calibri" w:hAnsi="Calibri" w:cs="Calibri"/>
                <w:sz w:val="16"/>
                <w:szCs w:val="16"/>
                <w:lang w:bidi="ar-SA"/>
              </w:rPr>
              <w:t>Металлический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ящик</w:t>
            </w:r>
            <w:r w:rsidRPr="00E62FAD">
              <w:rPr>
                <w:rFonts w:ascii="Arial LatRus" w:hAnsi="Arial LatRus" w:cs="Calibri"/>
                <w:sz w:val="16"/>
                <w:szCs w:val="16"/>
                <w:lang w:bidi="ar-SA"/>
              </w:rPr>
              <w:t xml:space="preserve"> </w:t>
            </w:r>
            <w:r w:rsidRPr="00E62FAD">
              <w:rPr>
                <w:rFonts w:ascii="Arial LatRus" w:hAnsi="Arial LatRus" w:cs="Calibri"/>
                <w:sz w:val="16"/>
                <w:szCs w:val="16"/>
                <w:lang w:bidi="ar-SA"/>
              </w:rPr>
              <w:br/>
            </w:r>
            <w:r w:rsidRPr="00E62FAD">
              <w:rPr>
                <w:rFonts w:ascii="Arial LatRus" w:hAnsi="Arial LatRus" w:cs="Calibri"/>
                <w:sz w:val="16"/>
                <w:szCs w:val="16"/>
                <w:lang w:bidi="ar-SA"/>
              </w:rPr>
              <w:br/>
              <w:t xml:space="preserve">400x300x270 </w:t>
            </w:r>
            <w:r w:rsidRPr="00E62FAD">
              <w:rPr>
                <w:rFonts w:ascii="Calibri" w:hAnsi="Calibri" w:cs="Calibri"/>
                <w:sz w:val="16"/>
                <w:szCs w:val="16"/>
                <w:lang w:bidi="ar-SA"/>
              </w:rPr>
              <w:t>мм</w:t>
            </w:r>
            <w:r w:rsidRPr="00E62FAD">
              <w:rPr>
                <w:rFonts w:ascii="Arial LatRus" w:hAnsi="Arial LatRus" w:cs="Calibri"/>
                <w:sz w:val="16"/>
                <w:szCs w:val="16"/>
                <w:lang w:bidi="ar-SA"/>
              </w:rPr>
              <w:t>, IP 65</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5B48B97"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A5BD40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FE11463"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08D7F4A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FD0961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601A9C69" w14:textId="77777777" w:rsidR="00E62FAD" w:rsidRPr="00E62FAD" w:rsidRDefault="00E62FAD" w:rsidP="00E62FAD">
            <w:pPr>
              <w:rPr>
                <w:sz w:val="20"/>
                <w:szCs w:val="20"/>
                <w:lang w:bidi="ar-SA"/>
              </w:rPr>
            </w:pPr>
          </w:p>
        </w:tc>
      </w:tr>
      <w:tr w:rsidR="00E62FAD" w:rsidRPr="00E62FAD" w14:paraId="76161B54"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35637CF0"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4BCD2D6"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AF138CE"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331D013E"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7AC56928"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0260283C"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DF42D49"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B7A18CB" w14:textId="77777777" w:rsidR="00E62FAD" w:rsidRPr="00E62FAD" w:rsidRDefault="00E62FAD" w:rsidP="00E62FAD">
            <w:pPr>
              <w:rPr>
                <w:rFonts w:ascii="Tahoma" w:hAnsi="Tahoma" w:cs="Tahoma"/>
                <w:sz w:val="16"/>
                <w:szCs w:val="16"/>
                <w:lang w:bidi="ar-SA"/>
              </w:rPr>
            </w:pPr>
          </w:p>
        </w:tc>
      </w:tr>
      <w:tr w:rsidR="00E62FAD" w:rsidRPr="00E62FAD" w14:paraId="5FB759C2"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492361D2"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6D6C9C50"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7AB59FE5"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4C417B1"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1CDB2C0"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B4F343D"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893BC63"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6AEEC97" w14:textId="77777777" w:rsidR="00E62FAD" w:rsidRPr="00E62FAD" w:rsidRDefault="00E62FAD" w:rsidP="00E62FAD">
            <w:pPr>
              <w:rPr>
                <w:sz w:val="20"/>
                <w:szCs w:val="20"/>
                <w:lang w:bidi="ar-SA"/>
              </w:rPr>
            </w:pPr>
          </w:p>
        </w:tc>
      </w:tr>
      <w:tr w:rsidR="00E62FAD" w:rsidRPr="00E62FAD" w14:paraId="489E287D"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17FB5FD0"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1977D77"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BB4FBF9"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9334CB4"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4012A002"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25914811"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518677C3"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EAD4789" w14:textId="77777777" w:rsidR="00E62FAD" w:rsidRPr="00E62FAD" w:rsidRDefault="00E62FAD" w:rsidP="00E62FAD">
            <w:pPr>
              <w:rPr>
                <w:sz w:val="20"/>
                <w:szCs w:val="20"/>
                <w:lang w:bidi="ar-SA"/>
              </w:rPr>
            </w:pPr>
          </w:p>
        </w:tc>
      </w:tr>
      <w:tr w:rsidR="00E62FAD" w:rsidRPr="00E62FAD" w14:paraId="6B7B4F02"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841574"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2</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437FF5F"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Короб</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коннекторов</w:t>
            </w:r>
            <w:r w:rsidRPr="00E62FAD">
              <w:rPr>
                <w:rFonts w:ascii="Arial LatRus" w:hAnsi="Arial LatRus" w:cs="Calibri"/>
                <w:sz w:val="16"/>
                <w:szCs w:val="16"/>
                <w:lang w:bidi="ar-SA"/>
              </w:rPr>
              <w:t xml:space="preserve"> (DC)</w:t>
            </w:r>
            <w:r w:rsidRPr="00E62FAD">
              <w:rPr>
                <w:rFonts w:ascii="Arial LatRus" w:hAnsi="Arial LatRus" w:cs="Calibri"/>
                <w:sz w:val="16"/>
                <w:szCs w:val="16"/>
                <w:lang w:bidi="ar-SA"/>
              </w:rPr>
              <w:br/>
            </w:r>
            <w:r w:rsidRPr="00E62FAD">
              <w:rPr>
                <w:rFonts w:ascii="Arial LatRus" w:hAnsi="Arial LatRus" w:cs="Calibri"/>
                <w:sz w:val="16"/>
                <w:szCs w:val="16"/>
                <w:lang w:bidi="ar-SA"/>
              </w:rPr>
              <w:br/>
            </w:r>
            <w:r w:rsidRPr="00E62FAD">
              <w:rPr>
                <w:rFonts w:ascii="Calibri" w:hAnsi="Calibri" w:cs="Calibri"/>
                <w:sz w:val="16"/>
                <w:szCs w:val="16"/>
                <w:lang w:bidi="ar-SA"/>
              </w:rPr>
              <w:t>Пластмассовый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ящик</w:t>
            </w:r>
            <w:r w:rsidRPr="00E62FAD">
              <w:rPr>
                <w:rFonts w:ascii="Arial LatRus" w:hAnsi="Arial LatRus" w:cs="Calibri"/>
                <w:sz w:val="16"/>
                <w:szCs w:val="16"/>
                <w:lang w:bidi="ar-SA"/>
              </w:rPr>
              <w:t xml:space="preserve"> </w:t>
            </w:r>
            <w:r w:rsidRPr="00E62FAD">
              <w:rPr>
                <w:rFonts w:ascii="Calibri" w:hAnsi="Calibri" w:cs="Calibri"/>
                <w:sz w:val="16"/>
                <w:szCs w:val="16"/>
                <w:lang w:bidi="ar-SA"/>
              </w:rPr>
              <w:t>на</w:t>
            </w:r>
            <w:r w:rsidRPr="00E62FAD">
              <w:rPr>
                <w:rFonts w:ascii="Arial LatRus" w:hAnsi="Arial LatRus" w:cs="Calibri"/>
                <w:sz w:val="16"/>
                <w:szCs w:val="16"/>
                <w:lang w:bidi="ar-SA"/>
              </w:rPr>
              <w:t xml:space="preserve">  18 </w:t>
            </w:r>
            <w:r w:rsidRPr="00E62FAD">
              <w:rPr>
                <w:rFonts w:ascii="Calibri" w:hAnsi="Calibri" w:cs="Calibri"/>
                <w:sz w:val="16"/>
                <w:szCs w:val="16"/>
                <w:lang w:bidi="ar-SA"/>
              </w:rPr>
              <w:t>ячеек</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34CBFA5"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260F88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D2A455A"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9B37B64"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591822B"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4A3B9977" w14:textId="77777777" w:rsidR="00E62FAD" w:rsidRPr="00E62FAD" w:rsidRDefault="00E62FAD" w:rsidP="00E62FAD">
            <w:pPr>
              <w:rPr>
                <w:sz w:val="20"/>
                <w:szCs w:val="20"/>
                <w:lang w:bidi="ar-SA"/>
              </w:rPr>
            </w:pPr>
          </w:p>
        </w:tc>
      </w:tr>
      <w:tr w:rsidR="00E62FAD" w:rsidRPr="00E62FAD" w14:paraId="36015920"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7492E554"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274AD0B"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11F5DA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B57D322"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734BC3E6"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3CA734D5"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75A2A6F8"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7BEC5EE4" w14:textId="77777777" w:rsidR="00E62FAD" w:rsidRPr="00E62FAD" w:rsidRDefault="00E62FAD" w:rsidP="00E62FAD">
            <w:pPr>
              <w:rPr>
                <w:rFonts w:ascii="Tahoma" w:hAnsi="Tahoma" w:cs="Tahoma"/>
                <w:sz w:val="16"/>
                <w:szCs w:val="16"/>
                <w:lang w:bidi="ar-SA"/>
              </w:rPr>
            </w:pPr>
          </w:p>
        </w:tc>
      </w:tr>
      <w:tr w:rsidR="00E62FAD" w:rsidRPr="00E62FAD" w14:paraId="10C49F3D"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6CC4E3AF"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585FA037"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79250B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32E9A06"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DD7BE75"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38B26619"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2F038D86"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36590940" w14:textId="77777777" w:rsidR="00E62FAD" w:rsidRPr="00E62FAD" w:rsidRDefault="00E62FAD" w:rsidP="00E62FAD">
            <w:pPr>
              <w:rPr>
                <w:sz w:val="20"/>
                <w:szCs w:val="20"/>
                <w:lang w:bidi="ar-SA"/>
              </w:rPr>
            </w:pPr>
          </w:p>
        </w:tc>
      </w:tr>
      <w:tr w:rsidR="00E62FAD" w:rsidRPr="00E62FAD" w14:paraId="74AA28C6"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621DA978"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6FB5748"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3503435"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6EFA0EF"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1FDB5D6"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6D359161"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B1730BF"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03B5E8A1" w14:textId="77777777" w:rsidR="00E62FAD" w:rsidRPr="00E62FAD" w:rsidRDefault="00E62FAD" w:rsidP="00E62FAD">
            <w:pPr>
              <w:rPr>
                <w:sz w:val="20"/>
                <w:szCs w:val="20"/>
                <w:lang w:bidi="ar-SA"/>
              </w:rPr>
            </w:pPr>
          </w:p>
        </w:tc>
      </w:tr>
      <w:tr w:rsidR="00E62FAD" w:rsidRPr="00E62FAD" w14:paraId="1086E681"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EB2E4A"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3</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F5B982F"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Провод</w:t>
            </w:r>
            <w:r w:rsidRPr="00E62FAD">
              <w:rPr>
                <w:rFonts w:ascii="Arial LatRus" w:hAnsi="Arial LatRus" w:cs="Calibri"/>
                <w:sz w:val="16"/>
                <w:szCs w:val="16"/>
                <w:lang w:bidi="ar-SA"/>
              </w:rPr>
              <w:t xml:space="preserve"> </w:t>
            </w:r>
            <w:r w:rsidRPr="00E62FAD">
              <w:rPr>
                <w:rFonts w:ascii="Calibri" w:hAnsi="Calibri" w:cs="Calibri"/>
                <w:sz w:val="16"/>
                <w:szCs w:val="16"/>
                <w:lang w:bidi="ar-SA"/>
              </w:rPr>
              <w:t>медный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для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заземления</w:t>
            </w:r>
            <w:r w:rsidRPr="00E62FAD">
              <w:rPr>
                <w:rFonts w:ascii="Arial LatRus" w:hAnsi="Arial LatRus" w:cs="Calibri"/>
                <w:sz w:val="16"/>
                <w:szCs w:val="16"/>
                <w:lang w:bidi="ar-SA"/>
              </w:rPr>
              <w:t>)</w:t>
            </w:r>
            <w:r w:rsidRPr="00E62FAD">
              <w:rPr>
                <w:rFonts w:ascii="Arial LatRus" w:hAnsi="Arial LatRus" w:cs="Calibri"/>
                <w:sz w:val="16"/>
                <w:szCs w:val="16"/>
                <w:lang w:bidi="ar-SA"/>
              </w:rPr>
              <w:br/>
            </w:r>
            <w:r w:rsidRPr="00E62FAD">
              <w:rPr>
                <w:rFonts w:ascii="Arial LatRus" w:hAnsi="Arial LatRus" w:cs="Calibri"/>
                <w:sz w:val="16"/>
                <w:szCs w:val="16"/>
                <w:lang w:bidi="ar-SA"/>
              </w:rPr>
              <w:br/>
            </w:r>
            <w:r w:rsidRPr="00E62FAD">
              <w:rPr>
                <w:rFonts w:ascii="Calibri" w:hAnsi="Calibri" w:cs="Calibri"/>
                <w:sz w:val="16"/>
                <w:szCs w:val="16"/>
                <w:lang w:bidi="ar-SA"/>
              </w:rPr>
              <w:t>с</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ПВХ</w:t>
            </w:r>
            <w:r w:rsidRPr="00E62FAD">
              <w:rPr>
                <w:rFonts w:ascii="Arial LatRus" w:hAnsi="Arial LatRus" w:cs="Calibri"/>
                <w:sz w:val="16"/>
                <w:szCs w:val="16"/>
                <w:lang w:bidi="ar-SA"/>
              </w:rPr>
              <w:t>-</w:t>
            </w:r>
            <w:r w:rsidRPr="00E62FAD">
              <w:rPr>
                <w:rFonts w:ascii="Calibri" w:hAnsi="Calibri" w:cs="Calibri"/>
                <w:sz w:val="16"/>
                <w:szCs w:val="16"/>
                <w:lang w:bidi="ar-SA"/>
              </w:rPr>
              <w:t>изоляцией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зелено</w:t>
            </w:r>
            <w:r w:rsidRPr="00E62FAD">
              <w:rPr>
                <w:rFonts w:ascii="Arial LatRus" w:hAnsi="Arial LatRus" w:cs="Calibri"/>
                <w:sz w:val="16"/>
                <w:szCs w:val="16"/>
                <w:lang w:bidi="ar-SA"/>
              </w:rPr>
              <w:t>-</w:t>
            </w:r>
            <w:r w:rsidRPr="00E62FAD">
              <w:rPr>
                <w:rFonts w:ascii="Calibri" w:hAnsi="Calibri" w:cs="Calibri"/>
                <w:sz w:val="16"/>
                <w:szCs w:val="16"/>
                <w:lang w:bidi="ar-SA"/>
              </w:rPr>
              <w:t>желтый</w:t>
            </w:r>
            <w:r w:rsidRPr="00E62FAD">
              <w:rPr>
                <w:rFonts w:ascii="Arial LatRus" w:hAnsi="Arial LatRus" w:cs="Calibri"/>
                <w:sz w:val="16"/>
                <w:szCs w:val="16"/>
                <w:lang w:bidi="ar-SA"/>
              </w:rPr>
              <w:t xml:space="preserve">, </w:t>
            </w:r>
            <w:r w:rsidRPr="00E62FAD">
              <w:rPr>
                <w:rFonts w:ascii="Arial LatRus" w:hAnsi="Arial LatRus" w:cs="Calibri"/>
                <w:sz w:val="16"/>
                <w:szCs w:val="16"/>
                <w:lang w:bidi="ar-SA"/>
              </w:rPr>
              <w:br/>
            </w:r>
            <w:r w:rsidRPr="00E62FAD">
              <w:rPr>
                <w:rFonts w:ascii="Arial LatRus" w:hAnsi="Arial LatRus" w:cs="Calibri"/>
                <w:sz w:val="16"/>
                <w:szCs w:val="16"/>
                <w:lang w:bidi="ar-SA"/>
              </w:rPr>
              <w:br/>
              <w:t xml:space="preserve">1x6 </w:t>
            </w:r>
            <w:r w:rsidRPr="00E62FAD">
              <w:rPr>
                <w:rFonts w:ascii="Calibri" w:hAnsi="Calibri" w:cs="Calibri"/>
                <w:sz w:val="16"/>
                <w:szCs w:val="16"/>
                <w:lang w:bidi="ar-SA"/>
              </w:rPr>
              <w:t>мм</w:t>
            </w:r>
            <w:r w:rsidRPr="00E62FAD">
              <w:rPr>
                <w:rFonts w:ascii="Arial LatRus" w:hAnsi="Arial LatRus" w:cs="Calibri"/>
                <w:sz w:val="16"/>
                <w:szCs w:val="16"/>
                <w:vertAlign w:val="superscript"/>
                <w:lang w:bidi="ar-SA"/>
              </w:rPr>
              <w:t>2</w:t>
            </w:r>
            <w:r w:rsidRPr="00E62FAD">
              <w:rPr>
                <w:rFonts w:ascii="Arial LatRus" w:hAnsi="Arial LatRus" w:cs="Calibri"/>
                <w:sz w:val="16"/>
                <w:szCs w:val="16"/>
                <w:lang w:bidi="ar-SA"/>
              </w:rPr>
              <w:t xml:space="preserve"> </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7EA31F8"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пог</w:t>
            </w:r>
            <w:r w:rsidRPr="00E62FAD">
              <w:rPr>
                <w:rFonts w:ascii="Arial LatRus" w:hAnsi="Arial LatRus" w:cs="Calibri"/>
                <w:sz w:val="16"/>
                <w:szCs w:val="16"/>
                <w:lang w:bidi="ar-SA"/>
              </w:rPr>
              <w:t>.</w:t>
            </w:r>
            <w:r w:rsidRPr="00E62FAD">
              <w:rPr>
                <w:rFonts w:ascii="Calibri" w:hAnsi="Calibri" w:cs="Calibri"/>
                <w:sz w:val="16"/>
                <w:szCs w:val="16"/>
                <w:lang w:bidi="ar-SA"/>
              </w:rPr>
              <w:t>м</w:t>
            </w:r>
            <w:r w:rsidRPr="00E62FAD">
              <w:rPr>
                <w:rFonts w:ascii="Arial LatRus" w:hAnsi="Arial LatRus" w:cs="Calibri"/>
                <w:sz w:val="16"/>
                <w:szCs w:val="16"/>
                <w:lang w:bidi="ar-SA"/>
              </w:rPr>
              <w:t>.</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E8BCA5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170</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3DE3DE0"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FF8A52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60E4766C"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37A00259" w14:textId="77777777" w:rsidR="00E62FAD" w:rsidRPr="00E62FAD" w:rsidRDefault="00E62FAD" w:rsidP="00E62FAD">
            <w:pPr>
              <w:rPr>
                <w:sz w:val="20"/>
                <w:szCs w:val="20"/>
                <w:lang w:bidi="ar-SA"/>
              </w:rPr>
            </w:pPr>
          </w:p>
        </w:tc>
      </w:tr>
      <w:tr w:rsidR="00E62FAD" w:rsidRPr="00E62FAD" w14:paraId="7DF98B0A"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24591FF"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61FEA0C7"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06AD487"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1D67F78B"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8904153"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126EA7B"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CFE19E6"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B343C48" w14:textId="77777777" w:rsidR="00E62FAD" w:rsidRPr="00E62FAD" w:rsidRDefault="00E62FAD" w:rsidP="00E62FAD">
            <w:pPr>
              <w:rPr>
                <w:rFonts w:ascii="Tahoma" w:hAnsi="Tahoma" w:cs="Tahoma"/>
                <w:sz w:val="16"/>
                <w:szCs w:val="16"/>
                <w:lang w:bidi="ar-SA"/>
              </w:rPr>
            </w:pPr>
          </w:p>
        </w:tc>
      </w:tr>
      <w:tr w:rsidR="00E62FAD" w:rsidRPr="00E62FAD" w14:paraId="4E6DF68C"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69580C9F"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71E911B1"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5589CA7"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37E7522"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25605140"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B19CB0E"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278FCAE1"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266D7B4" w14:textId="77777777" w:rsidR="00E62FAD" w:rsidRPr="00E62FAD" w:rsidRDefault="00E62FAD" w:rsidP="00E62FAD">
            <w:pPr>
              <w:rPr>
                <w:sz w:val="20"/>
                <w:szCs w:val="20"/>
                <w:lang w:bidi="ar-SA"/>
              </w:rPr>
            </w:pPr>
          </w:p>
        </w:tc>
      </w:tr>
      <w:tr w:rsidR="00E62FAD" w:rsidRPr="00E62FAD" w14:paraId="57555841"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6B9830BF"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8931210"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D28C14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F8AEBD3"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7F85D83D"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CC58D27"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51C4E7B6"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09FA0318" w14:textId="77777777" w:rsidR="00E62FAD" w:rsidRPr="00E62FAD" w:rsidRDefault="00E62FAD" w:rsidP="00E62FAD">
            <w:pPr>
              <w:rPr>
                <w:sz w:val="20"/>
                <w:szCs w:val="20"/>
                <w:lang w:bidi="ar-SA"/>
              </w:rPr>
            </w:pPr>
          </w:p>
        </w:tc>
      </w:tr>
      <w:tr w:rsidR="00E62FAD" w:rsidRPr="00E62FAD" w14:paraId="64CAC2F5"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2799B9"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4</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A40F519"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Кабель</w:t>
            </w:r>
            <w:r w:rsidRPr="00E62FAD">
              <w:rPr>
                <w:rFonts w:ascii="Arial LatRus" w:hAnsi="Arial LatRus" w:cs="Calibri"/>
                <w:sz w:val="16"/>
                <w:szCs w:val="16"/>
                <w:lang w:bidi="ar-SA"/>
              </w:rPr>
              <w:t>-</w:t>
            </w:r>
            <w:r w:rsidRPr="00E62FAD">
              <w:rPr>
                <w:rFonts w:ascii="Calibri" w:hAnsi="Calibri" w:cs="Calibri"/>
                <w:sz w:val="16"/>
                <w:szCs w:val="16"/>
                <w:lang w:bidi="ar-SA"/>
              </w:rPr>
              <w:t>канал</w:t>
            </w:r>
            <w:r w:rsidRPr="00E62FAD">
              <w:rPr>
                <w:rFonts w:ascii="Arial LatRus" w:hAnsi="Arial LatRus" w:cs="Calibri"/>
                <w:sz w:val="16"/>
                <w:szCs w:val="16"/>
                <w:lang w:bidi="ar-SA"/>
              </w:rPr>
              <w:br/>
            </w:r>
            <w:r w:rsidRPr="00E62FAD">
              <w:rPr>
                <w:rFonts w:ascii="Calibri" w:hAnsi="Calibri" w:cs="Calibri"/>
                <w:sz w:val="16"/>
                <w:szCs w:val="16"/>
                <w:lang w:bidi="ar-SA"/>
              </w:rPr>
              <w:t>из</w:t>
            </w:r>
            <w:r w:rsidRPr="00E62FAD">
              <w:rPr>
                <w:rFonts w:ascii="Arial LatRus" w:hAnsi="Arial LatRus" w:cs="Calibri"/>
                <w:sz w:val="16"/>
                <w:szCs w:val="16"/>
                <w:lang w:bidi="ar-SA"/>
              </w:rPr>
              <w:t xml:space="preserve"> </w:t>
            </w:r>
            <w:r w:rsidRPr="00E62FAD">
              <w:rPr>
                <w:rFonts w:ascii="Calibri" w:hAnsi="Calibri" w:cs="Calibri"/>
                <w:sz w:val="16"/>
                <w:szCs w:val="16"/>
                <w:lang w:bidi="ar-SA"/>
              </w:rPr>
              <w:t>оцинкованниой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стали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сетчатый</w:t>
            </w:r>
            <w:r w:rsidRPr="00E62FAD">
              <w:rPr>
                <w:rFonts w:ascii="Arial LatRus" w:hAnsi="Arial LatRus" w:cs="Calibri"/>
                <w:sz w:val="16"/>
                <w:szCs w:val="16"/>
                <w:lang w:bidi="ar-SA"/>
              </w:rPr>
              <w:t xml:space="preserve">, 100x50 </w:t>
            </w:r>
            <w:r w:rsidRPr="00E62FAD">
              <w:rPr>
                <w:rFonts w:ascii="Calibri" w:hAnsi="Calibri" w:cs="Calibri"/>
                <w:sz w:val="16"/>
                <w:szCs w:val="16"/>
                <w:lang w:bidi="ar-SA"/>
              </w:rPr>
              <w:t>мм</w:t>
            </w:r>
            <w:r w:rsidRPr="00E62FAD">
              <w:rPr>
                <w:rFonts w:ascii="Arial LatRus" w:hAnsi="Arial LatRus" w:cs="Calibri"/>
                <w:sz w:val="16"/>
                <w:szCs w:val="16"/>
                <w:lang w:bidi="ar-SA"/>
              </w:rPr>
              <w:t xml:space="preserve">, 3000 </w:t>
            </w:r>
            <w:r w:rsidRPr="00E62FAD">
              <w:rPr>
                <w:rFonts w:ascii="Calibri" w:hAnsi="Calibri" w:cs="Calibri"/>
                <w:sz w:val="16"/>
                <w:szCs w:val="16"/>
                <w:lang w:bidi="ar-SA"/>
              </w:rPr>
              <w:t>мм</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крышкой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затяжными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гайками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болтами</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9077DF9"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пог</w:t>
            </w:r>
            <w:r w:rsidRPr="00E62FAD">
              <w:rPr>
                <w:rFonts w:ascii="Arial LatRus" w:hAnsi="Arial LatRus" w:cs="Calibri"/>
                <w:sz w:val="16"/>
                <w:szCs w:val="16"/>
                <w:lang w:bidi="ar-SA"/>
              </w:rPr>
              <w:t>.</w:t>
            </w:r>
            <w:r w:rsidRPr="00E62FAD">
              <w:rPr>
                <w:rFonts w:ascii="Calibri" w:hAnsi="Calibri" w:cs="Calibri"/>
                <w:sz w:val="16"/>
                <w:szCs w:val="16"/>
                <w:lang w:bidi="ar-SA"/>
              </w:rPr>
              <w:t>м</w:t>
            </w:r>
            <w:r w:rsidRPr="00E62FAD">
              <w:rPr>
                <w:rFonts w:ascii="Arial LatRus" w:hAnsi="Arial LatRus" w:cs="Calibri"/>
                <w:sz w:val="16"/>
                <w:szCs w:val="16"/>
                <w:lang w:bidi="ar-SA"/>
              </w:rPr>
              <w:t>.</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F78A306"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22</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212E530"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69EF2B44"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175BBED3"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35B46671" w14:textId="77777777" w:rsidR="00E62FAD" w:rsidRPr="00E62FAD" w:rsidRDefault="00E62FAD" w:rsidP="00E62FAD">
            <w:pPr>
              <w:rPr>
                <w:sz w:val="20"/>
                <w:szCs w:val="20"/>
                <w:lang w:bidi="ar-SA"/>
              </w:rPr>
            </w:pPr>
          </w:p>
        </w:tc>
      </w:tr>
      <w:tr w:rsidR="00E62FAD" w:rsidRPr="00E62FAD" w14:paraId="4DF6B15B"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51A61CE6"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6CAF92F8"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26A6381F"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1C3B2D6"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BB090B6"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FAC6F36"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5331CF8"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04EB3256" w14:textId="77777777" w:rsidR="00E62FAD" w:rsidRPr="00E62FAD" w:rsidRDefault="00E62FAD" w:rsidP="00E62FAD">
            <w:pPr>
              <w:rPr>
                <w:rFonts w:ascii="Tahoma" w:hAnsi="Tahoma" w:cs="Tahoma"/>
                <w:sz w:val="16"/>
                <w:szCs w:val="16"/>
                <w:lang w:bidi="ar-SA"/>
              </w:rPr>
            </w:pPr>
          </w:p>
        </w:tc>
      </w:tr>
      <w:tr w:rsidR="00E62FAD" w:rsidRPr="00E62FAD" w14:paraId="53C439D6"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0BFEDF08"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BBEE9C2"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761A85A0"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2853645"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7B7FEBAD"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5813A5D"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79A8FEFD"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34B1DD4" w14:textId="77777777" w:rsidR="00E62FAD" w:rsidRPr="00E62FAD" w:rsidRDefault="00E62FAD" w:rsidP="00E62FAD">
            <w:pPr>
              <w:rPr>
                <w:sz w:val="20"/>
                <w:szCs w:val="20"/>
                <w:lang w:bidi="ar-SA"/>
              </w:rPr>
            </w:pPr>
          </w:p>
        </w:tc>
      </w:tr>
      <w:tr w:rsidR="00E62FAD" w:rsidRPr="00E62FAD" w14:paraId="0EE95C15"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29EBAF32"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51ACCC95"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D314B8A"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172BDE0D"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8F26860"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569AE192"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0ECC8ECF"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88F5CD6" w14:textId="77777777" w:rsidR="00E62FAD" w:rsidRPr="00E62FAD" w:rsidRDefault="00E62FAD" w:rsidP="00E62FAD">
            <w:pPr>
              <w:rPr>
                <w:sz w:val="20"/>
                <w:szCs w:val="20"/>
                <w:lang w:bidi="ar-SA"/>
              </w:rPr>
            </w:pPr>
          </w:p>
        </w:tc>
      </w:tr>
      <w:tr w:rsidR="00E62FAD" w:rsidRPr="00E62FAD" w14:paraId="10521D5D"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7E390B"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5</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A5F234D"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Кабель</w:t>
            </w:r>
            <w:r w:rsidRPr="00E62FAD">
              <w:rPr>
                <w:rFonts w:ascii="Arial LatRus" w:hAnsi="Arial LatRus" w:cs="Calibri"/>
                <w:sz w:val="16"/>
                <w:szCs w:val="16"/>
                <w:lang w:bidi="ar-SA"/>
              </w:rPr>
              <w:t>-</w:t>
            </w:r>
            <w:r w:rsidRPr="00E62FAD">
              <w:rPr>
                <w:rFonts w:ascii="Calibri" w:hAnsi="Calibri" w:cs="Calibri"/>
                <w:sz w:val="16"/>
                <w:szCs w:val="16"/>
                <w:lang w:bidi="ar-SA"/>
              </w:rPr>
              <w:t>канал</w:t>
            </w:r>
            <w:r w:rsidRPr="00E62FAD">
              <w:rPr>
                <w:rFonts w:ascii="Arial LatRus" w:hAnsi="Arial LatRus" w:cs="Calibri"/>
                <w:sz w:val="16"/>
                <w:szCs w:val="16"/>
                <w:lang w:bidi="ar-SA"/>
              </w:rPr>
              <w:br/>
            </w:r>
            <w:r w:rsidRPr="00E62FAD">
              <w:rPr>
                <w:rFonts w:ascii="Calibri" w:hAnsi="Calibri" w:cs="Calibri"/>
                <w:sz w:val="16"/>
                <w:szCs w:val="16"/>
                <w:lang w:bidi="ar-SA"/>
              </w:rPr>
              <w:t>из</w:t>
            </w:r>
            <w:r w:rsidRPr="00E62FAD">
              <w:rPr>
                <w:rFonts w:ascii="Arial LatRus" w:hAnsi="Arial LatRus" w:cs="Calibri"/>
                <w:sz w:val="16"/>
                <w:szCs w:val="16"/>
                <w:lang w:bidi="ar-SA"/>
              </w:rPr>
              <w:t xml:space="preserve"> </w:t>
            </w:r>
            <w:r w:rsidRPr="00E62FAD">
              <w:rPr>
                <w:rFonts w:ascii="Calibri" w:hAnsi="Calibri" w:cs="Calibri"/>
                <w:sz w:val="16"/>
                <w:szCs w:val="16"/>
                <w:lang w:bidi="ar-SA"/>
              </w:rPr>
              <w:t>оцинкованниой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стали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сетчатый</w:t>
            </w:r>
            <w:r w:rsidRPr="00E62FAD">
              <w:rPr>
                <w:rFonts w:ascii="Arial LatRus" w:hAnsi="Arial LatRus" w:cs="Calibri"/>
                <w:sz w:val="16"/>
                <w:szCs w:val="16"/>
                <w:lang w:bidi="ar-SA"/>
              </w:rPr>
              <w:t xml:space="preserve">, 50x50 </w:t>
            </w:r>
            <w:r w:rsidRPr="00E62FAD">
              <w:rPr>
                <w:rFonts w:ascii="Calibri" w:hAnsi="Calibri" w:cs="Calibri"/>
                <w:sz w:val="16"/>
                <w:szCs w:val="16"/>
                <w:lang w:bidi="ar-SA"/>
              </w:rPr>
              <w:t>мм</w:t>
            </w:r>
            <w:r w:rsidRPr="00E62FAD">
              <w:rPr>
                <w:rFonts w:ascii="Arial LatRus" w:hAnsi="Arial LatRus" w:cs="Calibri"/>
                <w:sz w:val="16"/>
                <w:szCs w:val="16"/>
                <w:lang w:bidi="ar-SA"/>
              </w:rPr>
              <w:t xml:space="preserve">, 3000 </w:t>
            </w:r>
            <w:r w:rsidRPr="00E62FAD">
              <w:rPr>
                <w:rFonts w:ascii="Calibri" w:hAnsi="Calibri" w:cs="Calibri"/>
                <w:sz w:val="16"/>
                <w:szCs w:val="16"/>
                <w:lang w:bidi="ar-SA"/>
              </w:rPr>
              <w:t>мм</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крышкой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затяжными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гайками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болтами</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EDA25AD"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пог</w:t>
            </w:r>
            <w:r w:rsidRPr="00E62FAD">
              <w:rPr>
                <w:rFonts w:ascii="Arial LatRus" w:hAnsi="Arial LatRus" w:cs="Calibri"/>
                <w:sz w:val="16"/>
                <w:szCs w:val="16"/>
                <w:lang w:bidi="ar-SA"/>
              </w:rPr>
              <w:t>.</w:t>
            </w:r>
            <w:r w:rsidRPr="00E62FAD">
              <w:rPr>
                <w:rFonts w:ascii="Calibri" w:hAnsi="Calibri" w:cs="Calibri"/>
                <w:sz w:val="16"/>
                <w:szCs w:val="16"/>
                <w:lang w:bidi="ar-SA"/>
              </w:rPr>
              <w:t>м</w:t>
            </w:r>
            <w:r w:rsidRPr="00E62FAD">
              <w:rPr>
                <w:rFonts w:ascii="Arial LatRus" w:hAnsi="Arial LatRus" w:cs="Calibri"/>
                <w:sz w:val="16"/>
                <w:szCs w:val="16"/>
                <w:lang w:bidi="ar-SA"/>
              </w:rPr>
              <w:t>.</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1E43C7B"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55</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BF1245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4D0BAF3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44D9EC1"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40D040C8" w14:textId="77777777" w:rsidR="00E62FAD" w:rsidRPr="00E62FAD" w:rsidRDefault="00E62FAD" w:rsidP="00E62FAD">
            <w:pPr>
              <w:rPr>
                <w:sz w:val="20"/>
                <w:szCs w:val="20"/>
                <w:lang w:bidi="ar-SA"/>
              </w:rPr>
            </w:pPr>
          </w:p>
        </w:tc>
      </w:tr>
      <w:tr w:rsidR="00E62FAD" w:rsidRPr="00E62FAD" w14:paraId="6AC6D887"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393D310F"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7B8FCFBB"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7213D7B"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31407DF6"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22D1DE3"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67E046EF"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220E24E1"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3A98E5A" w14:textId="77777777" w:rsidR="00E62FAD" w:rsidRPr="00E62FAD" w:rsidRDefault="00E62FAD" w:rsidP="00E62FAD">
            <w:pPr>
              <w:rPr>
                <w:rFonts w:ascii="Tahoma" w:hAnsi="Tahoma" w:cs="Tahoma"/>
                <w:sz w:val="16"/>
                <w:szCs w:val="16"/>
                <w:lang w:bidi="ar-SA"/>
              </w:rPr>
            </w:pPr>
          </w:p>
        </w:tc>
      </w:tr>
      <w:tr w:rsidR="00E62FAD" w:rsidRPr="00E62FAD" w14:paraId="642B554C"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696D97F8"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C6BF8B6"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5311C0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80C53EB"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BFC1405"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098DFC0"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3CCC415"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18B32DE" w14:textId="77777777" w:rsidR="00E62FAD" w:rsidRPr="00E62FAD" w:rsidRDefault="00E62FAD" w:rsidP="00E62FAD">
            <w:pPr>
              <w:rPr>
                <w:sz w:val="20"/>
                <w:szCs w:val="20"/>
                <w:lang w:bidi="ar-SA"/>
              </w:rPr>
            </w:pPr>
          </w:p>
        </w:tc>
      </w:tr>
      <w:tr w:rsidR="00E62FAD" w:rsidRPr="00E62FAD" w14:paraId="0E3B8702"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6D743EF7"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FA07B53"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AA7E0B6"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564A3D9"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40EE8DBB"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AC006DE"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53D43482"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0EEF5278" w14:textId="77777777" w:rsidR="00E62FAD" w:rsidRPr="00E62FAD" w:rsidRDefault="00E62FAD" w:rsidP="00E62FAD">
            <w:pPr>
              <w:rPr>
                <w:sz w:val="20"/>
                <w:szCs w:val="20"/>
                <w:lang w:bidi="ar-SA"/>
              </w:rPr>
            </w:pPr>
          </w:p>
        </w:tc>
      </w:tr>
      <w:tr w:rsidR="00E62FAD" w:rsidRPr="00E62FAD" w14:paraId="0203B2E5"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B72129"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6</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87FD5AC"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Короб</w:t>
            </w:r>
            <w:r w:rsidRPr="00E62FAD">
              <w:rPr>
                <w:rFonts w:ascii="Arial LatRus" w:hAnsi="Arial LatRus" w:cs="Calibri"/>
                <w:sz w:val="16"/>
                <w:szCs w:val="16"/>
                <w:lang w:bidi="ar-SA"/>
              </w:rPr>
              <w:t xml:space="preserve"> </w:t>
            </w:r>
            <w:r w:rsidRPr="00E62FAD">
              <w:rPr>
                <w:rFonts w:ascii="Calibri" w:hAnsi="Calibri" w:cs="Calibri"/>
                <w:sz w:val="16"/>
                <w:szCs w:val="16"/>
                <w:lang w:bidi="ar-SA"/>
              </w:rPr>
              <w:t>для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кабеля</w:t>
            </w:r>
            <w:r w:rsidRPr="00E62FAD">
              <w:rPr>
                <w:rFonts w:ascii="Arial LatRus" w:hAnsi="Arial LatRus" w:cs="Calibri"/>
                <w:sz w:val="16"/>
                <w:szCs w:val="16"/>
                <w:lang w:bidi="ar-SA"/>
              </w:rPr>
              <w:br/>
            </w:r>
            <w:r w:rsidRPr="00E62FAD">
              <w:rPr>
                <w:rFonts w:ascii="Calibri" w:hAnsi="Calibri" w:cs="Calibri"/>
                <w:sz w:val="16"/>
                <w:szCs w:val="16"/>
                <w:lang w:bidi="ar-SA"/>
              </w:rPr>
              <w:t>ПВХ</w:t>
            </w:r>
            <w:r w:rsidRPr="00E62FAD">
              <w:rPr>
                <w:rFonts w:ascii="Arial LatRus" w:hAnsi="Arial LatRus" w:cs="Calibri"/>
                <w:sz w:val="16"/>
                <w:szCs w:val="16"/>
                <w:lang w:bidi="ar-SA"/>
              </w:rPr>
              <w:t>, 40x25</w:t>
            </w:r>
            <w:r w:rsidRPr="00E62FAD">
              <w:rPr>
                <w:rFonts w:ascii="Arial" w:hAnsi="Arial" w:cs="Arial"/>
                <w:sz w:val="16"/>
                <w:szCs w:val="16"/>
                <w:lang w:bidi="ar-SA"/>
              </w:rPr>
              <w:t>մմ</w:t>
            </w:r>
            <w:r w:rsidRPr="00E62FAD">
              <w:rPr>
                <w:rFonts w:ascii="Arial LatRus" w:hAnsi="Arial LatRus" w:cs="Calibri"/>
                <w:sz w:val="16"/>
                <w:szCs w:val="16"/>
                <w:lang w:bidi="ar-SA"/>
              </w:rPr>
              <w:t>,</w:t>
            </w:r>
            <w:r w:rsidRPr="00E62FAD">
              <w:rPr>
                <w:rFonts w:ascii="Arial LatRus" w:hAnsi="Arial LatRus" w:cs="Calibri"/>
                <w:sz w:val="16"/>
                <w:szCs w:val="16"/>
                <w:lang w:bidi="ar-SA"/>
              </w:rPr>
              <w:br/>
            </w:r>
            <w:r w:rsidRPr="00E62FAD">
              <w:rPr>
                <w:rFonts w:ascii="Arial LatRus" w:hAnsi="Arial LatRus" w:cs="Calibri"/>
                <w:sz w:val="16"/>
                <w:szCs w:val="16"/>
                <w:lang w:bidi="ar-SA"/>
              </w:rPr>
              <w:br/>
            </w:r>
            <w:r w:rsidRPr="00E62FAD">
              <w:rPr>
                <w:rFonts w:ascii="Calibri" w:hAnsi="Calibri" w:cs="Calibri"/>
                <w:sz w:val="16"/>
                <w:szCs w:val="16"/>
                <w:lang w:bidi="ar-SA"/>
              </w:rPr>
              <w:t>С</w:t>
            </w:r>
            <w:r w:rsidRPr="00E62FAD">
              <w:rPr>
                <w:rFonts w:ascii="Arial LatRus" w:hAnsi="Arial LatRus" w:cs="Calibri"/>
                <w:sz w:val="16"/>
                <w:szCs w:val="16"/>
                <w:lang w:bidi="ar-SA"/>
              </w:rPr>
              <w:t xml:space="preserve"> </w:t>
            </w:r>
            <w:r w:rsidRPr="00E62FAD">
              <w:rPr>
                <w:rFonts w:ascii="Calibri" w:hAnsi="Calibri" w:cs="Calibri"/>
                <w:sz w:val="16"/>
                <w:szCs w:val="16"/>
                <w:lang w:bidi="ar-SA"/>
              </w:rPr>
              <w:t>затяжными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шурупами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затычками</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B34EEAB"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пог</w:t>
            </w:r>
            <w:r w:rsidRPr="00E62FAD">
              <w:rPr>
                <w:rFonts w:ascii="Arial LatRus" w:hAnsi="Arial LatRus" w:cs="Calibri"/>
                <w:sz w:val="16"/>
                <w:szCs w:val="16"/>
                <w:lang w:bidi="ar-SA"/>
              </w:rPr>
              <w:t>.</w:t>
            </w:r>
            <w:r w:rsidRPr="00E62FAD">
              <w:rPr>
                <w:rFonts w:ascii="Calibri" w:hAnsi="Calibri" w:cs="Calibri"/>
                <w:sz w:val="16"/>
                <w:szCs w:val="16"/>
                <w:lang w:bidi="ar-SA"/>
              </w:rPr>
              <w:t>м</w:t>
            </w:r>
            <w:r w:rsidRPr="00E62FAD">
              <w:rPr>
                <w:rFonts w:ascii="Arial LatRus" w:hAnsi="Arial LatRus" w:cs="Calibri"/>
                <w:sz w:val="16"/>
                <w:szCs w:val="16"/>
                <w:lang w:bidi="ar-SA"/>
              </w:rPr>
              <w:t>.</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8B4DF06"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18</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DDCDF4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0D6E17BC"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3914D94"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085A0F25" w14:textId="77777777" w:rsidR="00E62FAD" w:rsidRPr="00E62FAD" w:rsidRDefault="00E62FAD" w:rsidP="00E62FAD">
            <w:pPr>
              <w:rPr>
                <w:sz w:val="20"/>
                <w:szCs w:val="20"/>
                <w:lang w:bidi="ar-SA"/>
              </w:rPr>
            </w:pPr>
          </w:p>
        </w:tc>
      </w:tr>
      <w:tr w:rsidR="00E62FAD" w:rsidRPr="00E62FAD" w14:paraId="1E3AF7EA"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62F2B45C"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3FE1DF8"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6D076D5"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66B84A5"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75CCA1C7"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6674874"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0353590B"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F8BB8BD" w14:textId="77777777" w:rsidR="00E62FAD" w:rsidRPr="00E62FAD" w:rsidRDefault="00E62FAD" w:rsidP="00E62FAD">
            <w:pPr>
              <w:rPr>
                <w:rFonts w:ascii="Tahoma" w:hAnsi="Tahoma" w:cs="Tahoma"/>
                <w:sz w:val="16"/>
                <w:szCs w:val="16"/>
                <w:lang w:bidi="ar-SA"/>
              </w:rPr>
            </w:pPr>
          </w:p>
        </w:tc>
      </w:tr>
      <w:tr w:rsidR="00E62FAD" w:rsidRPr="00E62FAD" w14:paraId="3F913B72"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5745A0E7"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53A900B"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2B4AC78"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8495374"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0137D81"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6C29B25"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22C6E01E"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4290942C" w14:textId="77777777" w:rsidR="00E62FAD" w:rsidRPr="00E62FAD" w:rsidRDefault="00E62FAD" w:rsidP="00E62FAD">
            <w:pPr>
              <w:rPr>
                <w:sz w:val="20"/>
                <w:szCs w:val="20"/>
                <w:lang w:bidi="ar-SA"/>
              </w:rPr>
            </w:pPr>
          </w:p>
        </w:tc>
      </w:tr>
      <w:tr w:rsidR="00E62FAD" w:rsidRPr="00E62FAD" w14:paraId="1AB0CC5D"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41A247A0"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09A29C58"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3E549FEE"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F883DA2"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8B15754"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06700570"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28D5DF3"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459F8F6" w14:textId="77777777" w:rsidR="00E62FAD" w:rsidRPr="00E62FAD" w:rsidRDefault="00E62FAD" w:rsidP="00E62FAD">
            <w:pPr>
              <w:rPr>
                <w:sz w:val="20"/>
                <w:szCs w:val="20"/>
                <w:lang w:bidi="ar-SA"/>
              </w:rPr>
            </w:pPr>
          </w:p>
        </w:tc>
      </w:tr>
      <w:tr w:rsidR="00E62FAD" w:rsidRPr="00E62FAD" w14:paraId="69280961" w14:textId="77777777" w:rsidTr="00E62FAD">
        <w:trPr>
          <w:trHeight w:val="255"/>
        </w:trPr>
        <w:tc>
          <w:tcPr>
            <w:tcW w:w="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CBAD8"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5076" w:type="dxa"/>
            <w:tcBorders>
              <w:top w:val="single" w:sz="4" w:space="0" w:color="auto"/>
              <w:left w:val="nil"/>
              <w:bottom w:val="single" w:sz="4" w:space="0" w:color="auto"/>
              <w:right w:val="single" w:sz="4" w:space="0" w:color="auto"/>
            </w:tcBorders>
            <w:shd w:val="clear" w:color="auto" w:fill="auto"/>
            <w:noWrap/>
            <w:vAlign w:val="center"/>
            <w:hideMark/>
          </w:tcPr>
          <w:p w14:paraId="16B8A6A5"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Итого</w:t>
            </w:r>
            <w:r w:rsidRPr="00E62FAD">
              <w:rPr>
                <w:rFonts w:ascii="Arial LatRus" w:hAnsi="Arial LatRus" w:cs="Calibri"/>
                <w:b/>
                <w:bCs/>
                <w:i/>
                <w:iCs/>
                <w:sz w:val="20"/>
                <w:szCs w:val="20"/>
                <w:lang w:bidi="ar-SA"/>
              </w:rPr>
              <w:t xml:space="preserve"> %</w:t>
            </w:r>
          </w:p>
        </w:tc>
        <w:tc>
          <w:tcPr>
            <w:tcW w:w="507" w:type="dxa"/>
            <w:tcBorders>
              <w:top w:val="single" w:sz="4" w:space="0" w:color="auto"/>
              <w:left w:val="nil"/>
              <w:bottom w:val="single" w:sz="4" w:space="0" w:color="auto"/>
              <w:right w:val="single" w:sz="4" w:space="0" w:color="auto"/>
            </w:tcBorders>
            <w:shd w:val="clear" w:color="auto" w:fill="auto"/>
            <w:noWrap/>
            <w:vAlign w:val="center"/>
            <w:hideMark/>
          </w:tcPr>
          <w:p w14:paraId="44DDC7EE"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496" w:type="dxa"/>
            <w:tcBorders>
              <w:top w:val="nil"/>
              <w:left w:val="single" w:sz="4" w:space="0" w:color="auto"/>
              <w:bottom w:val="single" w:sz="4" w:space="0" w:color="auto"/>
              <w:right w:val="single" w:sz="4" w:space="0" w:color="auto"/>
            </w:tcBorders>
            <w:shd w:val="clear" w:color="000000" w:fill="FFFFFF"/>
            <w:noWrap/>
            <w:vAlign w:val="center"/>
            <w:hideMark/>
          </w:tcPr>
          <w:p w14:paraId="0B4BD3F3" w14:textId="77777777" w:rsidR="00E62FAD" w:rsidRPr="00E62FAD" w:rsidRDefault="00E62FAD" w:rsidP="00E62FAD">
            <w:pPr>
              <w:jc w:val="cente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999" w:type="dxa"/>
            <w:tcBorders>
              <w:top w:val="nil"/>
              <w:left w:val="nil"/>
              <w:bottom w:val="single" w:sz="4" w:space="0" w:color="auto"/>
              <w:right w:val="single" w:sz="4" w:space="0" w:color="auto"/>
            </w:tcBorders>
            <w:shd w:val="clear" w:color="auto" w:fill="auto"/>
            <w:noWrap/>
            <w:vAlign w:val="center"/>
            <w:hideMark/>
          </w:tcPr>
          <w:p w14:paraId="770EC6A0"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 </w:t>
            </w:r>
          </w:p>
        </w:tc>
        <w:tc>
          <w:tcPr>
            <w:tcW w:w="782" w:type="dxa"/>
            <w:tcBorders>
              <w:top w:val="nil"/>
              <w:left w:val="nil"/>
              <w:bottom w:val="single" w:sz="4" w:space="0" w:color="auto"/>
              <w:right w:val="single" w:sz="4" w:space="0" w:color="auto"/>
            </w:tcBorders>
            <w:shd w:val="clear" w:color="auto" w:fill="auto"/>
            <w:noWrap/>
            <w:vAlign w:val="bottom"/>
            <w:hideMark/>
          </w:tcPr>
          <w:p w14:paraId="0CE6CE8E" w14:textId="77777777" w:rsidR="00E62FAD" w:rsidRPr="00E62FAD" w:rsidRDefault="00E62FAD" w:rsidP="00E62FAD">
            <w:pPr>
              <w:rPr>
                <w:rFonts w:ascii="Arial Armenian" w:hAnsi="Arial Armenian" w:cs="Calibri"/>
                <w:b/>
                <w:bCs/>
                <w:sz w:val="20"/>
                <w:szCs w:val="20"/>
                <w:lang w:bidi="ar-SA"/>
              </w:rPr>
            </w:pPr>
            <w:r w:rsidRPr="00E62FAD">
              <w:rPr>
                <w:rFonts w:ascii="Arial Armenian" w:hAnsi="Arial Armenian" w:cs="Calibri"/>
                <w:b/>
                <w:bCs/>
                <w:sz w:val="20"/>
                <w:szCs w:val="20"/>
                <w:lang w:bidi="ar-SA"/>
              </w:rPr>
              <w:t> </w:t>
            </w:r>
          </w:p>
        </w:tc>
        <w:tc>
          <w:tcPr>
            <w:tcW w:w="862" w:type="dxa"/>
            <w:tcBorders>
              <w:top w:val="nil"/>
              <w:left w:val="nil"/>
              <w:bottom w:val="single" w:sz="4" w:space="0" w:color="auto"/>
              <w:right w:val="single" w:sz="4" w:space="0" w:color="auto"/>
            </w:tcBorders>
            <w:shd w:val="clear" w:color="auto" w:fill="auto"/>
            <w:noWrap/>
            <w:vAlign w:val="center"/>
            <w:hideMark/>
          </w:tcPr>
          <w:p w14:paraId="0D8EDCC1"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2,65%</w:t>
            </w:r>
          </w:p>
        </w:tc>
        <w:tc>
          <w:tcPr>
            <w:tcW w:w="36" w:type="dxa"/>
            <w:vAlign w:val="center"/>
            <w:hideMark/>
          </w:tcPr>
          <w:p w14:paraId="3CB7904F" w14:textId="77777777" w:rsidR="00E62FAD" w:rsidRPr="00E62FAD" w:rsidRDefault="00E62FAD" w:rsidP="00E62FAD">
            <w:pPr>
              <w:rPr>
                <w:sz w:val="20"/>
                <w:szCs w:val="20"/>
                <w:lang w:bidi="ar-SA"/>
              </w:rPr>
            </w:pPr>
          </w:p>
        </w:tc>
      </w:tr>
      <w:tr w:rsidR="00E62FAD" w:rsidRPr="00E62FAD" w14:paraId="75BC87E5" w14:textId="77777777" w:rsidTr="00E62FAD">
        <w:trPr>
          <w:trHeight w:val="139"/>
        </w:trPr>
        <w:tc>
          <w:tcPr>
            <w:tcW w:w="2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CB08B"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50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0DAA52" w14:textId="77777777" w:rsidR="00E62FAD" w:rsidRPr="00E62FAD" w:rsidRDefault="00E62FAD" w:rsidP="00E62FAD">
            <w:pPr>
              <w:rPr>
                <w:rFonts w:ascii="Arial LatRus" w:hAnsi="Arial LatRus" w:cs="Calibri"/>
                <w:b/>
                <w:bCs/>
                <w:sz w:val="16"/>
                <w:szCs w:val="16"/>
                <w:u w:val="single"/>
                <w:lang w:bidi="ar-SA"/>
              </w:rPr>
            </w:pPr>
            <w:r w:rsidRPr="00E62FAD">
              <w:rPr>
                <w:rFonts w:ascii="Calibri" w:hAnsi="Calibri" w:cs="Calibri"/>
                <w:b/>
                <w:bCs/>
                <w:sz w:val="16"/>
                <w:szCs w:val="16"/>
                <w:u w:val="single"/>
                <w:lang w:bidi="ar-SA"/>
              </w:rPr>
              <w:t>Опорная</w:t>
            </w:r>
            <w:r w:rsidRPr="00E62FAD">
              <w:rPr>
                <w:rFonts w:ascii="Arial LatRus" w:hAnsi="Arial LatRus" w:cs="Calibri"/>
                <w:b/>
                <w:bCs/>
                <w:sz w:val="16"/>
                <w:szCs w:val="16"/>
                <w:u w:val="single"/>
                <w:lang w:bidi="ar-SA"/>
              </w:rPr>
              <w:t xml:space="preserve"> (</w:t>
            </w:r>
            <w:r w:rsidRPr="00E62FAD">
              <w:rPr>
                <w:rFonts w:ascii="Calibri" w:hAnsi="Calibri" w:cs="Calibri"/>
                <w:b/>
                <w:bCs/>
                <w:sz w:val="16"/>
                <w:szCs w:val="16"/>
                <w:u w:val="single"/>
                <w:lang w:bidi="ar-SA"/>
              </w:rPr>
              <w:t>несущая</w:t>
            </w:r>
            <w:r w:rsidRPr="00E62FAD">
              <w:rPr>
                <w:rFonts w:ascii="Arial LatRus" w:hAnsi="Arial LatRus" w:cs="Calibri"/>
                <w:b/>
                <w:bCs/>
                <w:sz w:val="16"/>
                <w:szCs w:val="16"/>
                <w:u w:val="single"/>
                <w:lang w:bidi="ar-SA"/>
              </w:rPr>
              <w:t xml:space="preserve">) </w:t>
            </w:r>
            <w:r w:rsidRPr="00E62FAD">
              <w:rPr>
                <w:rFonts w:ascii="Calibri" w:hAnsi="Calibri" w:cs="Calibri"/>
                <w:b/>
                <w:bCs/>
                <w:sz w:val="16"/>
                <w:szCs w:val="16"/>
                <w:u w:val="single"/>
                <w:lang w:bidi="ar-SA"/>
              </w:rPr>
              <w:t>конструкция</w:t>
            </w:r>
          </w:p>
        </w:tc>
        <w:tc>
          <w:tcPr>
            <w:tcW w:w="50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34C063A"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6978AE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EB8A3B9"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6C6DC7F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4A9C83A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71737781" w14:textId="77777777" w:rsidR="00E62FAD" w:rsidRPr="00E62FAD" w:rsidRDefault="00E62FAD" w:rsidP="00E62FAD">
            <w:pPr>
              <w:rPr>
                <w:sz w:val="20"/>
                <w:szCs w:val="20"/>
                <w:lang w:bidi="ar-SA"/>
              </w:rPr>
            </w:pPr>
          </w:p>
        </w:tc>
      </w:tr>
      <w:tr w:rsidR="00E62FAD" w:rsidRPr="00E62FAD" w14:paraId="650CE4EA"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5CB65C18"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5AF7E0F4"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727DE17B"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2401AA7"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04B52F5"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4BA561F"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2B86CA4A"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D0B496E" w14:textId="77777777" w:rsidR="00E62FAD" w:rsidRPr="00E62FAD" w:rsidRDefault="00E62FAD" w:rsidP="00E62FAD">
            <w:pPr>
              <w:rPr>
                <w:rFonts w:ascii="Tahoma" w:hAnsi="Tahoma" w:cs="Tahoma"/>
                <w:sz w:val="16"/>
                <w:szCs w:val="16"/>
                <w:lang w:bidi="ar-SA"/>
              </w:rPr>
            </w:pPr>
          </w:p>
        </w:tc>
      </w:tr>
      <w:tr w:rsidR="00E62FAD" w:rsidRPr="00E62FAD" w14:paraId="6683626B"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3AB6CAD6"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119047D1"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671FC8C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9659E48"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A7607E5"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D19D0ED"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62711426"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71EDFFB" w14:textId="77777777" w:rsidR="00E62FAD" w:rsidRPr="00E62FAD" w:rsidRDefault="00E62FAD" w:rsidP="00E62FAD">
            <w:pPr>
              <w:rPr>
                <w:sz w:val="20"/>
                <w:szCs w:val="20"/>
                <w:lang w:bidi="ar-SA"/>
              </w:rPr>
            </w:pPr>
          </w:p>
        </w:tc>
      </w:tr>
      <w:tr w:rsidR="00E62FAD" w:rsidRPr="00E62FAD" w14:paraId="4611DFDA"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59639297" w14:textId="77777777" w:rsidR="00E62FAD" w:rsidRPr="00E62FAD" w:rsidRDefault="00E62FAD" w:rsidP="00E62FAD">
            <w:pPr>
              <w:rPr>
                <w:rFonts w:ascii="Arial LatRus" w:hAnsi="Arial LatRus" w:cs="Calibri"/>
                <w:sz w:val="16"/>
                <w:szCs w:val="16"/>
                <w:lang w:bidi="ar-SA"/>
              </w:rPr>
            </w:pPr>
          </w:p>
        </w:tc>
        <w:tc>
          <w:tcPr>
            <w:tcW w:w="5076" w:type="dxa"/>
            <w:vMerge/>
            <w:tcBorders>
              <w:top w:val="single" w:sz="4" w:space="0" w:color="000000"/>
              <w:left w:val="single" w:sz="4" w:space="0" w:color="000000"/>
              <w:bottom w:val="single" w:sz="4" w:space="0" w:color="000000"/>
              <w:right w:val="single" w:sz="4" w:space="0" w:color="000000"/>
            </w:tcBorders>
            <w:vAlign w:val="center"/>
            <w:hideMark/>
          </w:tcPr>
          <w:p w14:paraId="5BFB7E06" w14:textId="77777777" w:rsidR="00E62FAD" w:rsidRPr="00E62FAD" w:rsidRDefault="00E62FAD" w:rsidP="00E62FAD">
            <w:pPr>
              <w:rPr>
                <w:rFonts w:ascii="Arial LatRus" w:hAnsi="Arial LatRus" w:cs="Calibri"/>
                <w:b/>
                <w:bCs/>
                <w:sz w:val="16"/>
                <w:szCs w:val="16"/>
                <w:u w:val="single"/>
                <w:lang w:bidi="ar-SA"/>
              </w:rPr>
            </w:pPr>
          </w:p>
        </w:tc>
        <w:tc>
          <w:tcPr>
            <w:tcW w:w="507" w:type="dxa"/>
            <w:vMerge/>
            <w:tcBorders>
              <w:top w:val="single" w:sz="4" w:space="0" w:color="000000"/>
              <w:left w:val="single" w:sz="4" w:space="0" w:color="000000"/>
              <w:bottom w:val="single" w:sz="4" w:space="0" w:color="000000"/>
              <w:right w:val="single" w:sz="4" w:space="0" w:color="000000"/>
            </w:tcBorders>
            <w:vAlign w:val="center"/>
            <w:hideMark/>
          </w:tcPr>
          <w:p w14:paraId="5A1E9DD8"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39A565C"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2F00108"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3C64622E"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7217431E"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0176CFE3" w14:textId="77777777" w:rsidR="00E62FAD" w:rsidRPr="00E62FAD" w:rsidRDefault="00E62FAD" w:rsidP="00E62FAD">
            <w:pPr>
              <w:rPr>
                <w:sz w:val="20"/>
                <w:szCs w:val="20"/>
                <w:lang w:bidi="ar-SA"/>
              </w:rPr>
            </w:pPr>
          </w:p>
        </w:tc>
      </w:tr>
      <w:tr w:rsidR="00E62FAD" w:rsidRPr="00E62FAD" w14:paraId="1FC72719"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C5845D"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1</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273C4BE"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Основной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профиль</w:t>
            </w:r>
            <w:r w:rsidRPr="00E62FAD">
              <w:rPr>
                <w:rFonts w:ascii="Arial LatRus" w:hAnsi="Arial LatRus" w:cs="Calibri"/>
                <w:sz w:val="16"/>
                <w:szCs w:val="16"/>
                <w:lang w:bidi="ar-SA"/>
              </w:rPr>
              <w:t xml:space="preserve"> (P-01), </w:t>
            </w:r>
            <w:r w:rsidRPr="00E62FAD">
              <w:rPr>
                <w:rFonts w:ascii="Calibri" w:hAnsi="Calibri" w:cs="Calibri"/>
                <w:sz w:val="16"/>
                <w:szCs w:val="16"/>
                <w:lang w:bidi="ar-SA"/>
              </w:rPr>
              <w:t>алюминий</w:t>
            </w:r>
            <w:r w:rsidRPr="00E62FAD">
              <w:rPr>
                <w:rFonts w:ascii="Arial LatRus" w:hAnsi="Arial LatRus" w:cs="Calibri"/>
                <w:sz w:val="16"/>
                <w:szCs w:val="16"/>
                <w:lang w:bidi="ar-SA"/>
              </w:rPr>
              <w:t>l=5.3</w:t>
            </w:r>
            <w:r w:rsidRPr="00E62FAD">
              <w:rPr>
                <w:rFonts w:ascii="Calibri" w:hAnsi="Calibri" w:cs="Calibri"/>
                <w:sz w:val="16"/>
                <w:szCs w:val="16"/>
                <w:lang w:bidi="ar-SA"/>
              </w:rPr>
              <w:t>м</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стенка</w:t>
            </w:r>
            <w:r w:rsidRPr="00E62FAD">
              <w:rPr>
                <w:rFonts w:ascii="Arial LatRus" w:hAnsi="Arial LatRus" w:cs="Calibri"/>
                <w:sz w:val="16"/>
                <w:szCs w:val="16"/>
                <w:lang w:bidi="ar-SA"/>
              </w:rPr>
              <w:t xml:space="preserve"> &gt;3.5</w:t>
            </w:r>
            <w:r w:rsidRPr="00E62FAD">
              <w:rPr>
                <w:rFonts w:ascii="Calibri" w:hAnsi="Calibri" w:cs="Calibri"/>
                <w:sz w:val="16"/>
                <w:szCs w:val="16"/>
                <w:lang w:bidi="ar-SA"/>
              </w:rPr>
              <w:t>мм</w:t>
            </w:r>
            <w:r w:rsidRPr="00E62FAD">
              <w:rPr>
                <w:rFonts w:ascii="Arial LatRus" w:hAnsi="Arial LatRus" w:cs="Calibri"/>
                <w:sz w:val="16"/>
                <w:szCs w:val="16"/>
                <w:lang w:bidi="ar-SA"/>
              </w:rPr>
              <w:t xml:space="preserve"> /P-01/</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E4F8883"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пог</w:t>
            </w:r>
            <w:r w:rsidRPr="00E62FAD">
              <w:rPr>
                <w:rFonts w:ascii="Arial LatRus" w:hAnsi="Arial LatRus" w:cs="Calibri"/>
                <w:sz w:val="16"/>
                <w:szCs w:val="16"/>
                <w:lang w:bidi="ar-SA"/>
              </w:rPr>
              <w:t>.</w:t>
            </w:r>
            <w:r w:rsidRPr="00E62FAD">
              <w:rPr>
                <w:rFonts w:ascii="Calibri" w:hAnsi="Calibri" w:cs="Calibri"/>
                <w:sz w:val="16"/>
                <w:szCs w:val="16"/>
                <w:lang w:bidi="ar-SA"/>
              </w:rPr>
              <w:t>м</w:t>
            </w:r>
            <w:r w:rsidRPr="00E62FAD">
              <w:rPr>
                <w:rFonts w:ascii="Arial LatRus" w:hAnsi="Arial LatRus" w:cs="Calibri"/>
                <w:sz w:val="16"/>
                <w:szCs w:val="16"/>
                <w:lang w:bidi="ar-SA"/>
              </w:rPr>
              <w:t>.</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C34DB1E"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180</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2C6B2FC"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7BCD6A60"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1276D63F"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7405DB9E" w14:textId="77777777" w:rsidR="00E62FAD" w:rsidRPr="00E62FAD" w:rsidRDefault="00E62FAD" w:rsidP="00E62FAD">
            <w:pPr>
              <w:rPr>
                <w:sz w:val="20"/>
                <w:szCs w:val="20"/>
                <w:lang w:bidi="ar-SA"/>
              </w:rPr>
            </w:pPr>
          </w:p>
        </w:tc>
      </w:tr>
      <w:tr w:rsidR="00E62FAD" w:rsidRPr="00E62FAD" w14:paraId="6B7C6255"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3633B6BC"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78F61D2A"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4C9D06B"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1D4D4B9A"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95A054C"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D8A10D8"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4B51F50"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737F08AA" w14:textId="77777777" w:rsidR="00E62FAD" w:rsidRPr="00E62FAD" w:rsidRDefault="00E62FAD" w:rsidP="00E62FAD">
            <w:pPr>
              <w:rPr>
                <w:rFonts w:ascii="Tahoma" w:hAnsi="Tahoma" w:cs="Tahoma"/>
                <w:sz w:val="16"/>
                <w:szCs w:val="16"/>
                <w:lang w:bidi="ar-SA"/>
              </w:rPr>
            </w:pPr>
          </w:p>
        </w:tc>
      </w:tr>
      <w:tr w:rsidR="00E62FAD" w:rsidRPr="00E62FAD" w14:paraId="7D11BC75"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1DD54B65"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ABA268E"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7265C649"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574E145"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2FF2EC8F"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569F149"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C5A2E00"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4AA37D7B" w14:textId="77777777" w:rsidR="00E62FAD" w:rsidRPr="00E62FAD" w:rsidRDefault="00E62FAD" w:rsidP="00E62FAD">
            <w:pPr>
              <w:rPr>
                <w:sz w:val="20"/>
                <w:szCs w:val="20"/>
                <w:lang w:bidi="ar-SA"/>
              </w:rPr>
            </w:pPr>
          </w:p>
        </w:tc>
      </w:tr>
      <w:tr w:rsidR="00E62FAD" w:rsidRPr="00E62FAD" w14:paraId="4FCBF042"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C77E079"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0DEB4120"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52E20D3"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5ADFAF9"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E81DE67"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73DD4E1"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A1CB62C"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A858854" w14:textId="77777777" w:rsidR="00E62FAD" w:rsidRPr="00E62FAD" w:rsidRDefault="00E62FAD" w:rsidP="00E62FAD">
            <w:pPr>
              <w:rPr>
                <w:sz w:val="20"/>
                <w:szCs w:val="20"/>
                <w:lang w:bidi="ar-SA"/>
              </w:rPr>
            </w:pPr>
          </w:p>
        </w:tc>
      </w:tr>
      <w:tr w:rsidR="00E62FAD" w:rsidRPr="00E62FAD" w14:paraId="2F29CCC4"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CCE379"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2</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83F8E73"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Деталь</w:t>
            </w:r>
            <w:r w:rsidRPr="00E62FAD">
              <w:rPr>
                <w:rFonts w:ascii="Arial LatRus" w:hAnsi="Arial LatRus" w:cs="Calibri"/>
                <w:sz w:val="16"/>
                <w:szCs w:val="16"/>
                <w:lang w:bidi="ar-SA"/>
              </w:rPr>
              <w:t xml:space="preserve"> </w:t>
            </w:r>
            <w:r w:rsidRPr="00E62FAD">
              <w:rPr>
                <w:rFonts w:ascii="Calibri" w:hAnsi="Calibri" w:cs="Calibri"/>
                <w:sz w:val="16"/>
                <w:szCs w:val="16"/>
                <w:lang w:bidi="ar-SA"/>
              </w:rPr>
              <w:t>для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крепления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профиля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крыше</w:t>
            </w:r>
            <w:r w:rsidRPr="00E62FAD">
              <w:rPr>
                <w:rFonts w:ascii="Arial LatRus" w:hAnsi="Arial LatRus" w:cs="Calibri"/>
                <w:sz w:val="16"/>
                <w:szCs w:val="16"/>
                <w:lang w:bidi="ar-SA"/>
              </w:rPr>
              <w:t xml:space="preserve">, </w:t>
            </w:r>
            <w:r w:rsidRPr="00E62FAD">
              <w:rPr>
                <w:rFonts w:ascii="Calibri" w:hAnsi="Calibri" w:cs="Calibri"/>
                <w:sz w:val="16"/>
                <w:szCs w:val="16"/>
                <w:lang w:bidi="ar-SA"/>
              </w:rPr>
              <w:t>алюминий</w:t>
            </w:r>
            <w:r w:rsidRPr="00E62FAD">
              <w:rPr>
                <w:rFonts w:ascii="Arial LatRus" w:hAnsi="Arial LatRus" w:cs="Calibri"/>
                <w:sz w:val="16"/>
                <w:szCs w:val="16"/>
                <w:lang w:bidi="ar-SA"/>
              </w:rPr>
              <w:t xml:space="preserve"> /D-01/</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9487E0F"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D18ECB3"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174</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03D7468"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60A78A6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16757C58"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342FF72A" w14:textId="77777777" w:rsidR="00E62FAD" w:rsidRPr="00E62FAD" w:rsidRDefault="00E62FAD" w:rsidP="00E62FAD">
            <w:pPr>
              <w:rPr>
                <w:sz w:val="20"/>
                <w:szCs w:val="20"/>
                <w:lang w:bidi="ar-SA"/>
              </w:rPr>
            </w:pPr>
          </w:p>
        </w:tc>
      </w:tr>
      <w:tr w:rsidR="00E62FAD" w:rsidRPr="00E62FAD" w14:paraId="2F034662"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71A1521E"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54D83DB6"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6C44FDA"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343824C7"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8E7C42D"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E5DE30B"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2DBD7AB"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6ED7737" w14:textId="77777777" w:rsidR="00E62FAD" w:rsidRPr="00E62FAD" w:rsidRDefault="00E62FAD" w:rsidP="00E62FAD">
            <w:pPr>
              <w:rPr>
                <w:rFonts w:ascii="Tahoma" w:hAnsi="Tahoma" w:cs="Tahoma"/>
                <w:sz w:val="16"/>
                <w:szCs w:val="16"/>
                <w:lang w:bidi="ar-SA"/>
              </w:rPr>
            </w:pPr>
          </w:p>
        </w:tc>
      </w:tr>
      <w:tr w:rsidR="00E62FAD" w:rsidRPr="00E62FAD" w14:paraId="38304830"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BAFE96E"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69AF3E9"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18BE80B"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F51C2E3"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7EAE76F2"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0616251E"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A9AA57A"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39CAE7ED" w14:textId="77777777" w:rsidR="00E62FAD" w:rsidRPr="00E62FAD" w:rsidRDefault="00E62FAD" w:rsidP="00E62FAD">
            <w:pPr>
              <w:rPr>
                <w:sz w:val="20"/>
                <w:szCs w:val="20"/>
                <w:lang w:bidi="ar-SA"/>
              </w:rPr>
            </w:pPr>
          </w:p>
        </w:tc>
      </w:tr>
      <w:tr w:rsidR="00E62FAD" w:rsidRPr="00E62FAD" w14:paraId="28BA751C"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F4E3227"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65E6DE67"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4EF064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0D000F2"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6C11E22"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39ADA624"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55CB77DC"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79C22961" w14:textId="77777777" w:rsidR="00E62FAD" w:rsidRPr="00E62FAD" w:rsidRDefault="00E62FAD" w:rsidP="00E62FAD">
            <w:pPr>
              <w:rPr>
                <w:sz w:val="20"/>
                <w:szCs w:val="20"/>
                <w:lang w:bidi="ar-SA"/>
              </w:rPr>
            </w:pPr>
          </w:p>
        </w:tc>
      </w:tr>
      <w:tr w:rsidR="00E62FAD" w:rsidRPr="00E62FAD" w14:paraId="76BE7029"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2B8B37"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3</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58880DD"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Срединная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деталь</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крепления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ФВ</w:t>
            </w:r>
            <w:r w:rsidRPr="00E62FAD">
              <w:rPr>
                <w:rFonts w:ascii="Arial LatRus" w:hAnsi="Arial LatRus" w:cs="Calibri"/>
                <w:sz w:val="16"/>
                <w:szCs w:val="16"/>
                <w:lang w:bidi="ar-SA"/>
              </w:rPr>
              <w:t>-</w:t>
            </w:r>
            <w:r w:rsidRPr="00E62FAD">
              <w:rPr>
                <w:rFonts w:ascii="Calibri" w:hAnsi="Calibri" w:cs="Calibri"/>
                <w:sz w:val="16"/>
                <w:szCs w:val="16"/>
                <w:lang w:bidi="ar-SA"/>
              </w:rPr>
              <w:t>панели</w:t>
            </w:r>
            <w:r w:rsidRPr="00E62FAD">
              <w:rPr>
                <w:rFonts w:ascii="Arial LatRus" w:hAnsi="Arial LatRus" w:cs="Calibri"/>
                <w:sz w:val="16"/>
                <w:szCs w:val="16"/>
                <w:lang w:bidi="ar-SA"/>
              </w:rPr>
              <w:t xml:space="preserve">  /D-02/</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0C48DDB"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F82CFCB"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170</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86A724A"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6AF6F0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234339D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650E757F" w14:textId="77777777" w:rsidR="00E62FAD" w:rsidRPr="00E62FAD" w:rsidRDefault="00E62FAD" w:rsidP="00E62FAD">
            <w:pPr>
              <w:rPr>
                <w:sz w:val="20"/>
                <w:szCs w:val="20"/>
                <w:lang w:bidi="ar-SA"/>
              </w:rPr>
            </w:pPr>
          </w:p>
        </w:tc>
      </w:tr>
      <w:tr w:rsidR="00E62FAD" w:rsidRPr="00E62FAD" w14:paraId="69F5599E"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02E1CBBC"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B51A212"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75C35DE9"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2F6AE86"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2C9246B0"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02AE9905"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7F310870"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71DB6AA" w14:textId="77777777" w:rsidR="00E62FAD" w:rsidRPr="00E62FAD" w:rsidRDefault="00E62FAD" w:rsidP="00E62FAD">
            <w:pPr>
              <w:rPr>
                <w:rFonts w:ascii="Tahoma" w:hAnsi="Tahoma" w:cs="Tahoma"/>
                <w:sz w:val="16"/>
                <w:szCs w:val="16"/>
                <w:lang w:bidi="ar-SA"/>
              </w:rPr>
            </w:pPr>
          </w:p>
        </w:tc>
      </w:tr>
      <w:tr w:rsidR="00E62FAD" w:rsidRPr="00E62FAD" w14:paraId="7F95ACA7"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047BF5A4"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28B55FE"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66EBAB4"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0FD6587"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442CD997"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07A43EEA"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30E4E4E"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6DEE220" w14:textId="77777777" w:rsidR="00E62FAD" w:rsidRPr="00E62FAD" w:rsidRDefault="00E62FAD" w:rsidP="00E62FAD">
            <w:pPr>
              <w:rPr>
                <w:sz w:val="20"/>
                <w:szCs w:val="20"/>
                <w:lang w:bidi="ar-SA"/>
              </w:rPr>
            </w:pPr>
          </w:p>
        </w:tc>
      </w:tr>
      <w:tr w:rsidR="00E62FAD" w:rsidRPr="00E62FAD" w14:paraId="5F7A62B0"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C0D8A5D"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E81E9D4"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78F42DE6"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A91C01F"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48450EF"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321BB56"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701CBC43"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96F5772" w14:textId="77777777" w:rsidR="00E62FAD" w:rsidRPr="00E62FAD" w:rsidRDefault="00E62FAD" w:rsidP="00E62FAD">
            <w:pPr>
              <w:rPr>
                <w:sz w:val="20"/>
                <w:szCs w:val="20"/>
                <w:lang w:bidi="ar-SA"/>
              </w:rPr>
            </w:pPr>
          </w:p>
        </w:tc>
      </w:tr>
      <w:tr w:rsidR="00E62FAD" w:rsidRPr="00E62FAD" w14:paraId="2F54738E"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28F591"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4</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F61B0A4"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Оконечная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деталь</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крепления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ФВ</w:t>
            </w:r>
            <w:r w:rsidRPr="00E62FAD">
              <w:rPr>
                <w:rFonts w:ascii="Arial LatRus" w:hAnsi="Arial LatRus" w:cs="Calibri"/>
                <w:sz w:val="16"/>
                <w:szCs w:val="16"/>
                <w:lang w:bidi="ar-SA"/>
              </w:rPr>
              <w:t>-</w:t>
            </w:r>
            <w:r w:rsidRPr="00E62FAD">
              <w:rPr>
                <w:rFonts w:ascii="Calibri" w:hAnsi="Calibri" w:cs="Calibri"/>
                <w:sz w:val="16"/>
                <w:szCs w:val="16"/>
                <w:lang w:bidi="ar-SA"/>
              </w:rPr>
              <w:t>панели</w:t>
            </w:r>
            <w:r w:rsidRPr="00E62FAD">
              <w:rPr>
                <w:rFonts w:ascii="Arial LatRus" w:hAnsi="Arial LatRus" w:cs="Calibri"/>
                <w:sz w:val="16"/>
                <w:szCs w:val="16"/>
                <w:lang w:bidi="ar-SA"/>
              </w:rPr>
              <w:t xml:space="preserve">  /D-03/</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1C24BE3"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5E601CE"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16</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3E01A78"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764573E"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3F73C3B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5727DCF4" w14:textId="77777777" w:rsidR="00E62FAD" w:rsidRPr="00E62FAD" w:rsidRDefault="00E62FAD" w:rsidP="00E62FAD">
            <w:pPr>
              <w:rPr>
                <w:sz w:val="20"/>
                <w:szCs w:val="20"/>
                <w:lang w:bidi="ar-SA"/>
              </w:rPr>
            </w:pPr>
          </w:p>
        </w:tc>
      </w:tr>
      <w:tr w:rsidR="00E62FAD" w:rsidRPr="00E62FAD" w14:paraId="2D507F45"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55E1CC2D"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5262C006"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316D92AD"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3A0D149"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B89C093"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EADA630"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76CD50A8"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3D9C3956" w14:textId="77777777" w:rsidR="00E62FAD" w:rsidRPr="00E62FAD" w:rsidRDefault="00E62FAD" w:rsidP="00E62FAD">
            <w:pPr>
              <w:rPr>
                <w:rFonts w:ascii="Tahoma" w:hAnsi="Tahoma" w:cs="Tahoma"/>
                <w:sz w:val="16"/>
                <w:szCs w:val="16"/>
                <w:lang w:bidi="ar-SA"/>
              </w:rPr>
            </w:pPr>
          </w:p>
        </w:tc>
      </w:tr>
      <w:tr w:rsidR="00E62FAD" w:rsidRPr="00E62FAD" w14:paraId="5CE6149A"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042F4A8B"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54B6D1F"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9A601B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09BF5C9"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A30FDFC"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48C577C"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6704E698"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420F380D" w14:textId="77777777" w:rsidR="00E62FAD" w:rsidRPr="00E62FAD" w:rsidRDefault="00E62FAD" w:rsidP="00E62FAD">
            <w:pPr>
              <w:rPr>
                <w:sz w:val="20"/>
                <w:szCs w:val="20"/>
                <w:lang w:bidi="ar-SA"/>
              </w:rPr>
            </w:pPr>
          </w:p>
        </w:tc>
      </w:tr>
      <w:tr w:rsidR="00E62FAD" w:rsidRPr="00E62FAD" w14:paraId="349244AA" w14:textId="77777777" w:rsidTr="00E62FAD">
        <w:trPr>
          <w:trHeight w:val="135"/>
        </w:trPr>
        <w:tc>
          <w:tcPr>
            <w:tcW w:w="262" w:type="dxa"/>
            <w:vMerge/>
            <w:tcBorders>
              <w:top w:val="nil"/>
              <w:left w:val="single" w:sz="4" w:space="0" w:color="auto"/>
              <w:bottom w:val="single" w:sz="4" w:space="0" w:color="auto"/>
              <w:right w:val="single" w:sz="4" w:space="0" w:color="auto"/>
            </w:tcBorders>
            <w:vAlign w:val="center"/>
            <w:hideMark/>
          </w:tcPr>
          <w:p w14:paraId="01B13589"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065F773B"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76DB73B"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71AFDA8"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181FF92"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33644A1"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3F39DFF"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0400FA62" w14:textId="77777777" w:rsidR="00E62FAD" w:rsidRPr="00E62FAD" w:rsidRDefault="00E62FAD" w:rsidP="00E62FAD">
            <w:pPr>
              <w:rPr>
                <w:sz w:val="20"/>
                <w:szCs w:val="20"/>
                <w:lang w:bidi="ar-SA"/>
              </w:rPr>
            </w:pPr>
          </w:p>
        </w:tc>
      </w:tr>
      <w:tr w:rsidR="00E62FAD" w:rsidRPr="00E62FAD" w14:paraId="5D1919B2"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60F709"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5</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4F206D6"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Встраиваемая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гайка</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профиля</w:t>
            </w:r>
            <w:r w:rsidRPr="00E62FAD">
              <w:rPr>
                <w:rFonts w:ascii="Arial LatRus" w:hAnsi="Arial LatRus" w:cs="Calibri"/>
                <w:sz w:val="16"/>
                <w:szCs w:val="16"/>
                <w:lang w:bidi="ar-SA"/>
              </w:rPr>
              <w:t xml:space="preserve"> M8 /D-04/</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3FD0F2A"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E3BACC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360</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260252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1D7D7733"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71529DF1"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09820C28" w14:textId="77777777" w:rsidR="00E62FAD" w:rsidRPr="00E62FAD" w:rsidRDefault="00E62FAD" w:rsidP="00E62FAD">
            <w:pPr>
              <w:rPr>
                <w:sz w:val="20"/>
                <w:szCs w:val="20"/>
                <w:lang w:bidi="ar-SA"/>
              </w:rPr>
            </w:pPr>
          </w:p>
        </w:tc>
      </w:tr>
      <w:tr w:rsidR="00E62FAD" w:rsidRPr="00E62FAD" w14:paraId="6B31F5D0"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6FBA03A"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E3E8D64"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0C2F145"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31AEC9E5"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9842A43"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E561E88"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8DE5193"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3EC4C25" w14:textId="77777777" w:rsidR="00E62FAD" w:rsidRPr="00E62FAD" w:rsidRDefault="00E62FAD" w:rsidP="00E62FAD">
            <w:pPr>
              <w:rPr>
                <w:rFonts w:ascii="Tahoma" w:hAnsi="Tahoma" w:cs="Tahoma"/>
                <w:sz w:val="16"/>
                <w:szCs w:val="16"/>
                <w:lang w:bidi="ar-SA"/>
              </w:rPr>
            </w:pPr>
          </w:p>
        </w:tc>
      </w:tr>
      <w:tr w:rsidR="00E62FAD" w:rsidRPr="00E62FAD" w14:paraId="1A2AED2D"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76B02C9D"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5FAC6D35"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74E672ED"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7D3E4C9"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26FCC212"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9ADF837"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218415B"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78FFEB2" w14:textId="77777777" w:rsidR="00E62FAD" w:rsidRPr="00E62FAD" w:rsidRDefault="00E62FAD" w:rsidP="00E62FAD">
            <w:pPr>
              <w:rPr>
                <w:sz w:val="20"/>
                <w:szCs w:val="20"/>
                <w:lang w:bidi="ar-SA"/>
              </w:rPr>
            </w:pPr>
          </w:p>
        </w:tc>
      </w:tr>
      <w:tr w:rsidR="00E62FAD" w:rsidRPr="00E62FAD" w14:paraId="4B372E6B"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7BD98A25"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6395B37C"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1139A9B"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81ED7C4"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2486189"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2DD26FDB"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7D19E90B"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60E3C96" w14:textId="77777777" w:rsidR="00E62FAD" w:rsidRPr="00E62FAD" w:rsidRDefault="00E62FAD" w:rsidP="00E62FAD">
            <w:pPr>
              <w:rPr>
                <w:sz w:val="20"/>
                <w:szCs w:val="20"/>
                <w:lang w:bidi="ar-SA"/>
              </w:rPr>
            </w:pPr>
          </w:p>
        </w:tc>
      </w:tr>
      <w:tr w:rsidR="00E62FAD" w:rsidRPr="00E62FAD" w14:paraId="0FAD96EE"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FC963D"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lastRenderedPageBreak/>
              <w:t>6</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B1C740E"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Профиль</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коннектора</w:t>
            </w:r>
            <w:r w:rsidRPr="00E62FAD">
              <w:rPr>
                <w:rFonts w:ascii="Arial LatRus" w:hAnsi="Arial LatRus" w:cs="Calibri"/>
                <w:sz w:val="16"/>
                <w:szCs w:val="16"/>
                <w:lang w:bidi="ar-SA"/>
              </w:rPr>
              <w:t xml:space="preserve">, 15 </w:t>
            </w:r>
            <w:r w:rsidRPr="00E62FAD">
              <w:rPr>
                <w:rFonts w:ascii="Calibri" w:hAnsi="Calibri" w:cs="Calibri"/>
                <w:sz w:val="16"/>
                <w:szCs w:val="16"/>
                <w:lang w:bidi="ar-SA"/>
              </w:rPr>
              <w:t>см</w:t>
            </w:r>
            <w:r w:rsidRPr="00E62FAD">
              <w:rPr>
                <w:rFonts w:ascii="Arial LatRus" w:hAnsi="Arial LatRus" w:cs="Calibri"/>
                <w:sz w:val="16"/>
                <w:szCs w:val="16"/>
                <w:lang w:bidi="ar-SA"/>
              </w:rPr>
              <w:t xml:space="preserve"> /P-01-K/</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D9D2B61"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196107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20</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502722F"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39E33D7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DB976D0"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2F0FE414" w14:textId="77777777" w:rsidR="00E62FAD" w:rsidRPr="00E62FAD" w:rsidRDefault="00E62FAD" w:rsidP="00E62FAD">
            <w:pPr>
              <w:rPr>
                <w:sz w:val="20"/>
                <w:szCs w:val="20"/>
                <w:lang w:bidi="ar-SA"/>
              </w:rPr>
            </w:pPr>
          </w:p>
        </w:tc>
      </w:tr>
      <w:tr w:rsidR="00E62FAD" w:rsidRPr="00E62FAD" w14:paraId="4C9C2D61"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1183DCC4"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0AB8F671"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74D2F91B"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CAB7984"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961AEC5"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37A9208"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0412E46"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F990687" w14:textId="77777777" w:rsidR="00E62FAD" w:rsidRPr="00E62FAD" w:rsidRDefault="00E62FAD" w:rsidP="00E62FAD">
            <w:pPr>
              <w:rPr>
                <w:rFonts w:ascii="Tahoma" w:hAnsi="Tahoma" w:cs="Tahoma"/>
                <w:sz w:val="16"/>
                <w:szCs w:val="16"/>
                <w:lang w:bidi="ar-SA"/>
              </w:rPr>
            </w:pPr>
          </w:p>
        </w:tc>
      </w:tr>
      <w:tr w:rsidR="00E62FAD" w:rsidRPr="00E62FAD" w14:paraId="05EFD076"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1E85AEE4"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099333B4"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F332FD1"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19BE644E"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381AD615"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893C3FC"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57D28B03"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432BE4A8" w14:textId="77777777" w:rsidR="00E62FAD" w:rsidRPr="00E62FAD" w:rsidRDefault="00E62FAD" w:rsidP="00E62FAD">
            <w:pPr>
              <w:rPr>
                <w:sz w:val="20"/>
                <w:szCs w:val="20"/>
                <w:lang w:bidi="ar-SA"/>
              </w:rPr>
            </w:pPr>
          </w:p>
        </w:tc>
      </w:tr>
      <w:tr w:rsidR="00E62FAD" w:rsidRPr="00E62FAD" w14:paraId="3BAD957B"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5C1CE0A9"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5AE38A29"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6382DC5"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1440C778"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4310576"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37AB428E"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0250E63"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8A5CCC5" w14:textId="77777777" w:rsidR="00E62FAD" w:rsidRPr="00E62FAD" w:rsidRDefault="00E62FAD" w:rsidP="00E62FAD">
            <w:pPr>
              <w:rPr>
                <w:sz w:val="20"/>
                <w:szCs w:val="20"/>
                <w:lang w:bidi="ar-SA"/>
              </w:rPr>
            </w:pPr>
          </w:p>
        </w:tc>
      </w:tr>
      <w:tr w:rsidR="00E62FAD" w:rsidRPr="00E62FAD" w14:paraId="155B4BE7"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4C6973"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7</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7762B7B"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Шуруп</w:t>
            </w:r>
            <w:r w:rsidRPr="00E62FAD">
              <w:rPr>
                <w:rFonts w:ascii="Arial LatRus" w:hAnsi="Arial LatRus" w:cs="Calibri"/>
                <w:sz w:val="16"/>
                <w:szCs w:val="16"/>
                <w:lang w:bidi="ar-SA"/>
              </w:rPr>
              <w:t>-</w:t>
            </w:r>
            <w:r w:rsidRPr="00E62FAD">
              <w:rPr>
                <w:rFonts w:ascii="Calibri" w:hAnsi="Calibri" w:cs="Calibri"/>
                <w:sz w:val="16"/>
                <w:szCs w:val="16"/>
                <w:lang w:bidi="ar-SA"/>
              </w:rPr>
              <w:t>саморез</w:t>
            </w:r>
            <w:r w:rsidRPr="00E62FAD">
              <w:rPr>
                <w:rFonts w:ascii="Arial LatRus" w:hAnsi="Arial LatRus" w:cs="Calibri"/>
                <w:sz w:val="16"/>
                <w:szCs w:val="16"/>
                <w:lang w:bidi="ar-SA"/>
              </w:rPr>
              <w:t xml:space="preserve"> </w:t>
            </w:r>
            <w:r w:rsidRPr="00E62FAD">
              <w:rPr>
                <w:rFonts w:ascii="Calibri" w:hAnsi="Calibri" w:cs="Calibri"/>
                <w:sz w:val="16"/>
                <w:szCs w:val="16"/>
                <w:lang w:bidi="ar-SA"/>
              </w:rPr>
              <w:t>для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металлօчерепицы</w:t>
            </w:r>
            <w:r w:rsidRPr="00E62FAD">
              <w:rPr>
                <w:rFonts w:ascii="Arial LatRus" w:hAnsi="Arial LatRus" w:cs="Calibri"/>
                <w:sz w:val="16"/>
                <w:szCs w:val="16"/>
                <w:lang w:bidi="ar-SA"/>
              </w:rPr>
              <w:t xml:space="preserve">, </w:t>
            </w:r>
            <w:r w:rsidRPr="00E62FAD">
              <w:rPr>
                <w:rFonts w:ascii="Calibri" w:hAnsi="Calibri" w:cs="Calibri"/>
                <w:sz w:val="16"/>
                <w:szCs w:val="16"/>
                <w:lang w:bidi="ar-SA"/>
              </w:rPr>
              <w:t>дерева</w:t>
            </w:r>
            <w:r w:rsidRPr="00E62FAD">
              <w:rPr>
                <w:rFonts w:ascii="Arial LatRus" w:hAnsi="Arial LatRus" w:cs="Calibri"/>
                <w:sz w:val="16"/>
                <w:szCs w:val="16"/>
                <w:lang w:bidi="ar-SA"/>
              </w:rPr>
              <w:t xml:space="preserve">,  M10, 80 </w:t>
            </w:r>
            <w:r w:rsidRPr="00E62FAD">
              <w:rPr>
                <w:rFonts w:ascii="Calibri" w:hAnsi="Calibri" w:cs="Calibri"/>
                <w:sz w:val="16"/>
                <w:szCs w:val="16"/>
                <w:lang w:bidi="ar-SA"/>
              </w:rPr>
              <w:t>мм</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w:t>
            </w:r>
            <w:r w:rsidRPr="00E62FAD">
              <w:rPr>
                <w:rFonts w:ascii="Arial LatRus" w:hAnsi="Arial LatRus" w:cs="Calibri"/>
                <w:sz w:val="16"/>
                <w:szCs w:val="16"/>
                <w:lang w:bidi="ar-SA"/>
              </w:rPr>
              <w:t xml:space="preserve"> </w:t>
            </w:r>
            <w:r w:rsidRPr="00E62FAD">
              <w:rPr>
                <w:rFonts w:ascii="Calibri" w:hAnsi="Calibri" w:cs="Calibri"/>
                <w:sz w:val="16"/>
                <w:szCs w:val="16"/>
                <w:lang w:bidi="ar-SA"/>
              </w:rPr>
              <w:t>шайбой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и</w:t>
            </w:r>
            <w:r w:rsidRPr="00E62FAD">
              <w:rPr>
                <w:rFonts w:ascii="Arial LatRus" w:hAnsi="Arial LatRus" w:cs="Calibri"/>
                <w:sz w:val="16"/>
                <w:szCs w:val="16"/>
                <w:lang w:bidi="ar-SA"/>
              </w:rPr>
              <w:t xml:space="preserve"> </w:t>
            </w:r>
            <w:r w:rsidRPr="00E62FAD">
              <w:rPr>
                <w:rFonts w:ascii="Calibri" w:hAnsi="Calibri" w:cs="Calibri"/>
                <w:sz w:val="16"/>
                <w:szCs w:val="16"/>
                <w:lang w:bidi="ar-SA"/>
              </w:rPr>
              <w:t>гидроизоляционным</w:t>
            </w:r>
            <w:r w:rsidRPr="00E62FAD">
              <w:rPr>
                <w:rFonts w:ascii="Arial LatRus" w:hAnsi="Arial LatRus" w:cs="Calibri"/>
                <w:sz w:val="16"/>
                <w:szCs w:val="16"/>
                <w:lang w:bidi="ar-SA"/>
              </w:rPr>
              <w:t xml:space="preserve"> </w:t>
            </w:r>
            <w:r w:rsidRPr="00E62FAD">
              <w:rPr>
                <w:rFonts w:ascii="Calibri" w:hAnsi="Calibri" w:cs="Calibri"/>
                <w:sz w:val="16"/>
                <w:szCs w:val="16"/>
                <w:lang w:bidi="ar-SA"/>
              </w:rPr>
              <w:t>резиновым</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вкладышем</w:t>
            </w:r>
            <w:r w:rsidRPr="00E62FAD">
              <w:rPr>
                <w:rFonts w:ascii="Arial LatRus" w:hAnsi="Arial LatRus" w:cs="Calibri"/>
                <w:sz w:val="16"/>
                <w:szCs w:val="16"/>
                <w:lang w:bidi="ar-SA"/>
              </w:rPr>
              <w:t xml:space="preserve"> </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B6EEB32"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941AB0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174</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74A87BA"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4145CB2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2D8F762E"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73B58279" w14:textId="77777777" w:rsidR="00E62FAD" w:rsidRPr="00E62FAD" w:rsidRDefault="00E62FAD" w:rsidP="00E62FAD">
            <w:pPr>
              <w:rPr>
                <w:sz w:val="20"/>
                <w:szCs w:val="20"/>
                <w:lang w:bidi="ar-SA"/>
              </w:rPr>
            </w:pPr>
          </w:p>
        </w:tc>
      </w:tr>
      <w:tr w:rsidR="00E62FAD" w:rsidRPr="00E62FAD" w14:paraId="37EBF8E9"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6A7B9EC7"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3872B89"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39DE82F"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BE11C81"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760F5B00"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622FC8C"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73F4FEA"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2E9A1AB" w14:textId="77777777" w:rsidR="00E62FAD" w:rsidRPr="00E62FAD" w:rsidRDefault="00E62FAD" w:rsidP="00E62FAD">
            <w:pPr>
              <w:rPr>
                <w:rFonts w:ascii="Tahoma" w:hAnsi="Tahoma" w:cs="Tahoma"/>
                <w:sz w:val="16"/>
                <w:szCs w:val="16"/>
                <w:lang w:bidi="ar-SA"/>
              </w:rPr>
            </w:pPr>
          </w:p>
        </w:tc>
      </w:tr>
      <w:tr w:rsidR="00E62FAD" w:rsidRPr="00E62FAD" w14:paraId="51717F4F"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72B8C9AC"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361DD32E"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313B63C1"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E6EA6FF"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6097435"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33BBDA7D"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8B9C0F4"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92C3ECA" w14:textId="77777777" w:rsidR="00E62FAD" w:rsidRPr="00E62FAD" w:rsidRDefault="00E62FAD" w:rsidP="00E62FAD">
            <w:pPr>
              <w:rPr>
                <w:sz w:val="20"/>
                <w:szCs w:val="20"/>
                <w:lang w:bidi="ar-SA"/>
              </w:rPr>
            </w:pPr>
          </w:p>
        </w:tc>
      </w:tr>
      <w:tr w:rsidR="00E62FAD" w:rsidRPr="00E62FAD" w14:paraId="417C70C4"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0A2DCED2"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A640EF4"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B9E771E"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94C7085"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485881D"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1C3ACA7"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7AC386FD"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3A1E8FB9" w14:textId="77777777" w:rsidR="00E62FAD" w:rsidRPr="00E62FAD" w:rsidRDefault="00E62FAD" w:rsidP="00E62FAD">
            <w:pPr>
              <w:rPr>
                <w:sz w:val="20"/>
                <w:szCs w:val="20"/>
                <w:lang w:bidi="ar-SA"/>
              </w:rPr>
            </w:pPr>
          </w:p>
        </w:tc>
      </w:tr>
      <w:tr w:rsidR="00E62FAD" w:rsidRPr="00E62FAD" w14:paraId="47301185"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FEF0C2"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8</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8672F5A"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Болты</w:t>
            </w:r>
            <w:r w:rsidRPr="00E62FAD">
              <w:rPr>
                <w:rFonts w:ascii="Arial LatRus" w:hAnsi="Arial LatRus" w:cs="Calibri"/>
                <w:sz w:val="16"/>
                <w:szCs w:val="16"/>
                <w:lang w:bidi="ar-SA"/>
              </w:rPr>
              <w:t xml:space="preserve"> M8, </w:t>
            </w:r>
            <w:r w:rsidRPr="00E62FAD">
              <w:rPr>
                <w:rFonts w:ascii="Calibri" w:hAnsi="Calibri" w:cs="Calibri"/>
                <w:sz w:val="16"/>
                <w:szCs w:val="16"/>
                <w:lang w:bidi="ar-SA"/>
              </w:rPr>
              <w:t>встраиваемая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цилиндрическая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шестигранная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головка</w:t>
            </w:r>
            <w:r w:rsidRPr="00E62FAD">
              <w:rPr>
                <w:rFonts w:ascii="Arial LatRus" w:hAnsi="Arial LatRus" w:cs="Calibri"/>
                <w:sz w:val="16"/>
                <w:szCs w:val="16"/>
                <w:lang w:bidi="ar-SA"/>
              </w:rPr>
              <w:t>, L=50 /DIN 912/</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9904040"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DFDA5B3"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16</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6CAA4AF"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671CB38D"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53210A3A"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35924364" w14:textId="77777777" w:rsidR="00E62FAD" w:rsidRPr="00E62FAD" w:rsidRDefault="00E62FAD" w:rsidP="00E62FAD">
            <w:pPr>
              <w:rPr>
                <w:sz w:val="20"/>
                <w:szCs w:val="20"/>
                <w:lang w:bidi="ar-SA"/>
              </w:rPr>
            </w:pPr>
          </w:p>
        </w:tc>
      </w:tr>
      <w:tr w:rsidR="00E62FAD" w:rsidRPr="00E62FAD" w14:paraId="3FBD2F3F"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1A1CEC04"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629720FB"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AD91A9E"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5DF0CA5"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8F4E956"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6A86874"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55BBE64F"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47F3912" w14:textId="77777777" w:rsidR="00E62FAD" w:rsidRPr="00E62FAD" w:rsidRDefault="00E62FAD" w:rsidP="00E62FAD">
            <w:pPr>
              <w:rPr>
                <w:rFonts w:ascii="Tahoma" w:hAnsi="Tahoma" w:cs="Tahoma"/>
                <w:sz w:val="16"/>
                <w:szCs w:val="16"/>
                <w:lang w:bidi="ar-SA"/>
              </w:rPr>
            </w:pPr>
          </w:p>
        </w:tc>
      </w:tr>
      <w:tr w:rsidR="00E62FAD" w:rsidRPr="00E62FAD" w14:paraId="25C2F7E2"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57CA5735"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0880657F"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0C2796D"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7FB91E97"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7BD77872"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4349558"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052020C"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5255F3A" w14:textId="77777777" w:rsidR="00E62FAD" w:rsidRPr="00E62FAD" w:rsidRDefault="00E62FAD" w:rsidP="00E62FAD">
            <w:pPr>
              <w:rPr>
                <w:sz w:val="20"/>
                <w:szCs w:val="20"/>
                <w:lang w:bidi="ar-SA"/>
              </w:rPr>
            </w:pPr>
          </w:p>
        </w:tc>
      </w:tr>
      <w:tr w:rsidR="00E62FAD" w:rsidRPr="00E62FAD" w14:paraId="28F4A3AD"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43AC5B57"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638E1F6"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F416D8A"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C14126F"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09141B39"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63650696"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5BAA121"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53C43366" w14:textId="77777777" w:rsidR="00E62FAD" w:rsidRPr="00E62FAD" w:rsidRDefault="00E62FAD" w:rsidP="00E62FAD">
            <w:pPr>
              <w:rPr>
                <w:sz w:val="20"/>
                <w:szCs w:val="20"/>
                <w:lang w:bidi="ar-SA"/>
              </w:rPr>
            </w:pPr>
          </w:p>
        </w:tc>
      </w:tr>
      <w:tr w:rsidR="00E62FAD" w:rsidRPr="00E62FAD" w14:paraId="2702E430"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37F299"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9</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962ADC1"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Болты</w:t>
            </w:r>
            <w:r w:rsidRPr="00E62FAD">
              <w:rPr>
                <w:rFonts w:ascii="Arial LatRus" w:hAnsi="Arial LatRus" w:cs="Calibri"/>
                <w:sz w:val="16"/>
                <w:szCs w:val="16"/>
                <w:lang w:bidi="ar-SA"/>
              </w:rPr>
              <w:t xml:space="preserve"> M8, </w:t>
            </w:r>
            <w:r w:rsidRPr="00E62FAD">
              <w:rPr>
                <w:rFonts w:ascii="Calibri" w:hAnsi="Calibri" w:cs="Calibri"/>
                <w:sz w:val="16"/>
                <w:szCs w:val="16"/>
                <w:lang w:bidi="ar-SA"/>
              </w:rPr>
              <w:t>встраиваемая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цилиндрическая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шестигранная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головка</w:t>
            </w:r>
            <w:r w:rsidRPr="00E62FAD">
              <w:rPr>
                <w:rFonts w:ascii="Arial LatRus" w:hAnsi="Arial LatRus" w:cs="Calibri"/>
                <w:sz w:val="16"/>
                <w:szCs w:val="16"/>
                <w:lang w:bidi="ar-SA"/>
              </w:rPr>
              <w:t>, L=30 /DIN 912/</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9B0743D"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1685208"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294</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A1FB8C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4E0062CA"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7FDAC31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067A906A" w14:textId="77777777" w:rsidR="00E62FAD" w:rsidRPr="00E62FAD" w:rsidRDefault="00E62FAD" w:rsidP="00E62FAD">
            <w:pPr>
              <w:rPr>
                <w:sz w:val="20"/>
                <w:szCs w:val="20"/>
                <w:lang w:bidi="ar-SA"/>
              </w:rPr>
            </w:pPr>
          </w:p>
        </w:tc>
      </w:tr>
      <w:tr w:rsidR="00E62FAD" w:rsidRPr="00E62FAD" w14:paraId="17EFECAF"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34F8C953"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7503E5B"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C7514A7"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2A64493"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1FA1A9A0"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7F51A05"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0F402D1"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C1CCCF7" w14:textId="77777777" w:rsidR="00E62FAD" w:rsidRPr="00E62FAD" w:rsidRDefault="00E62FAD" w:rsidP="00E62FAD">
            <w:pPr>
              <w:rPr>
                <w:rFonts w:ascii="Tahoma" w:hAnsi="Tahoma" w:cs="Tahoma"/>
                <w:sz w:val="16"/>
                <w:szCs w:val="16"/>
                <w:lang w:bidi="ar-SA"/>
              </w:rPr>
            </w:pPr>
          </w:p>
        </w:tc>
      </w:tr>
      <w:tr w:rsidR="00E62FAD" w:rsidRPr="00E62FAD" w14:paraId="322B1F9A"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6A57BDF4"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31F2550"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CE74894"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FD8196C"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0544543"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BF1ED16"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B21455A"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66E57CC" w14:textId="77777777" w:rsidR="00E62FAD" w:rsidRPr="00E62FAD" w:rsidRDefault="00E62FAD" w:rsidP="00E62FAD">
            <w:pPr>
              <w:rPr>
                <w:sz w:val="20"/>
                <w:szCs w:val="20"/>
                <w:lang w:bidi="ar-SA"/>
              </w:rPr>
            </w:pPr>
          </w:p>
        </w:tc>
      </w:tr>
      <w:tr w:rsidR="00E62FAD" w:rsidRPr="00E62FAD" w14:paraId="6C6EA99B"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3B681F67"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4897EB2"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9CE490E"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9D5887D"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5FE1D430"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759618CA"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1A41F80B"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FD57ECE" w14:textId="77777777" w:rsidR="00E62FAD" w:rsidRPr="00E62FAD" w:rsidRDefault="00E62FAD" w:rsidP="00E62FAD">
            <w:pPr>
              <w:rPr>
                <w:sz w:val="20"/>
                <w:szCs w:val="20"/>
                <w:lang w:bidi="ar-SA"/>
              </w:rPr>
            </w:pPr>
          </w:p>
        </w:tc>
      </w:tr>
      <w:tr w:rsidR="00E62FAD" w:rsidRPr="00E62FAD" w14:paraId="3C9500A3"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6D9A6A"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10</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3C9BF22"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Прямоугольные</w:t>
            </w:r>
            <w:r w:rsidRPr="00E62FAD">
              <w:rPr>
                <w:rFonts w:ascii="Arial LatRus" w:hAnsi="Arial LatRus" w:cs="Calibri"/>
                <w:sz w:val="16"/>
                <w:szCs w:val="16"/>
                <w:lang w:bidi="ar-SA"/>
              </w:rPr>
              <w:t xml:space="preserve"> </w:t>
            </w:r>
            <w:r w:rsidRPr="00E62FAD">
              <w:rPr>
                <w:rFonts w:ascii="Calibri" w:hAnsi="Calibri" w:cs="Calibri"/>
                <w:sz w:val="16"/>
                <w:szCs w:val="16"/>
                <w:lang w:bidi="ar-SA"/>
              </w:rPr>
              <w:t>шайбы</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профиля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коннекторов</w:t>
            </w:r>
            <w:r w:rsidRPr="00E62FAD">
              <w:rPr>
                <w:rFonts w:ascii="Arial LatRus" w:hAnsi="Arial LatRus" w:cs="Calibri"/>
                <w:sz w:val="16"/>
                <w:szCs w:val="16"/>
                <w:lang w:bidi="ar-SA"/>
              </w:rPr>
              <w:t xml:space="preserve">  ? </w:t>
            </w:r>
            <w:r w:rsidRPr="00E62FAD">
              <w:rPr>
                <w:rFonts w:ascii="Arial" w:hAnsi="Arial" w:cs="Arial"/>
                <w:sz w:val="16"/>
                <w:szCs w:val="16"/>
                <w:lang w:bidi="ar-SA"/>
              </w:rPr>
              <w:t>Կցորդիչ</w:t>
            </w:r>
            <w:r w:rsidRPr="00E62FAD">
              <w:rPr>
                <w:rFonts w:ascii="Arial LatRus" w:hAnsi="Arial LatRus" w:cs="Calibri"/>
                <w:sz w:val="16"/>
                <w:szCs w:val="16"/>
                <w:lang w:bidi="ar-SA"/>
              </w:rPr>
              <w:t xml:space="preserve"> </w:t>
            </w:r>
            <w:r w:rsidRPr="00E62FAD">
              <w:rPr>
                <w:rFonts w:ascii="Arial" w:hAnsi="Arial" w:cs="Arial"/>
                <w:sz w:val="16"/>
                <w:szCs w:val="16"/>
                <w:lang w:bidi="ar-SA"/>
              </w:rPr>
              <w:t>պրոֆիլի</w:t>
            </w:r>
            <w:r w:rsidRPr="00E62FAD">
              <w:rPr>
                <w:rFonts w:ascii="Arial LatRus" w:hAnsi="Arial LatRus" w:cs="Calibri"/>
                <w:sz w:val="16"/>
                <w:szCs w:val="16"/>
                <w:lang w:bidi="ar-SA"/>
              </w:rPr>
              <w:t xml:space="preserve"> </w:t>
            </w:r>
            <w:r w:rsidRPr="00E62FAD">
              <w:rPr>
                <w:rFonts w:ascii="Arial" w:hAnsi="Arial" w:cs="Arial"/>
                <w:sz w:val="16"/>
                <w:szCs w:val="16"/>
                <w:lang w:bidi="ar-SA"/>
              </w:rPr>
              <w:t>ուղղ</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тափօղակներով</w:t>
            </w:r>
            <w:r w:rsidRPr="00E62FAD">
              <w:rPr>
                <w:rFonts w:ascii="Arial LatRus" w:hAnsi="Arial LatRus" w:cs="Calibri"/>
                <w:sz w:val="16"/>
                <w:szCs w:val="16"/>
                <w:lang w:bidi="ar-SA"/>
              </w:rPr>
              <w:t xml:space="preserve"> </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DB6411C"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3ECAD2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40</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9BAC2A6"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3CCA373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34B51BD0"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22F8C472" w14:textId="77777777" w:rsidR="00E62FAD" w:rsidRPr="00E62FAD" w:rsidRDefault="00E62FAD" w:rsidP="00E62FAD">
            <w:pPr>
              <w:rPr>
                <w:sz w:val="20"/>
                <w:szCs w:val="20"/>
                <w:lang w:bidi="ar-SA"/>
              </w:rPr>
            </w:pPr>
          </w:p>
        </w:tc>
      </w:tr>
      <w:tr w:rsidR="00E62FAD" w:rsidRPr="00E62FAD" w14:paraId="06BF1FDA"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3B464209"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1601E6D"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2F7BF631"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1A0914A"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47F29568"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405A823C"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6B430E43"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068711B6" w14:textId="77777777" w:rsidR="00E62FAD" w:rsidRPr="00E62FAD" w:rsidRDefault="00E62FAD" w:rsidP="00E62FAD">
            <w:pPr>
              <w:rPr>
                <w:rFonts w:ascii="Tahoma" w:hAnsi="Tahoma" w:cs="Tahoma"/>
                <w:sz w:val="16"/>
                <w:szCs w:val="16"/>
                <w:lang w:bidi="ar-SA"/>
              </w:rPr>
            </w:pPr>
          </w:p>
        </w:tc>
      </w:tr>
      <w:tr w:rsidR="00E62FAD" w:rsidRPr="00E62FAD" w14:paraId="4AB54A43"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6D35B287"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00ED80F"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14838A66"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15612175"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4A4D3409"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0ED20F65"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2BA54C2A"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7F67C31E" w14:textId="77777777" w:rsidR="00E62FAD" w:rsidRPr="00E62FAD" w:rsidRDefault="00E62FAD" w:rsidP="00E62FAD">
            <w:pPr>
              <w:rPr>
                <w:sz w:val="20"/>
                <w:szCs w:val="20"/>
                <w:lang w:bidi="ar-SA"/>
              </w:rPr>
            </w:pPr>
          </w:p>
        </w:tc>
      </w:tr>
      <w:tr w:rsidR="00E62FAD" w:rsidRPr="00E62FAD" w14:paraId="5B1B820E"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7EEC9A1"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0EB9DE70"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B9723F7"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04B73D3"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29A74F3A"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2973B4A"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ECA49D8"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417FB3A4" w14:textId="77777777" w:rsidR="00E62FAD" w:rsidRPr="00E62FAD" w:rsidRDefault="00E62FAD" w:rsidP="00E62FAD">
            <w:pPr>
              <w:rPr>
                <w:sz w:val="20"/>
                <w:szCs w:val="20"/>
                <w:lang w:bidi="ar-SA"/>
              </w:rPr>
            </w:pPr>
          </w:p>
        </w:tc>
      </w:tr>
      <w:tr w:rsidR="00E62FAD" w:rsidRPr="00E62FAD" w14:paraId="2A8E9943"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592701"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11</w:t>
            </w:r>
          </w:p>
        </w:tc>
        <w:tc>
          <w:tcPr>
            <w:tcW w:w="5076" w:type="dxa"/>
            <w:vMerge w:val="restart"/>
            <w:tcBorders>
              <w:top w:val="nil"/>
              <w:left w:val="single" w:sz="4" w:space="0" w:color="auto"/>
              <w:bottom w:val="single" w:sz="4" w:space="0" w:color="000000"/>
              <w:right w:val="single" w:sz="4" w:space="0" w:color="000000"/>
            </w:tcBorders>
            <w:shd w:val="clear" w:color="auto" w:fill="auto"/>
            <w:vAlign w:val="center"/>
            <w:hideMark/>
          </w:tcPr>
          <w:p w14:paraId="7C3A3BFC"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Деталь</w:t>
            </w:r>
            <w:r w:rsidRPr="00E62FAD">
              <w:rPr>
                <w:rFonts w:ascii="Arial LatRus" w:hAnsi="Arial LatRus" w:cs="Calibri"/>
                <w:sz w:val="16"/>
                <w:szCs w:val="16"/>
                <w:lang w:bidi="ar-SA"/>
              </w:rPr>
              <w:t xml:space="preserve"> </w:t>
            </w:r>
            <w:r w:rsidRPr="00E62FAD">
              <w:rPr>
                <w:rFonts w:ascii="Calibri" w:hAnsi="Calibri" w:cs="Calibri"/>
                <w:sz w:val="16"/>
                <w:szCs w:val="16"/>
                <w:lang w:bidi="ar-SA"/>
              </w:rPr>
              <w:t>заземления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w:t>
            </w:r>
            <w:r w:rsidRPr="00E62FAD">
              <w:rPr>
                <w:rFonts w:ascii="Arial LatRus" w:hAnsi="Arial LatRus" w:cs="Calibri"/>
                <w:sz w:val="16"/>
                <w:szCs w:val="16"/>
                <w:lang w:bidi="ar-SA"/>
              </w:rPr>
              <w:t xml:space="preserve">  </w:t>
            </w:r>
            <w:r w:rsidRPr="00E62FAD">
              <w:rPr>
                <w:rFonts w:ascii="Calibri" w:hAnsi="Calibri" w:cs="Calibri"/>
                <w:sz w:val="16"/>
                <w:szCs w:val="16"/>
                <w:lang w:bidi="ar-SA"/>
              </w:rPr>
              <w:t>болтом</w:t>
            </w:r>
            <w:r w:rsidRPr="00E62FAD">
              <w:rPr>
                <w:rFonts w:ascii="Arial LatRus" w:hAnsi="Arial LatRus" w:cs="Calibri"/>
                <w:sz w:val="16"/>
                <w:szCs w:val="16"/>
                <w:lang w:bidi="ar-SA"/>
              </w:rPr>
              <w:t xml:space="preserve"> </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11C1E97"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ECE845D"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8</w:t>
            </w:r>
          </w:p>
        </w:tc>
        <w:tc>
          <w:tcPr>
            <w:tcW w:w="999"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3B8A0C7"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78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7CFCC695"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862"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085B4F99"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 </w:t>
            </w:r>
          </w:p>
        </w:tc>
        <w:tc>
          <w:tcPr>
            <w:tcW w:w="36" w:type="dxa"/>
            <w:vAlign w:val="center"/>
            <w:hideMark/>
          </w:tcPr>
          <w:p w14:paraId="320951A9" w14:textId="77777777" w:rsidR="00E62FAD" w:rsidRPr="00E62FAD" w:rsidRDefault="00E62FAD" w:rsidP="00E62FAD">
            <w:pPr>
              <w:rPr>
                <w:sz w:val="20"/>
                <w:szCs w:val="20"/>
                <w:lang w:bidi="ar-SA"/>
              </w:rPr>
            </w:pPr>
          </w:p>
        </w:tc>
      </w:tr>
      <w:tr w:rsidR="00E62FAD" w:rsidRPr="00E62FAD" w14:paraId="7C0A31FE"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3B9A6327"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auto"/>
              <w:bottom w:val="single" w:sz="4" w:space="0" w:color="000000"/>
              <w:right w:val="single" w:sz="4" w:space="0" w:color="000000"/>
            </w:tcBorders>
            <w:vAlign w:val="center"/>
            <w:hideMark/>
          </w:tcPr>
          <w:p w14:paraId="2CDA9168"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8090C23"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E236DE2"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03B68C4"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622F162C"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43727033"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184722AE" w14:textId="77777777" w:rsidR="00E62FAD" w:rsidRPr="00E62FAD" w:rsidRDefault="00E62FAD" w:rsidP="00E62FAD">
            <w:pPr>
              <w:rPr>
                <w:rFonts w:ascii="Tahoma" w:hAnsi="Tahoma" w:cs="Tahoma"/>
                <w:sz w:val="16"/>
                <w:szCs w:val="16"/>
                <w:lang w:bidi="ar-SA"/>
              </w:rPr>
            </w:pPr>
          </w:p>
        </w:tc>
      </w:tr>
      <w:tr w:rsidR="00E62FAD" w:rsidRPr="00E62FAD" w14:paraId="046DF95C"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E2CD3BD"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auto"/>
              <w:bottom w:val="single" w:sz="4" w:space="0" w:color="000000"/>
              <w:right w:val="single" w:sz="4" w:space="0" w:color="000000"/>
            </w:tcBorders>
            <w:vAlign w:val="center"/>
            <w:hideMark/>
          </w:tcPr>
          <w:p w14:paraId="08C3B3E2"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6D89DBF"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F288E83"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61F02788"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5529747B"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326677FD"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2015EE91" w14:textId="77777777" w:rsidR="00E62FAD" w:rsidRPr="00E62FAD" w:rsidRDefault="00E62FAD" w:rsidP="00E62FAD">
            <w:pPr>
              <w:rPr>
                <w:sz w:val="20"/>
                <w:szCs w:val="20"/>
                <w:lang w:bidi="ar-SA"/>
              </w:rPr>
            </w:pPr>
          </w:p>
        </w:tc>
      </w:tr>
      <w:tr w:rsidR="00E62FAD" w:rsidRPr="00E62FAD" w14:paraId="5525EE69" w14:textId="77777777" w:rsidTr="00E62FAD">
        <w:trPr>
          <w:trHeight w:val="135"/>
        </w:trPr>
        <w:tc>
          <w:tcPr>
            <w:tcW w:w="262" w:type="dxa"/>
            <w:vMerge/>
            <w:tcBorders>
              <w:top w:val="nil"/>
              <w:left w:val="single" w:sz="4" w:space="0" w:color="auto"/>
              <w:bottom w:val="single" w:sz="4" w:space="0" w:color="auto"/>
              <w:right w:val="single" w:sz="4" w:space="0" w:color="auto"/>
            </w:tcBorders>
            <w:vAlign w:val="center"/>
            <w:hideMark/>
          </w:tcPr>
          <w:p w14:paraId="0A03F93F"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auto"/>
              <w:bottom w:val="single" w:sz="4" w:space="0" w:color="000000"/>
              <w:right w:val="single" w:sz="4" w:space="0" w:color="000000"/>
            </w:tcBorders>
            <w:vAlign w:val="center"/>
            <w:hideMark/>
          </w:tcPr>
          <w:p w14:paraId="557D898D"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C12D1BF"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90558F8" w14:textId="77777777" w:rsidR="00E62FAD" w:rsidRPr="00E62FAD" w:rsidRDefault="00E62FAD" w:rsidP="00E62FAD">
            <w:pPr>
              <w:rPr>
                <w:rFonts w:ascii="Tahoma" w:hAnsi="Tahoma" w:cs="Tahoma"/>
                <w:sz w:val="16"/>
                <w:szCs w:val="16"/>
                <w:lang w:bidi="ar-SA"/>
              </w:rPr>
            </w:pPr>
          </w:p>
        </w:tc>
        <w:tc>
          <w:tcPr>
            <w:tcW w:w="999" w:type="dxa"/>
            <w:vMerge/>
            <w:tcBorders>
              <w:top w:val="nil"/>
              <w:left w:val="single" w:sz="4" w:space="0" w:color="000000"/>
              <w:bottom w:val="single" w:sz="4" w:space="0" w:color="000000"/>
              <w:right w:val="single" w:sz="4" w:space="0" w:color="000000"/>
            </w:tcBorders>
            <w:vAlign w:val="center"/>
            <w:hideMark/>
          </w:tcPr>
          <w:p w14:paraId="2D32C7A2" w14:textId="77777777" w:rsidR="00E62FAD" w:rsidRPr="00E62FAD" w:rsidRDefault="00E62FAD" w:rsidP="00E62FAD">
            <w:pPr>
              <w:rPr>
                <w:rFonts w:ascii="Tahoma" w:hAnsi="Tahoma" w:cs="Tahoma"/>
                <w:sz w:val="16"/>
                <w:szCs w:val="16"/>
                <w:lang w:bidi="ar-SA"/>
              </w:rPr>
            </w:pPr>
          </w:p>
        </w:tc>
        <w:tc>
          <w:tcPr>
            <w:tcW w:w="782" w:type="dxa"/>
            <w:vMerge/>
            <w:tcBorders>
              <w:top w:val="nil"/>
              <w:left w:val="single" w:sz="4" w:space="0" w:color="000000"/>
              <w:bottom w:val="single" w:sz="4" w:space="0" w:color="000000"/>
              <w:right w:val="single" w:sz="4" w:space="0" w:color="auto"/>
            </w:tcBorders>
            <w:vAlign w:val="center"/>
            <w:hideMark/>
          </w:tcPr>
          <w:p w14:paraId="10216BC5" w14:textId="77777777" w:rsidR="00E62FAD" w:rsidRPr="00E62FAD" w:rsidRDefault="00E62FAD" w:rsidP="00E62FAD">
            <w:pPr>
              <w:rPr>
                <w:rFonts w:ascii="Tahoma" w:hAnsi="Tahoma" w:cs="Tahoma"/>
                <w:sz w:val="16"/>
                <w:szCs w:val="16"/>
                <w:lang w:bidi="ar-SA"/>
              </w:rPr>
            </w:pPr>
          </w:p>
        </w:tc>
        <w:tc>
          <w:tcPr>
            <w:tcW w:w="862" w:type="dxa"/>
            <w:vMerge/>
            <w:tcBorders>
              <w:top w:val="nil"/>
              <w:left w:val="single" w:sz="4" w:space="0" w:color="000000"/>
              <w:bottom w:val="single" w:sz="4" w:space="0" w:color="000000"/>
              <w:right w:val="single" w:sz="4" w:space="0" w:color="auto"/>
            </w:tcBorders>
            <w:vAlign w:val="center"/>
            <w:hideMark/>
          </w:tcPr>
          <w:p w14:paraId="6D3016D7" w14:textId="77777777" w:rsidR="00E62FAD" w:rsidRPr="00E62FAD" w:rsidRDefault="00E62FAD" w:rsidP="00E62FAD">
            <w:pPr>
              <w:rPr>
                <w:rFonts w:ascii="Tahoma" w:hAnsi="Tahoma" w:cs="Tahoma"/>
                <w:sz w:val="16"/>
                <w:szCs w:val="16"/>
                <w:lang w:bidi="ar-SA"/>
              </w:rPr>
            </w:pPr>
          </w:p>
        </w:tc>
        <w:tc>
          <w:tcPr>
            <w:tcW w:w="36" w:type="dxa"/>
            <w:tcBorders>
              <w:top w:val="nil"/>
              <w:left w:val="nil"/>
              <w:bottom w:val="nil"/>
              <w:right w:val="nil"/>
            </w:tcBorders>
            <w:shd w:val="clear" w:color="auto" w:fill="auto"/>
            <w:noWrap/>
            <w:vAlign w:val="bottom"/>
            <w:hideMark/>
          </w:tcPr>
          <w:p w14:paraId="68E931BC" w14:textId="77777777" w:rsidR="00E62FAD" w:rsidRPr="00E62FAD" w:rsidRDefault="00E62FAD" w:rsidP="00E62FAD">
            <w:pPr>
              <w:rPr>
                <w:sz w:val="20"/>
                <w:szCs w:val="20"/>
                <w:lang w:bidi="ar-SA"/>
              </w:rPr>
            </w:pPr>
          </w:p>
        </w:tc>
      </w:tr>
      <w:tr w:rsidR="00E62FAD" w:rsidRPr="00E62FAD" w14:paraId="6B3AF1D0" w14:textId="77777777" w:rsidTr="00E62FAD">
        <w:trPr>
          <w:trHeight w:val="255"/>
        </w:trPr>
        <w:tc>
          <w:tcPr>
            <w:tcW w:w="262" w:type="dxa"/>
            <w:tcBorders>
              <w:top w:val="nil"/>
              <w:left w:val="single" w:sz="4" w:space="0" w:color="auto"/>
              <w:bottom w:val="single" w:sz="4" w:space="0" w:color="auto"/>
              <w:right w:val="single" w:sz="4" w:space="0" w:color="auto"/>
            </w:tcBorders>
            <w:shd w:val="clear" w:color="auto" w:fill="auto"/>
            <w:noWrap/>
            <w:vAlign w:val="center"/>
            <w:hideMark/>
          </w:tcPr>
          <w:p w14:paraId="2B380850"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5076" w:type="dxa"/>
            <w:tcBorders>
              <w:top w:val="single" w:sz="4" w:space="0" w:color="auto"/>
              <w:left w:val="nil"/>
              <w:bottom w:val="single" w:sz="4" w:space="0" w:color="auto"/>
              <w:right w:val="single" w:sz="4" w:space="0" w:color="auto"/>
            </w:tcBorders>
            <w:shd w:val="clear" w:color="auto" w:fill="auto"/>
            <w:noWrap/>
            <w:vAlign w:val="center"/>
            <w:hideMark/>
          </w:tcPr>
          <w:p w14:paraId="1FA3BA8F"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Итого</w:t>
            </w:r>
            <w:r w:rsidRPr="00E62FAD">
              <w:rPr>
                <w:rFonts w:ascii="Arial LatRus" w:hAnsi="Arial LatRus" w:cs="Calibri"/>
                <w:b/>
                <w:bCs/>
                <w:i/>
                <w:iCs/>
                <w:sz w:val="20"/>
                <w:szCs w:val="20"/>
                <w:lang w:bidi="ar-SA"/>
              </w:rPr>
              <w:t xml:space="preserve"> %</w:t>
            </w:r>
          </w:p>
        </w:tc>
        <w:tc>
          <w:tcPr>
            <w:tcW w:w="507" w:type="dxa"/>
            <w:tcBorders>
              <w:top w:val="single" w:sz="4" w:space="0" w:color="auto"/>
              <w:left w:val="nil"/>
              <w:bottom w:val="single" w:sz="4" w:space="0" w:color="auto"/>
              <w:right w:val="single" w:sz="4" w:space="0" w:color="auto"/>
            </w:tcBorders>
            <w:shd w:val="clear" w:color="auto" w:fill="auto"/>
            <w:noWrap/>
            <w:vAlign w:val="center"/>
            <w:hideMark/>
          </w:tcPr>
          <w:p w14:paraId="6738BD17"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496" w:type="dxa"/>
            <w:tcBorders>
              <w:top w:val="nil"/>
              <w:left w:val="single" w:sz="4" w:space="0" w:color="auto"/>
              <w:bottom w:val="single" w:sz="4" w:space="0" w:color="auto"/>
              <w:right w:val="single" w:sz="4" w:space="0" w:color="auto"/>
            </w:tcBorders>
            <w:shd w:val="clear" w:color="000000" w:fill="FFFFFF"/>
            <w:noWrap/>
            <w:vAlign w:val="center"/>
            <w:hideMark/>
          </w:tcPr>
          <w:p w14:paraId="06BAFD97" w14:textId="77777777" w:rsidR="00E62FAD" w:rsidRPr="00E62FAD" w:rsidRDefault="00E62FAD" w:rsidP="00E62FAD">
            <w:pPr>
              <w:jc w:val="cente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999" w:type="dxa"/>
            <w:tcBorders>
              <w:top w:val="nil"/>
              <w:left w:val="nil"/>
              <w:bottom w:val="single" w:sz="4" w:space="0" w:color="auto"/>
              <w:right w:val="single" w:sz="4" w:space="0" w:color="auto"/>
            </w:tcBorders>
            <w:shd w:val="clear" w:color="auto" w:fill="auto"/>
            <w:noWrap/>
            <w:vAlign w:val="center"/>
            <w:hideMark/>
          </w:tcPr>
          <w:p w14:paraId="4E9F425A"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 </w:t>
            </w:r>
          </w:p>
        </w:tc>
        <w:tc>
          <w:tcPr>
            <w:tcW w:w="782" w:type="dxa"/>
            <w:tcBorders>
              <w:top w:val="nil"/>
              <w:left w:val="nil"/>
              <w:bottom w:val="single" w:sz="4" w:space="0" w:color="auto"/>
              <w:right w:val="single" w:sz="4" w:space="0" w:color="auto"/>
            </w:tcBorders>
            <w:shd w:val="clear" w:color="auto" w:fill="auto"/>
            <w:noWrap/>
            <w:vAlign w:val="bottom"/>
            <w:hideMark/>
          </w:tcPr>
          <w:p w14:paraId="4EC14EE3" w14:textId="77777777" w:rsidR="00E62FAD" w:rsidRPr="00E62FAD" w:rsidRDefault="00E62FAD" w:rsidP="00E62FAD">
            <w:pPr>
              <w:rPr>
                <w:rFonts w:ascii="Arial Armenian" w:hAnsi="Arial Armenian" w:cs="Calibri"/>
                <w:b/>
                <w:bCs/>
                <w:sz w:val="20"/>
                <w:szCs w:val="20"/>
                <w:lang w:bidi="ar-SA"/>
              </w:rPr>
            </w:pPr>
            <w:r w:rsidRPr="00E62FAD">
              <w:rPr>
                <w:rFonts w:ascii="Arial Armenian" w:hAnsi="Arial Armenian" w:cs="Calibri"/>
                <w:b/>
                <w:bCs/>
                <w:sz w:val="20"/>
                <w:szCs w:val="20"/>
                <w:lang w:bidi="ar-SA"/>
              </w:rPr>
              <w:t> </w:t>
            </w:r>
          </w:p>
        </w:tc>
        <w:tc>
          <w:tcPr>
            <w:tcW w:w="862" w:type="dxa"/>
            <w:tcBorders>
              <w:top w:val="nil"/>
              <w:left w:val="nil"/>
              <w:bottom w:val="single" w:sz="4" w:space="0" w:color="auto"/>
              <w:right w:val="single" w:sz="4" w:space="0" w:color="auto"/>
            </w:tcBorders>
            <w:shd w:val="clear" w:color="auto" w:fill="auto"/>
            <w:noWrap/>
            <w:vAlign w:val="center"/>
            <w:hideMark/>
          </w:tcPr>
          <w:p w14:paraId="68FC2C49"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3,98%</w:t>
            </w:r>
          </w:p>
        </w:tc>
        <w:tc>
          <w:tcPr>
            <w:tcW w:w="36" w:type="dxa"/>
            <w:vAlign w:val="center"/>
            <w:hideMark/>
          </w:tcPr>
          <w:p w14:paraId="2D3BD3D9" w14:textId="77777777" w:rsidR="00E62FAD" w:rsidRPr="00E62FAD" w:rsidRDefault="00E62FAD" w:rsidP="00E62FAD">
            <w:pPr>
              <w:rPr>
                <w:sz w:val="20"/>
                <w:szCs w:val="20"/>
                <w:lang w:bidi="ar-SA"/>
              </w:rPr>
            </w:pPr>
          </w:p>
        </w:tc>
      </w:tr>
      <w:tr w:rsidR="00E62FAD" w:rsidRPr="00E62FAD" w14:paraId="0D3B3C9A" w14:textId="77777777" w:rsidTr="00E62FAD">
        <w:trPr>
          <w:trHeight w:val="402"/>
        </w:trPr>
        <w:tc>
          <w:tcPr>
            <w:tcW w:w="262" w:type="dxa"/>
            <w:tcBorders>
              <w:top w:val="nil"/>
              <w:left w:val="single" w:sz="4" w:space="0" w:color="auto"/>
              <w:bottom w:val="single" w:sz="4" w:space="0" w:color="auto"/>
              <w:right w:val="nil"/>
            </w:tcBorders>
            <w:shd w:val="clear" w:color="auto" w:fill="auto"/>
            <w:noWrap/>
            <w:vAlign w:val="bottom"/>
            <w:hideMark/>
          </w:tcPr>
          <w:p w14:paraId="4F5BAB6D"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5076" w:type="dxa"/>
            <w:tcBorders>
              <w:top w:val="nil"/>
              <w:left w:val="nil"/>
              <w:bottom w:val="single" w:sz="4" w:space="0" w:color="auto"/>
              <w:right w:val="nil"/>
            </w:tcBorders>
            <w:shd w:val="clear" w:color="auto" w:fill="auto"/>
            <w:noWrap/>
            <w:vAlign w:val="center"/>
            <w:hideMark/>
          </w:tcPr>
          <w:p w14:paraId="0ACC5FF9"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Итого</w:t>
            </w:r>
          </w:p>
        </w:tc>
        <w:tc>
          <w:tcPr>
            <w:tcW w:w="507" w:type="dxa"/>
            <w:tcBorders>
              <w:top w:val="nil"/>
              <w:left w:val="nil"/>
              <w:bottom w:val="single" w:sz="4" w:space="0" w:color="auto"/>
              <w:right w:val="nil"/>
            </w:tcBorders>
            <w:shd w:val="clear" w:color="auto" w:fill="auto"/>
            <w:noWrap/>
            <w:vAlign w:val="bottom"/>
            <w:hideMark/>
          </w:tcPr>
          <w:p w14:paraId="5D8A9218"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496" w:type="dxa"/>
            <w:tcBorders>
              <w:top w:val="nil"/>
              <w:left w:val="nil"/>
              <w:bottom w:val="single" w:sz="4" w:space="0" w:color="auto"/>
              <w:right w:val="nil"/>
            </w:tcBorders>
            <w:shd w:val="clear" w:color="auto" w:fill="auto"/>
            <w:noWrap/>
            <w:vAlign w:val="bottom"/>
            <w:hideMark/>
          </w:tcPr>
          <w:p w14:paraId="28139D3A"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999" w:type="dxa"/>
            <w:tcBorders>
              <w:top w:val="nil"/>
              <w:left w:val="nil"/>
              <w:bottom w:val="single" w:sz="4" w:space="0" w:color="auto"/>
              <w:right w:val="single" w:sz="4" w:space="0" w:color="auto"/>
            </w:tcBorders>
            <w:shd w:val="clear" w:color="auto" w:fill="auto"/>
            <w:noWrap/>
            <w:vAlign w:val="bottom"/>
            <w:hideMark/>
          </w:tcPr>
          <w:p w14:paraId="1383933D"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782" w:type="dxa"/>
            <w:tcBorders>
              <w:top w:val="nil"/>
              <w:left w:val="nil"/>
              <w:bottom w:val="single" w:sz="4" w:space="0" w:color="auto"/>
              <w:right w:val="single" w:sz="4" w:space="0" w:color="auto"/>
            </w:tcBorders>
            <w:shd w:val="clear" w:color="auto" w:fill="auto"/>
            <w:noWrap/>
            <w:vAlign w:val="center"/>
            <w:hideMark/>
          </w:tcPr>
          <w:p w14:paraId="39B4447B" w14:textId="77777777" w:rsidR="00E62FAD" w:rsidRPr="00E62FAD" w:rsidRDefault="00E62FAD" w:rsidP="00E62FAD">
            <w:pPr>
              <w:jc w:val="right"/>
              <w:rPr>
                <w:rFonts w:ascii="Tahoma" w:hAnsi="Tahoma" w:cs="Tahoma"/>
                <w:sz w:val="18"/>
                <w:szCs w:val="18"/>
                <w:lang w:bidi="ar-SA"/>
              </w:rPr>
            </w:pPr>
            <w:r w:rsidRPr="00E62FAD">
              <w:rPr>
                <w:rFonts w:ascii="Tahoma" w:hAnsi="Tahoma" w:cs="Tahoma"/>
                <w:sz w:val="18"/>
                <w:szCs w:val="18"/>
                <w:lang w:bidi="ar-SA"/>
              </w:rPr>
              <w:t>1343,20</w:t>
            </w:r>
          </w:p>
        </w:tc>
        <w:tc>
          <w:tcPr>
            <w:tcW w:w="862" w:type="dxa"/>
            <w:tcBorders>
              <w:top w:val="nil"/>
              <w:left w:val="nil"/>
              <w:bottom w:val="single" w:sz="4" w:space="0" w:color="auto"/>
              <w:right w:val="single" w:sz="4" w:space="0" w:color="auto"/>
            </w:tcBorders>
            <w:shd w:val="clear" w:color="auto" w:fill="auto"/>
            <w:noWrap/>
            <w:vAlign w:val="center"/>
            <w:hideMark/>
          </w:tcPr>
          <w:p w14:paraId="53B3FACC" w14:textId="77777777" w:rsidR="00E62FAD" w:rsidRPr="00E62FAD" w:rsidRDefault="00E62FAD" w:rsidP="00E62FAD">
            <w:pPr>
              <w:rPr>
                <w:rFonts w:ascii="Tahoma" w:hAnsi="Tahoma" w:cs="Tahoma"/>
                <w:sz w:val="18"/>
                <w:szCs w:val="18"/>
                <w:lang w:bidi="ar-SA"/>
              </w:rPr>
            </w:pPr>
            <w:r w:rsidRPr="00E62FAD">
              <w:rPr>
                <w:rFonts w:ascii="Tahoma" w:hAnsi="Tahoma" w:cs="Tahoma"/>
                <w:sz w:val="18"/>
                <w:szCs w:val="18"/>
                <w:lang w:bidi="ar-SA"/>
              </w:rPr>
              <w:t> </w:t>
            </w:r>
          </w:p>
        </w:tc>
        <w:tc>
          <w:tcPr>
            <w:tcW w:w="36" w:type="dxa"/>
            <w:vAlign w:val="center"/>
            <w:hideMark/>
          </w:tcPr>
          <w:p w14:paraId="3AA95554" w14:textId="77777777" w:rsidR="00E62FAD" w:rsidRPr="00E62FAD" w:rsidRDefault="00E62FAD" w:rsidP="00E62FAD">
            <w:pPr>
              <w:rPr>
                <w:sz w:val="20"/>
                <w:szCs w:val="20"/>
                <w:lang w:bidi="ar-SA"/>
              </w:rPr>
            </w:pPr>
          </w:p>
        </w:tc>
      </w:tr>
      <w:tr w:rsidR="00E62FAD" w:rsidRPr="00E62FAD" w14:paraId="0A87416E" w14:textId="77777777" w:rsidTr="00E62FAD">
        <w:trPr>
          <w:trHeight w:val="402"/>
        </w:trPr>
        <w:tc>
          <w:tcPr>
            <w:tcW w:w="262" w:type="dxa"/>
            <w:tcBorders>
              <w:top w:val="nil"/>
              <w:left w:val="single" w:sz="4" w:space="0" w:color="auto"/>
              <w:bottom w:val="single" w:sz="4" w:space="0" w:color="auto"/>
              <w:right w:val="nil"/>
            </w:tcBorders>
            <w:shd w:val="clear" w:color="auto" w:fill="auto"/>
            <w:noWrap/>
            <w:vAlign w:val="bottom"/>
            <w:hideMark/>
          </w:tcPr>
          <w:p w14:paraId="3490A58E"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5076" w:type="dxa"/>
            <w:tcBorders>
              <w:top w:val="nil"/>
              <w:left w:val="nil"/>
              <w:bottom w:val="single" w:sz="4" w:space="0" w:color="auto"/>
              <w:right w:val="nil"/>
            </w:tcBorders>
            <w:shd w:val="clear" w:color="auto" w:fill="auto"/>
            <w:noWrap/>
            <w:vAlign w:val="center"/>
            <w:hideMark/>
          </w:tcPr>
          <w:p w14:paraId="2C2C089C"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НДС</w:t>
            </w:r>
            <w:r w:rsidRPr="00E62FAD">
              <w:rPr>
                <w:rFonts w:ascii="Arial LatRus" w:hAnsi="Arial LatRus" w:cs="Calibri"/>
                <w:b/>
                <w:bCs/>
                <w:i/>
                <w:iCs/>
                <w:sz w:val="20"/>
                <w:szCs w:val="20"/>
                <w:lang w:bidi="ar-SA"/>
              </w:rPr>
              <w:t>20%</w:t>
            </w:r>
          </w:p>
        </w:tc>
        <w:tc>
          <w:tcPr>
            <w:tcW w:w="507" w:type="dxa"/>
            <w:tcBorders>
              <w:top w:val="nil"/>
              <w:left w:val="nil"/>
              <w:bottom w:val="single" w:sz="4" w:space="0" w:color="auto"/>
              <w:right w:val="nil"/>
            </w:tcBorders>
            <w:shd w:val="clear" w:color="auto" w:fill="auto"/>
            <w:noWrap/>
            <w:vAlign w:val="bottom"/>
            <w:hideMark/>
          </w:tcPr>
          <w:p w14:paraId="30532236"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496" w:type="dxa"/>
            <w:tcBorders>
              <w:top w:val="nil"/>
              <w:left w:val="nil"/>
              <w:bottom w:val="single" w:sz="4" w:space="0" w:color="auto"/>
              <w:right w:val="nil"/>
            </w:tcBorders>
            <w:shd w:val="clear" w:color="auto" w:fill="auto"/>
            <w:noWrap/>
            <w:vAlign w:val="bottom"/>
            <w:hideMark/>
          </w:tcPr>
          <w:p w14:paraId="00544DC8"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999" w:type="dxa"/>
            <w:tcBorders>
              <w:top w:val="nil"/>
              <w:left w:val="nil"/>
              <w:bottom w:val="single" w:sz="4" w:space="0" w:color="auto"/>
              <w:right w:val="single" w:sz="4" w:space="0" w:color="auto"/>
            </w:tcBorders>
            <w:shd w:val="clear" w:color="auto" w:fill="auto"/>
            <w:noWrap/>
            <w:vAlign w:val="bottom"/>
            <w:hideMark/>
          </w:tcPr>
          <w:p w14:paraId="3D38B52B"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782" w:type="dxa"/>
            <w:tcBorders>
              <w:top w:val="nil"/>
              <w:left w:val="nil"/>
              <w:bottom w:val="single" w:sz="4" w:space="0" w:color="auto"/>
              <w:right w:val="single" w:sz="4" w:space="0" w:color="auto"/>
            </w:tcBorders>
            <w:shd w:val="clear" w:color="auto" w:fill="auto"/>
            <w:noWrap/>
            <w:vAlign w:val="center"/>
            <w:hideMark/>
          </w:tcPr>
          <w:p w14:paraId="438AFF59" w14:textId="77777777" w:rsidR="00E62FAD" w:rsidRPr="00E62FAD" w:rsidRDefault="00E62FAD" w:rsidP="00E62FAD">
            <w:pPr>
              <w:jc w:val="right"/>
              <w:rPr>
                <w:rFonts w:ascii="Tahoma" w:hAnsi="Tahoma" w:cs="Tahoma"/>
                <w:sz w:val="18"/>
                <w:szCs w:val="18"/>
                <w:lang w:bidi="ar-SA"/>
              </w:rPr>
            </w:pPr>
            <w:r w:rsidRPr="00E62FAD">
              <w:rPr>
                <w:rFonts w:ascii="Tahoma" w:hAnsi="Tahoma" w:cs="Tahoma"/>
                <w:sz w:val="18"/>
                <w:szCs w:val="18"/>
                <w:lang w:bidi="ar-SA"/>
              </w:rPr>
              <w:t>268,64</w:t>
            </w:r>
          </w:p>
        </w:tc>
        <w:tc>
          <w:tcPr>
            <w:tcW w:w="862" w:type="dxa"/>
            <w:tcBorders>
              <w:top w:val="nil"/>
              <w:left w:val="nil"/>
              <w:bottom w:val="single" w:sz="4" w:space="0" w:color="auto"/>
              <w:right w:val="single" w:sz="4" w:space="0" w:color="auto"/>
            </w:tcBorders>
            <w:shd w:val="clear" w:color="auto" w:fill="auto"/>
            <w:noWrap/>
            <w:vAlign w:val="center"/>
            <w:hideMark/>
          </w:tcPr>
          <w:p w14:paraId="4672E18F" w14:textId="77777777" w:rsidR="00E62FAD" w:rsidRPr="00E62FAD" w:rsidRDefault="00E62FAD" w:rsidP="00E62FAD">
            <w:pPr>
              <w:rPr>
                <w:rFonts w:ascii="Tahoma" w:hAnsi="Tahoma" w:cs="Tahoma"/>
                <w:sz w:val="18"/>
                <w:szCs w:val="18"/>
                <w:lang w:bidi="ar-SA"/>
              </w:rPr>
            </w:pPr>
            <w:r w:rsidRPr="00E62FAD">
              <w:rPr>
                <w:rFonts w:ascii="Tahoma" w:hAnsi="Tahoma" w:cs="Tahoma"/>
                <w:sz w:val="18"/>
                <w:szCs w:val="18"/>
                <w:lang w:bidi="ar-SA"/>
              </w:rPr>
              <w:t> </w:t>
            </w:r>
          </w:p>
        </w:tc>
        <w:tc>
          <w:tcPr>
            <w:tcW w:w="36" w:type="dxa"/>
            <w:vAlign w:val="center"/>
            <w:hideMark/>
          </w:tcPr>
          <w:p w14:paraId="4043F7D3" w14:textId="77777777" w:rsidR="00E62FAD" w:rsidRPr="00E62FAD" w:rsidRDefault="00E62FAD" w:rsidP="00E62FAD">
            <w:pPr>
              <w:rPr>
                <w:sz w:val="20"/>
                <w:szCs w:val="20"/>
                <w:lang w:bidi="ar-SA"/>
              </w:rPr>
            </w:pPr>
          </w:p>
        </w:tc>
      </w:tr>
      <w:tr w:rsidR="00E62FAD" w:rsidRPr="00E62FAD" w14:paraId="27CCD11C" w14:textId="77777777" w:rsidTr="00E62FAD">
        <w:trPr>
          <w:trHeight w:val="402"/>
        </w:trPr>
        <w:tc>
          <w:tcPr>
            <w:tcW w:w="262" w:type="dxa"/>
            <w:tcBorders>
              <w:top w:val="nil"/>
              <w:left w:val="single" w:sz="4" w:space="0" w:color="auto"/>
              <w:bottom w:val="single" w:sz="4" w:space="0" w:color="auto"/>
              <w:right w:val="nil"/>
            </w:tcBorders>
            <w:shd w:val="clear" w:color="auto" w:fill="auto"/>
            <w:noWrap/>
            <w:vAlign w:val="bottom"/>
            <w:hideMark/>
          </w:tcPr>
          <w:p w14:paraId="01E5E265"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5076" w:type="dxa"/>
            <w:tcBorders>
              <w:top w:val="nil"/>
              <w:left w:val="nil"/>
              <w:bottom w:val="single" w:sz="4" w:space="0" w:color="auto"/>
              <w:right w:val="nil"/>
            </w:tcBorders>
            <w:shd w:val="clear" w:color="auto" w:fill="auto"/>
            <w:noWrap/>
            <w:vAlign w:val="center"/>
            <w:hideMark/>
          </w:tcPr>
          <w:p w14:paraId="6B2AF077"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Всего</w:t>
            </w:r>
          </w:p>
        </w:tc>
        <w:tc>
          <w:tcPr>
            <w:tcW w:w="507" w:type="dxa"/>
            <w:tcBorders>
              <w:top w:val="nil"/>
              <w:left w:val="nil"/>
              <w:bottom w:val="single" w:sz="4" w:space="0" w:color="auto"/>
              <w:right w:val="nil"/>
            </w:tcBorders>
            <w:shd w:val="clear" w:color="auto" w:fill="auto"/>
            <w:noWrap/>
            <w:vAlign w:val="bottom"/>
            <w:hideMark/>
          </w:tcPr>
          <w:p w14:paraId="6957F2C7"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496" w:type="dxa"/>
            <w:tcBorders>
              <w:top w:val="nil"/>
              <w:left w:val="nil"/>
              <w:bottom w:val="single" w:sz="4" w:space="0" w:color="auto"/>
              <w:right w:val="nil"/>
            </w:tcBorders>
            <w:shd w:val="clear" w:color="auto" w:fill="auto"/>
            <w:noWrap/>
            <w:vAlign w:val="bottom"/>
            <w:hideMark/>
          </w:tcPr>
          <w:p w14:paraId="6E099C46"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999" w:type="dxa"/>
            <w:tcBorders>
              <w:top w:val="nil"/>
              <w:left w:val="nil"/>
              <w:bottom w:val="single" w:sz="4" w:space="0" w:color="auto"/>
              <w:right w:val="single" w:sz="4" w:space="0" w:color="auto"/>
            </w:tcBorders>
            <w:shd w:val="clear" w:color="auto" w:fill="auto"/>
            <w:noWrap/>
            <w:vAlign w:val="bottom"/>
            <w:hideMark/>
          </w:tcPr>
          <w:p w14:paraId="01BD1D6C"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782" w:type="dxa"/>
            <w:tcBorders>
              <w:top w:val="nil"/>
              <w:left w:val="nil"/>
              <w:bottom w:val="single" w:sz="4" w:space="0" w:color="auto"/>
              <w:right w:val="single" w:sz="4" w:space="0" w:color="auto"/>
            </w:tcBorders>
            <w:shd w:val="clear" w:color="auto" w:fill="auto"/>
            <w:noWrap/>
            <w:vAlign w:val="center"/>
            <w:hideMark/>
          </w:tcPr>
          <w:p w14:paraId="4F1E729A" w14:textId="77777777" w:rsidR="00E62FAD" w:rsidRPr="00E62FAD" w:rsidRDefault="00E62FAD" w:rsidP="00E62FAD">
            <w:pPr>
              <w:jc w:val="right"/>
              <w:rPr>
                <w:rFonts w:ascii="Tahoma" w:hAnsi="Tahoma" w:cs="Tahoma"/>
                <w:sz w:val="18"/>
                <w:szCs w:val="18"/>
                <w:lang w:bidi="ar-SA"/>
              </w:rPr>
            </w:pPr>
            <w:r w:rsidRPr="00E62FAD">
              <w:rPr>
                <w:rFonts w:ascii="Tahoma" w:hAnsi="Tahoma" w:cs="Tahoma"/>
                <w:sz w:val="18"/>
                <w:szCs w:val="18"/>
                <w:lang w:bidi="ar-SA"/>
              </w:rPr>
              <w:t>1611,84</w:t>
            </w:r>
          </w:p>
        </w:tc>
        <w:tc>
          <w:tcPr>
            <w:tcW w:w="862" w:type="dxa"/>
            <w:tcBorders>
              <w:top w:val="nil"/>
              <w:left w:val="nil"/>
              <w:bottom w:val="single" w:sz="4" w:space="0" w:color="auto"/>
              <w:right w:val="single" w:sz="4" w:space="0" w:color="auto"/>
            </w:tcBorders>
            <w:shd w:val="clear" w:color="auto" w:fill="auto"/>
            <w:noWrap/>
            <w:vAlign w:val="center"/>
            <w:hideMark/>
          </w:tcPr>
          <w:p w14:paraId="5E1F6AE4" w14:textId="77777777" w:rsidR="00E62FAD" w:rsidRPr="00E62FAD" w:rsidRDefault="00E62FAD" w:rsidP="00E62FAD">
            <w:pPr>
              <w:rPr>
                <w:rFonts w:ascii="Tahoma" w:hAnsi="Tahoma" w:cs="Tahoma"/>
                <w:sz w:val="18"/>
                <w:szCs w:val="18"/>
                <w:lang w:bidi="ar-SA"/>
              </w:rPr>
            </w:pPr>
            <w:r w:rsidRPr="00E62FAD">
              <w:rPr>
                <w:rFonts w:ascii="Tahoma" w:hAnsi="Tahoma" w:cs="Tahoma"/>
                <w:sz w:val="18"/>
                <w:szCs w:val="18"/>
                <w:lang w:bidi="ar-SA"/>
              </w:rPr>
              <w:t> </w:t>
            </w:r>
          </w:p>
        </w:tc>
        <w:tc>
          <w:tcPr>
            <w:tcW w:w="36" w:type="dxa"/>
            <w:vAlign w:val="center"/>
            <w:hideMark/>
          </w:tcPr>
          <w:p w14:paraId="7654A1B7" w14:textId="77777777" w:rsidR="00E62FAD" w:rsidRPr="00E62FAD" w:rsidRDefault="00E62FAD" w:rsidP="00E62FAD">
            <w:pPr>
              <w:rPr>
                <w:sz w:val="20"/>
                <w:szCs w:val="20"/>
                <w:lang w:bidi="ar-SA"/>
              </w:rPr>
            </w:pPr>
          </w:p>
        </w:tc>
      </w:tr>
      <w:tr w:rsidR="00E62FAD" w:rsidRPr="00E62FAD" w14:paraId="0507BAFD" w14:textId="77777777" w:rsidTr="00E62FAD">
        <w:trPr>
          <w:trHeight w:val="139"/>
        </w:trPr>
        <w:tc>
          <w:tcPr>
            <w:tcW w:w="6341"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EDABD" w14:textId="77777777" w:rsidR="00E62FAD" w:rsidRPr="00E62FAD" w:rsidRDefault="00E62FAD" w:rsidP="00E62FAD">
            <w:pPr>
              <w:jc w:val="center"/>
              <w:rPr>
                <w:rFonts w:ascii="Arial LatRus" w:hAnsi="Arial LatRus" w:cs="Calibri"/>
                <w:sz w:val="22"/>
                <w:szCs w:val="22"/>
                <w:u w:val="single"/>
                <w:lang w:bidi="ar-SA"/>
              </w:rPr>
            </w:pPr>
            <w:r w:rsidRPr="00E62FAD">
              <w:rPr>
                <w:rFonts w:ascii="Calibri" w:hAnsi="Calibri" w:cs="Calibri"/>
                <w:sz w:val="22"/>
                <w:szCs w:val="22"/>
                <w:u w:val="single"/>
                <w:lang w:bidi="ar-SA"/>
              </w:rPr>
              <w:t>Приборы</w:t>
            </w:r>
            <w:r w:rsidRPr="00E62FAD">
              <w:rPr>
                <w:rFonts w:ascii="Arial LatRus" w:hAnsi="Arial LatRus" w:cs="Calibri"/>
                <w:sz w:val="22"/>
                <w:szCs w:val="22"/>
                <w:u w:val="single"/>
                <w:lang w:bidi="ar-SA"/>
              </w:rPr>
              <w:t xml:space="preserve"> </w:t>
            </w:r>
            <w:r w:rsidRPr="00E62FAD">
              <w:rPr>
                <w:rFonts w:ascii="Calibri" w:hAnsi="Calibri" w:cs="Calibri"/>
                <w:sz w:val="22"/>
                <w:szCs w:val="22"/>
                <w:u w:val="single"/>
                <w:lang w:bidi="ar-SA"/>
              </w:rPr>
              <w:t>и</w:t>
            </w:r>
            <w:r w:rsidRPr="00E62FAD">
              <w:rPr>
                <w:rFonts w:ascii="Arial LatRus" w:hAnsi="Arial LatRus" w:cs="Calibri"/>
                <w:sz w:val="22"/>
                <w:szCs w:val="22"/>
                <w:u w:val="single"/>
                <w:lang w:bidi="ar-SA"/>
              </w:rPr>
              <w:t xml:space="preserve"> </w:t>
            </w:r>
            <w:r w:rsidRPr="00E62FAD">
              <w:rPr>
                <w:rFonts w:ascii="Calibri" w:hAnsi="Calibri" w:cs="Calibri"/>
                <w:sz w:val="22"/>
                <w:szCs w:val="22"/>
                <w:u w:val="single"/>
                <w:lang w:bidi="ar-SA"/>
              </w:rPr>
              <w:t>оборудование</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A6E02"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7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B2B8D"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8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29E7C" w14:textId="77777777" w:rsidR="00E62FAD" w:rsidRPr="00E62FAD" w:rsidRDefault="00E62FAD" w:rsidP="00E62FAD">
            <w:pP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36" w:type="dxa"/>
            <w:vAlign w:val="center"/>
            <w:hideMark/>
          </w:tcPr>
          <w:p w14:paraId="15C6C1DB" w14:textId="77777777" w:rsidR="00E62FAD" w:rsidRPr="00E62FAD" w:rsidRDefault="00E62FAD" w:rsidP="00E62FAD">
            <w:pPr>
              <w:rPr>
                <w:sz w:val="20"/>
                <w:szCs w:val="20"/>
                <w:lang w:bidi="ar-SA"/>
              </w:rPr>
            </w:pPr>
          </w:p>
        </w:tc>
      </w:tr>
      <w:tr w:rsidR="00E62FAD" w:rsidRPr="00E62FAD" w14:paraId="402A8873" w14:textId="77777777" w:rsidTr="00E62FAD">
        <w:trPr>
          <w:trHeight w:val="139"/>
        </w:trPr>
        <w:tc>
          <w:tcPr>
            <w:tcW w:w="6341" w:type="dxa"/>
            <w:gridSpan w:val="4"/>
            <w:vMerge/>
            <w:tcBorders>
              <w:top w:val="single" w:sz="4" w:space="0" w:color="auto"/>
              <w:left w:val="single" w:sz="4" w:space="0" w:color="auto"/>
              <w:bottom w:val="single" w:sz="4" w:space="0" w:color="auto"/>
              <w:right w:val="single" w:sz="4" w:space="0" w:color="auto"/>
            </w:tcBorders>
            <w:vAlign w:val="center"/>
            <w:hideMark/>
          </w:tcPr>
          <w:p w14:paraId="149D39E1" w14:textId="77777777" w:rsidR="00E62FAD" w:rsidRPr="00E62FAD" w:rsidRDefault="00E62FAD" w:rsidP="00E62FAD">
            <w:pPr>
              <w:rPr>
                <w:rFonts w:ascii="Arial LatRus" w:hAnsi="Arial LatRus" w:cs="Calibri"/>
                <w:sz w:val="22"/>
                <w:szCs w:val="22"/>
                <w:u w:val="single"/>
                <w:lang w:bidi="ar-SA"/>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6EC22887" w14:textId="77777777" w:rsidR="00E62FAD" w:rsidRPr="00E62FAD" w:rsidRDefault="00E62FAD" w:rsidP="00E62FAD">
            <w:pPr>
              <w:rPr>
                <w:rFonts w:ascii="Arial LatRus" w:hAnsi="Arial LatRus" w:cs="Calibri"/>
                <w:sz w:val="16"/>
                <w:szCs w:val="16"/>
                <w:lang w:bidi="ar-SA"/>
              </w:rPr>
            </w:pPr>
          </w:p>
        </w:tc>
        <w:tc>
          <w:tcPr>
            <w:tcW w:w="782" w:type="dxa"/>
            <w:vMerge/>
            <w:tcBorders>
              <w:top w:val="single" w:sz="4" w:space="0" w:color="auto"/>
              <w:left w:val="single" w:sz="4" w:space="0" w:color="auto"/>
              <w:bottom w:val="single" w:sz="4" w:space="0" w:color="auto"/>
              <w:right w:val="single" w:sz="4" w:space="0" w:color="auto"/>
            </w:tcBorders>
            <w:vAlign w:val="center"/>
            <w:hideMark/>
          </w:tcPr>
          <w:p w14:paraId="2999C14D" w14:textId="77777777" w:rsidR="00E62FAD" w:rsidRPr="00E62FAD" w:rsidRDefault="00E62FAD" w:rsidP="00E62FAD">
            <w:pPr>
              <w:rPr>
                <w:rFonts w:ascii="Arial LatRus" w:hAnsi="Arial LatRus" w:cs="Calibri"/>
                <w:sz w:val="16"/>
                <w:szCs w:val="16"/>
                <w:lang w:bidi="ar-SA"/>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14:paraId="0A995D00"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38917B0E" w14:textId="77777777" w:rsidR="00E62FAD" w:rsidRPr="00E62FAD" w:rsidRDefault="00E62FAD" w:rsidP="00E62FAD">
            <w:pPr>
              <w:rPr>
                <w:rFonts w:ascii="Arial Armenian" w:hAnsi="Arial Armenian" w:cs="Calibri"/>
                <w:sz w:val="16"/>
                <w:szCs w:val="16"/>
                <w:lang w:bidi="ar-SA"/>
              </w:rPr>
            </w:pPr>
          </w:p>
        </w:tc>
      </w:tr>
      <w:tr w:rsidR="00E62FAD" w:rsidRPr="00E62FAD" w14:paraId="181F33E1" w14:textId="77777777" w:rsidTr="00E62FAD">
        <w:trPr>
          <w:trHeight w:val="139"/>
        </w:trPr>
        <w:tc>
          <w:tcPr>
            <w:tcW w:w="6341" w:type="dxa"/>
            <w:gridSpan w:val="4"/>
            <w:vMerge/>
            <w:tcBorders>
              <w:top w:val="single" w:sz="4" w:space="0" w:color="auto"/>
              <w:left w:val="single" w:sz="4" w:space="0" w:color="auto"/>
              <w:bottom w:val="single" w:sz="4" w:space="0" w:color="auto"/>
              <w:right w:val="single" w:sz="4" w:space="0" w:color="auto"/>
            </w:tcBorders>
            <w:vAlign w:val="center"/>
            <w:hideMark/>
          </w:tcPr>
          <w:p w14:paraId="3AC17EBE" w14:textId="77777777" w:rsidR="00E62FAD" w:rsidRPr="00E62FAD" w:rsidRDefault="00E62FAD" w:rsidP="00E62FAD">
            <w:pPr>
              <w:rPr>
                <w:rFonts w:ascii="Arial LatRus" w:hAnsi="Arial LatRus" w:cs="Calibri"/>
                <w:sz w:val="22"/>
                <w:szCs w:val="22"/>
                <w:u w:val="single"/>
                <w:lang w:bidi="ar-SA"/>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2C280622" w14:textId="77777777" w:rsidR="00E62FAD" w:rsidRPr="00E62FAD" w:rsidRDefault="00E62FAD" w:rsidP="00E62FAD">
            <w:pPr>
              <w:rPr>
                <w:rFonts w:ascii="Arial LatRus" w:hAnsi="Arial LatRus" w:cs="Calibri"/>
                <w:sz w:val="16"/>
                <w:szCs w:val="16"/>
                <w:lang w:bidi="ar-SA"/>
              </w:rPr>
            </w:pPr>
          </w:p>
        </w:tc>
        <w:tc>
          <w:tcPr>
            <w:tcW w:w="782" w:type="dxa"/>
            <w:vMerge/>
            <w:tcBorders>
              <w:top w:val="single" w:sz="4" w:space="0" w:color="auto"/>
              <w:left w:val="single" w:sz="4" w:space="0" w:color="auto"/>
              <w:bottom w:val="single" w:sz="4" w:space="0" w:color="auto"/>
              <w:right w:val="single" w:sz="4" w:space="0" w:color="auto"/>
            </w:tcBorders>
            <w:vAlign w:val="center"/>
            <w:hideMark/>
          </w:tcPr>
          <w:p w14:paraId="1680084B" w14:textId="77777777" w:rsidR="00E62FAD" w:rsidRPr="00E62FAD" w:rsidRDefault="00E62FAD" w:rsidP="00E62FAD">
            <w:pPr>
              <w:rPr>
                <w:rFonts w:ascii="Arial LatRus" w:hAnsi="Arial LatRus" w:cs="Calibri"/>
                <w:sz w:val="16"/>
                <w:szCs w:val="16"/>
                <w:lang w:bidi="ar-SA"/>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14:paraId="48CAD2BA"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28030D3A" w14:textId="77777777" w:rsidR="00E62FAD" w:rsidRPr="00E62FAD" w:rsidRDefault="00E62FAD" w:rsidP="00E62FAD">
            <w:pPr>
              <w:rPr>
                <w:sz w:val="20"/>
                <w:szCs w:val="20"/>
                <w:lang w:bidi="ar-SA"/>
              </w:rPr>
            </w:pPr>
          </w:p>
        </w:tc>
      </w:tr>
      <w:tr w:rsidR="00E62FAD" w:rsidRPr="00E62FAD" w14:paraId="64D1A10B" w14:textId="77777777" w:rsidTr="00E62FAD">
        <w:trPr>
          <w:trHeight w:val="139"/>
        </w:trPr>
        <w:tc>
          <w:tcPr>
            <w:tcW w:w="6341" w:type="dxa"/>
            <w:gridSpan w:val="4"/>
            <w:vMerge/>
            <w:tcBorders>
              <w:top w:val="single" w:sz="4" w:space="0" w:color="auto"/>
              <w:left w:val="single" w:sz="4" w:space="0" w:color="auto"/>
              <w:bottom w:val="single" w:sz="4" w:space="0" w:color="auto"/>
              <w:right w:val="single" w:sz="4" w:space="0" w:color="auto"/>
            </w:tcBorders>
            <w:vAlign w:val="center"/>
            <w:hideMark/>
          </w:tcPr>
          <w:p w14:paraId="0015EEFF" w14:textId="77777777" w:rsidR="00E62FAD" w:rsidRPr="00E62FAD" w:rsidRDefault="00E62FAD" w:rsidP="00E62FAD">
            <w:pPr>
              <w:rPr>
                <w:rFonts w:ascii="Arial LatRus" w:hAnsi="Arial LatRus" w:cs="Calibri"/>
                <w:sz w:val="22"/>
                <w:szCs w:val="22"/>
                <w:u w:val="single"/>
                <w:lang w:bidi="ar-SA"/>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647E5F36" w14:textId="77777777" w:rsidR="00E62FAD" w:rsidRPr="00E62FAD" w:rsidRDefault="00E62FAD" w:rsidP="00E62FAD">
            <w:pPr>
              <w:rPr>
                <w:rFonts w:ascii="Arial LatRus" w:hAnsi="Arial LatRus" w:cs="Calibri"/>
                <w:sz w:val="16"/>
                <w:szCs w:val="16"/>
                <w:lang w:bidi="ar-SA"/>
              </w:rPr>
            </w:pPr>
          </w:p>
        </w:tc>
        <w:tc>
          <w:tcPr>
            <w:tcW w:w="782" w:type="dxa"/>
            <w:vMerge/>
            <w:tcBorders>
              <w:top w:val="single" w:sz="4" w:space="0" w:color="auto"/>
              <w:left w:val="single" w:sz="4" w:space="0" w:color="auto"/>
              <w:bottom w:val="single" w:sz="4" w:space="0" w:color="auto"/>
              <w:right w:val="single" w:sz="4" w:space="0" w:color="auto"/>
            </w:tcBorders>
            <w:vAlign w:val="center"/>
            <w:hideMark/>
          </w:tcPr>
          <w:p w14:paraId="5F178BC2" w14:textId="77777777" w:rsidR="00E62FAD" w:rsidRPr="00E62FAD" w:rsidRDefault="00E62FAD" w:rsidP="00E62FAD">
            <w:pPr>
              <w:rPr>
                <w:rFonts w:ascii="Arial LatRus" w:hAnsi="Arial LatRus" w:cs="Calibri"/>
                <w:sz w:val="16"/>
                <w:szCs w:val="16"/>
                <w:lang w:bidi="ar-SA"/>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14:paraId="25598398"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761A2A31" w14:textId="77777777" w:rsidR="00E62FAD" w:rsidRPr="00E62FAD" w:rsidRDefault="00E62FAD" w:rsidP="00E62FAD">
            <w:pPr>
              <w:rPr>
                <w:sz w:val="20"/>
                <w:szCs w:val="20"/>
                <w:lang w:bidi="ar-SA"/>
              </w:rPr>
            </w:pPr>
          </w:p>
        </w:tc>
      </w:tr>
      <w:tr w:rsidR="00E62FAD" w:rsidRPr="00E62FAD" w14:paraId="76C419A6" w14:textId="77777777" w:rsidTr="00E62FAD">
        <w:trPr>
          <w:trHeight w:val="139"/>
        </w:trPr>
        <w:tc>
          <w:tcPr>
            <w:tcW w:w="2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C1DF4"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59</w:t>
            </w:r>
          </w:p>
        </w:tc>
        <w:tc>
          <w:tcPr>
            <w:tcW w:w="5076" w:type="dxa"/>
            <w:vMerge w:val="restart"/>
            <w:tcBorders>
              <w:top w:val="nil"/>
              <w:left w:val="single" w:sz="4" w:space="0" w:color="auto"/>
              <w:bottom w:val="single" w:sz="4" w:space="0" w:color="000000"/>
              <w:right w:val="single" w:sz="4" w:space="0" w:color="000000"/>
            </w:tcBorders>
            <w:shd w:val="clear" w:color="auto" w:fill="auto"/>
            <w:vAlign w:val="center"/>
            <w:hideMark/>
          </w:tcPr>
          <w:p w14:paraId="26B5F641"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Солнечная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ФВ</w:t>
            </w:r>
            <w:r w:rsidRPr="00E62FAD">
              <w:rPr>
                <w:rFonts w:ascii="Arial LatRus" w:hAnsi="Arial LatRus" w:cs="Calibri"/>
                <w:sz w:val="16"/>
                <w:szCs w:val="16"/>
                <w:lang w:bidi="ar-SA"/>
              </w:rPr>
              <w:t>-</w:t>
            </w:r>
            <w:r w:rsidRPr="00E62FAD">
              <w:rPr>
                <w:rFonts w:ascii="Calibri" w:hAnsi="Calibri" w:cs="Calibri"/>
                <w:sz w:val="16"/>
                <w:szCs w:val="16"/>
                <w:lang w:bidi="ar-SA"/>
              </w:rPr>
              <w:t>панель</w:t>
            </w:r>
            <w:r w:rsidRPr="00E62FAD">
              <w:rPr>
                <w:rFonts w:ascii="Arial LatRus" w:hAnsi="Arial LatRus" w:cs="Calibri"/>
                <w:sz w:val="16"/>
                <w:szCs w:val="16"/>
                <w:lang w:bidi="ar-SA"/>
              </w:rPr>
              <w:t xml:space="preserve"> </w:t>
            </w:r>
            <w:r w:rsidRPr="00E62FAD">
              <w:rPr>
                <w:rFonts w:ascii="Arial LatRus" w:hAnsi="Arial LatRus" w:cs="Calibri"/>
                <w:sz w:val="16"/>
                <w:szCs w:val="16"/>
                <w:lang w:bidi="ar-SA"/>
              </w:rPr>
              <w:br/>
            </w:r>
            <w:r w:rsidRPr="00E62FAD">
              <w:rPr>
                <w:rFonts w:ascii="Calibri" w:hAnsi="Calibri" w:cs="Calibri"/>
                <w:sz w:val="16"/>
                <w:szCs w:val="16"/>
                <w:lang w:bidi="ar-SA"/>
              </w:rPr>
              <w:t>Пиковая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мощность</w:t>
            </w:r>
            <w:r w:rsidRPr="00E62FAD">
              <w:rPr>
                <w:rFonts w:ascii="Arial LatRus" w:hAnsi="Arial LatRus" w:cs="Calibri"/>
                <w:sz w:val="16"/>
                <w:szCs w:val="16"/>
                <w:lang w:bidi="ar-SA"/>
              </w:rPr>
              <w:t xml:space="preserve"> -  380 </w:t>
            </w:r>
            <w:r w:rsidRPr="00E62FAD">
              <w:rPr>
                <w:rFonts w:ascii="Calibri" w:hAnsi="Calibri" w:cs="Calibri"/>
                <w:sz w:val="16"/>
                <w:szCs w:val="16"/>
                <w:lang w:bidi="ar-SA"/>
              </w:rPr>
              <w:t>Вт</w:t>
            </w:r>
            <w:r w:rsidRPr="00E62FAD">
              <w:rPr>
                <w:rFonts w:ascii="Arial LatRus" w:hAnsi="Arial LatRus" w:cs="Calibri"/>
                <w:sz w:val="16"/>
                <w:szCs w:val="16"/>
                <w:lang w:bidi="ar-SA"/>
              </w:rPr>
              <w:br/>
            </w:r>
            <w:r w:rsidRPr="00E62FAD">
              <w:rPr>
                <w:rFonts w:ascii="Calibri" w:hAnsi="Calibri" w:cs="Calibri"/>
                <w:sz w:val="16"/>
                <w:szCs w:val="16"/>
                <w:lang w:bidi="ar-SA"/>
              </w:rPr>
              <w:t>Тип</w:t>
            </w:r>
            <w:r w:rsidRPr="00E62FAD">
              <w:rPr>
                <w:rFonts w:ascii="Arial LatRus" w:hAnsi="Arial LatRus" w:cs="Calibri"/>
                <w:sz w:val="16"/>
                <w:szCs w:val="16"/>
                <w:lang w:bidi="ar-SA"/>
              </w:rPr>
              <w:t xml:space="preserve"> - </w:t>
            </w:r>
            <w:r w:rsidRPr="00E62FAD">
              <w:rPr>
                <w:rFonts w:ascii="Calibri" w:hAnsi="Calibri" w:cs="Calibri"/>
                <w:sz w:val="16"/>
                <w:szCs w:val="16"/>
                <w:lang w:bidi="ar-SA"/>
              </w:rPr>
              <w:t>монокристалльная</w:t>
            </w:r>
            <w:r w:rsidRPr="00E62FAD">
              <w:rPr>
                <w:rFonts w:ascii="Arial LatRus" w:hAnsi="Arial LatRus" w:cs="Calibri"/>
                <w:sz w:val="16"/>
                <w:szCs w:val="16"/>
                <w:lang w:bidi="ar-SA"/>
              </w:rPr>
              <w:t xml:space="preserve">  PERC, HALF CELL,  72 </w:t>
            </w:r>
            <w:r w:rsidRPr="00E62FAD">
              <w:rPr>
                <w:rFonts w:ascii="Calibri" w:hAnsi="Calibri" w:cs="Calibri"/>
                <w:sz w:val="16"/>
                <w:szCs w:val="16"/>
                <w:lang w:bidi="ar-SA"/>
              </w:rPr>
              <w:t>ячеек</w:t>
            </w:r>
            <w:r w:rsidRPr="00E62FAD">
              <w:rPr>
                <w:rFonts w:ascii="Arial LatRus" w:hAnsi="Arial LatRus" w:cs="Calibri"/>
                <w:sz w:val="16"/>
                <w:szCs w:val="16"/>
                <w:lang w:bidi="ar-SA"/>
              </w:rPr>
              <w:t xml:space="preserve">  (158,75x158,75)</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DB4E292"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F64D568"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90</w:t>
            </w:r>
          </w:p>
        </w:tc>
        <w:tc>
          <w:tcPr>
            <w:tcW w:w="99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A5BAC82"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7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5B3C5"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8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FE5D6B" w14:textId="77777777" w:rsidR="00E62FAD" w:rsidRPr="00E62FAD" w:rsidRDefault="00E62FAD" w:rsidP="00E62FAD">
            <w:pP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36" w:type="dxa"/>
            <w:vAlign w:val="center"/>
            <w:hideMark/>
          </w:tcPr>
          <w:p w14:paraId="165284FA" w14:textId="77777777" w:rsidR="00E62FAD" w:rsidRPr="00E62FAD" w:rsidRDefault="00E62FAD" w:rsidP="00E62FAD">
            <w:pPr>
              <w:rPr>
                <w:sz w:val="20"/>
                <w:szCs w:val="20"/>
                <w:lang w:bidi="ar-SA"/>
              </w:rPr>
            </w:pPr>
          </w:p>
        </w:tc>
      </w:tr>
      <w:tr w:rsidR="00E62FAD" w:rsidRPr="00E62FAD" w14:paraId="6363BAE8"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5C18FA4D"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auto"/>
              <w:bottom w:val="single" w:sz="4" w:space="0" w:color="000000"/>
              <w:right w:val="single" w:sz="4" w:space="0" w:color="000000"/>
            </w:tcBorders>
            <w:vAlign w:val="center"/>
            <w:hideMark/>
          </w:tcPr>
          <w:p w14:paraId="454745B2"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A49A2D1"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5F80E02"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283E33A7" w14:textId="77777777" w:rsidR="00E62FAD" w:rsidRPr="00E62FAD" w:rsidRDefault="00E62FAD" w:rsidP="00E62FAD">
            <w:pPr>
              <w:rPr>
                <w:rFonts w:ascii="Arial LatRus" w:hAnsi="Arial LatRus" w:cs="Calibri"/>
                <w:sz w:val="16"/>
                <w:szCs w:val="16"/>
                <w:lang w:bidi="ar-SA"/>
              </w:rPr>
            </w:pPr>
          </w:p>
        </w:tc>
        <w:tc>
          <w:tcPr>
            <w:tcW w:w="782" w:type="dxa"/>
            <w:vMerge/>
            <w:tcBorders>
              <w:top w:val="single" w:sz="4" w:space="0" w:color="auto"/>
              <w:left w:val="single" w:sz="4" w:space="0" w:color="auto"/>
              <w:bottom w:val="single" w:sz="4" w:space="0" w:color="auto"/>
              <w:right w:val="single" w:sz="4" w:space="0" w:color="auto"/>
            </w:tcBorders>
            <w:vAlign w:val="center"/>
            <w:hideMark/>
          </w:tcPr>
          <w:p w14:paraId="755047BC"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23DCEEBC"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6DBF6A73" w14:textId="77777777" w:rsidR="00E62FAD" w:rsidRPr="00E62FAD" w:rsidRDefault="00E62FAD" w:rsidP="00E62FAD">
            <w:pPr>
              <w:rPr>
                <w:rFonts w:ascii="Arial Armenian" w:hAnsi="Arial Armenian" w:cs="Calibri"/>
                <w:sz w:val="16"/>
                <w:szCs w:val="16"/>
                <w:lang w:bidi="ar-SA"/>
              </w:rPr>
            </w:pPr>
          </w:p>
        </w:tc>
      </w:tr>
      <w:tr w:rsidR="00E62FAD" w:rsidRPr="00E62FAD" w14:paraId="20DDB915" w14:textId="77777777" w:rsidTr="00E62FAD">
        <w:trPr>
          <w:trHeight w:val="13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04063D50"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auto"/>
              <w:bottom w:val="single" w:sz="4" w:space="0" w:color="000000"/>
              <w:right w:val="single" w:sz="4" w:space="0" w:color="000000"/>
            </w:tcBorders>
            <w:vAlign w:val="center"/>
            <w:hideMark/>
          </w:tcPr>
          <w:p w14:paraId="7E6AD02B"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2C104F8"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1E887F8"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70B501D1" w14:textId="77777777" w:rsidR="00E62FAD" w:rsidRPr="00E62FAD" w:rsidRDefault="00E62FAD" w:rsidP="00E62FAD">
            <w:pPr>
              <w:rPr>
                <w:rFonts w:ascii="Arial LatRus" w:hAnsi="Arial LatRus" w:cs="Calibri"/>
                <w:sz w:val="16"/>
                <w:szCs w:val="16"/>
                <w:lang w:bidi="ar-SA"/>
              </w:rPr>
            </w:pPr>
          </w:p>
        </w:tc>
        <w:tc>
          <w:tcPr>
            <w:tcW w:w="782" w:type="dxa"/>
            <w:vMerge/>
            <w:tcBorders>
              <w:top w:val="single" w:sz="4" w:space="0" w:color="auto"/>
              <w:left w:val="single" w:sz="4" w:space="0" w:color="auto"/>
              <w:bottom w:val="single" w:sz="4" w:space="0" w:color="auto"/>
              <w:right w:val="single" w:sz="4" w:space="0" w:color="auto"/>
            </w:tcBorders>
            <w:vAlign w:val="center"/>
            <w:hideMark/>
          </w:tcPr>
          <w:p w14:paraId="6B13AF20"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6D3256BC"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3F364ABB" w14:textId="77777777" w:rsidR="00E62FAD" w:rsidRPr="00E62FAD" w:rsidRDefault="00E62FAD" w:rsidP="00E62FAD">
            <w:pPr>
              <w:rPr>
                <w:sz w:val="20"/>
                <w:szCs w:val="20"/>
                <w:lang w:bidi="ar-SA"/>
              </w:rPr>
            </w:pPr>
          </w:p>
        </w:tc>
      </w:tr>
      <w:tr w:rsidR="00E62FAD" w:rsidRPr="00E62FAD" w14:paraId="5EF19B5C" w14:textId="77777777" w:rsidTr="00E62FAD">
        <w:trPr>
          <w:trHeight w:val="255"/>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7512299A"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auto"/>
              <w:bottom w:val="single" w:sz="4" w:space="0" w:color="000000"/>
              <w:right w:val="single" w:sz="4" w:space="0" w:color="000000"/>
            </w:tcBorders>
            <w:vAlign w:val="center"/>
            <w:hideMark/>
          </w:tcPr>
          <w:p w14:paraId="54D2E404"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39825D06"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937746A"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3F79DA0E" w14:textId="77777777" w:rsidR="00E62FAD" w:rsidRPr="00E62FAD" w:rsidRDefault="00E62FAD" w:rsidP="00E62FAD">
            <w:pPr>
              <w:rPr>
                <w:rFonts w:ascii="Arial LatRus" w:hAnsi="Arial LatRus" w:cs="Calibri"/>
                <w:sz w:val="16"/>
                <w:szCs w:val="16"/>
                <w:lang w:bidi="ar-SA"/>
              </w:rPr>
            </w:pPr>
          </w:p>
        </w:tc>
        <w:tc>
          <w:tcPr>
            <w:tcW w:w="782" w:type="dxa"/>
            <w:vMerge/>
            <w:tcBorders>
              <w:top w:val="single" w:sz="4" w:space="0" w:color="auto"/>
              <w:left w:val="single" w:sz="4" w:space="0" w:color="auto"/>
              <w:bottom w:val="single" w:sz="4" w:space="0" w:color="auto"/>
              <w:right w:val="single" w:sz="4" w:space="0" w:color="auto"/>
            </w:tcBorders>
            <w:vAlign w:val="center"/>
            <w:hideMark/>
          </w:tcPr>
          <w:p w14:paraId="40AF12DE"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1773A8F1"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4B24D44E" w14:textId="77777777" w:rsidR="00E62FAD" w:rsidRPr="00E62FAD" w:rsidRDefault="00E62FAD" w:rsidP="00E62FAD">
            <w:pPr>
              <w:rPr>
                <w:sz w:val="20"/>
                <w:szCs w:val="20"/>
                <w:lang w:bidi="ar-SA"/>
              </w:rPr>
            </w:pPr>
          </w:p>
        </w:tc>
      </w:tr>
      <w:tr w:rsidR="00E62FAD" w:rsidRPr="00E62FAD" w14:paraId="1BF880B8" w14:textId="77777777" w:rsidTr="00E62FAD">
        <w:trPr>
          <w:trHeight w:val="255"/>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E20F41"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60</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C7033F6"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Инвертор</w:t>
            </w:r>
            <w:r w:rsidRPr="00E62FAD">
              <w:rPr>
                <w:rFonts w:ascii="Arial LatRus" w:hAnsi="Arial LatRus" w:cs="Calibri"/>
                <w:sz w:val="16"/>
                <w:szCs w:val="16"/>
                <w:lang w:bidi="ar-SA"/>
              </w:rPr>
              <w:br/>
            </w:r>
            <w:r w:rsidRPr="00E62FAD">
              <w:rPr>
                <w:rFonts w:ascii="Calibri" w:hAnsi="Calibri" w:cs="Calibri"/>
                <w:sz w:val="16"/>
                <w:szCs w:val="16"/>
                <w:lang w:bidi="ar-SA"/>
              </w:rPr>
              <w:t>Тип</w:t>
            </w:r>
            <w:r w:rsidRPr="00E62FAD">
              <w:rPr>
                <w:rFonts w:ascii="Arial LatRus" w:hAnsi="Arial LatRus" w:cs="Calibri"/>
                <w:sz w:val="16"/>
                <w:szCs w:val="16"/>
                <w:lang w:bidi="ar-SA"/>
              </w:rPr>
              <w:t xml:space="preserve"> - </w:t>
            </w:r>
            <w:r w:rsidRPr="00E62FAD">
              <w:rPr>
                <w:rFonts w:ascii="Calibri" w:hAnsi="Calibri" w:cs="Calibri"/>
                <w:sz w:val="16"/>
                <w:szCs w:val="16"/>
                <w:lang w:bidi="ar-SA"/>
              </w:rPr>
              <w:t>внутрисетевой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трехфазный</w:t>
            </w:r>
            <w:r w:rsidRPr="00E62FAD">
              <w:rPr>
                <w:rFonts w:ascii="Arial LatRus" w:hAnsi="Arial LatRus" w:cs="Calibri"/>
                <w:sz w:val="16"/>
                <w:szCs w:val="16"/>
                <w:lang w:bidi="ar-SA"/>
              </w:rPr>
              <w:t xml:space="preserve">, 3 MPPT / 3 String, </w:t>
            </w:r>
            <w:r w:rsidRPr="00E62FAD">
              <w:rPr>
                <w:rFonts w:ascii="Calibri" w:hAnsi="Calibri" w:cs="Calibri"/>
                <w:sz w:val="16"/>
                <w:szCs w:val="16"/>
                <w:lang w:bidi="ar-SA"/>
              </w:rPr>
              <w:t>Номинальная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выходная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мощность</w:t>
            </w:r>
            <w:r w:rsidRPr="00E62FAD">
              <w:rPr>
                <w:rFonts w:ascii="Arial LatRus" w:hAnsi="Arial LatRus" w:cs="Calibri"/>
                <w:sz w:val="16"/>
                <w:szCs w:val="16"/>
                <w:lang w:bidi="ar-SA"/>
              </w:rPr>
              <w:t xml:space="preserve"> 30.0 </w:t>
            </w:r>
            <w:r w:rsidRPr="00E62FAD">
              <w:rPr>
                <w:rFonts w:ascii="Calibri" w:hAnsi="Calibri" w:cs="Calibri"/>
                <w:sz w:val="16"/>
                <w:szCs w:val="16"/>
                <w:lang w:bidi="ar-SA"/>
              </w:rPr>
              <w:t>кВт</w:t>
            </w:r>
            <w:r w:rsidRPr="00E62FAD">
              <w:rPr>
                <w:rFonts w:ascii="Arial LatRus" w:hAnsi="Arial LatRus" w:cs="Calibri"/>
                <w:sz w:val="16"/>
                <w:szCs w:val="16"/>
                <w:lang w:bidi="ar-SA"/>
              </w:rPr>
              <w:t xml:space="preserve">, </w:t>
            </w:r>
            <w:r w:rsidRPr="00E62FAD">
              <w:rPr>
                <w:rFonts w:ascii="Calibri" w:hAnsi="Calibri" w:cs="Calibri"/>
                <w:sz w:val="16"/>
                <w:szCs w:val="16"/>
                <w:lang w:bidi="ar-SA"/>
              </w:rPr>
              <w:t>Защита</w:t>
            </w:r>
            <w:r w:rsidRPr="00E62FAD">
              <w:rPr>
                <w:rFonts w:ascii="Arial LatRus" w:hAnsi="Arial LatRus" w:cs="Calibri"/>
                <w:sz w:val="16"/>
                <w:szCs w:val="16"/>
                <w:lang w:bidi="ar-SA"/>
              </w:rPr>
              <w:t xml:space="preserve"> </w:t>
            </w:r>
            <w:r w:rsidRPr="00E62FAD">
              <w:rPr>
                <w:rFonts w:ascii="Calibri" w:hAnsi="Calibri" w:cs="Calibri"/>
                <w:sz w:val="16"/>
                <w:szCs w:val="16"/>
                <w:lang w:bidi="ar-SA"/>
              </w:rPr>
              <w:t>от</w:t>
            </w:r>
            <w:r w:rsidRPr="00E62FAD">
              <w:rPr>
                <w:rFonts w:ascii="Arial LatRus" w:hAnsi="Arial LatRus" w:cs="Calibri"/>
                <w:sz w:val="16"/>
                <w:szCs w:val="16"/>
                <w:lang w:bidi="ar-SA"/>
              </w:rPr>
              <w:t xml:space="preserve"> </w:t>
            </w:r>
            <w:r w:rsidRPr="00E62FAD">
              <w:rPr>
                <w:rFonts w:ascii="Calibri" w:hAnsi="Calibri" w:cs="Calibri"/>
                <w:sz w:val="16"/>
                <w:szCs w:val="16"/>
                <w:lang w:bidi="ar-SA"/>
              </w:rPr>
              <w:t>гипернашпряжения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w:t>
            </w:r>
            <w:r w:rsidRPr="00E62FAD">
              <w:rPr>
                <w:rFonts w:ascii="Arial LatRus" w:hAnsi="Arial LatRus" w:cs="Calibri"/>
                <w:sz w:val="16"/>
                <w:szCs w:val="16"/>
                <w:lang w:bidi="ar-SA"/>
              </w:rPr>
              <w:t xml:space="preserve"> </w:t>
            </w:r>
            <w:r w:rsidRPr="00E62FAD">
              <w:rPr>
                <w:rFonts w:ascii="Calibri" w:hAnsi="Calibri" w:cs="Calibri"/>
                <w:sz w:val="16"/>
                <w:szCs w:val="16"/>
                <w:lang w:bidi="ar-SA"/>
              </w:rPr>
              <w:t>РА</w:t>
            </w:r>
            <w:r w:rsidRPr="00E62FAD">
              <w:rPr>
                <w:rFonts w:ascii="Arial LatRus" w:hAnsi="Arial LatRus" w:cs="Calibri"/>
                <w:sz w:val="16"/>
                <w:szCs w:val="16"/>
                <w:lang w:bidi="ar-SA"/>
              </w:rPr>
              <w:t xml:space="preserve"> (SPD) -</w:t>
            </w:r>
            <w:r w:rsidRPr="00E62FAD">
              <w:rPr>
                <w:rFonts w:ascii="Calibri" w:hAnsi="Calibri" w:cs="Calibri"/>
                <w:sz w:val="16"/>
                <w:szCs w:val="16"/>
                <w:lang w:bidi="ar-SA"/>
              </w:rPr>
              <w:t>включено</w:t>
            </w:r>
            <w:r w:rsidRPr="00E62FAD">
              <w:rPr>
                <w:rFonts w:ascii="Arial LatRus" w:hAnsi="Arial LatRus" w:cs="Calibri"/>
                <w:sz w:val="16"/>
                <w:szCs w:val="16"/>
                <w:lang w:bidi="ar-SA"/>
              </w:rPr>
              <w:t xml:space="preserve">. </w:t>
            </w:r>
            <w:r w:rsidRPr="00E62FAD">
              <w:rPr>
                <w:rFonts w:ascii="Calibri" w:hAnsi="Calibri" w:cs="Calibri"/>
                <w:sz w:val="16"/>
                <w:szCs w:val="16"/>
                <w:lang w:bidi="ar-SA"/>
              </w:rPr>
              <w:t>Мониторинг</w:t>
            </w:r>
            <w:r w:rsidRPr="00E62FAD">
              <w:rPr>
                <w:rFonts w:ascii="Arial LatRus" w:hAnsi="Arial LatRus" w:cs="Calibri"/>
                <w:sz w:val="16"/>
                <w:szCs w:val="16"/>
                <w:lang w:bidi="ar-SA"/>
              </w:rPr>
              <w:t xml:space="preserve"> </w:t>
            </w:r>
            <w:r w:rsidRPr="00E62FAD">
              <w:rPr>
                <w:rFonts w:ascii="Calibri" w:hAnsi="Calibri" w:cs="Calibri"/>
                <w:sz w:val="16"/>
                <w:szCs w:val="16"/>
                <w:lang w:bidi="ar-SA"/>
              </w:rPr>
              <w:t>данных</w:t>
            </w:r>
            <w:r w:rsidRPr="00E62FAD">
              <w:rPr>
                <w:rFonts w:ascii="Arial LatRus" w:hAnsi="Arial LatRus" w:cs="Calibri"/>
                <w:sz w:val="16"/>
                <w:szCs w:val="16"/>
                <w:lang w:bidi="ar-SA"/>
              </w:rPr>
              <w:t>: WiFi, USB (</w:t>
            </w:r>
            <w:r w:rsidRPr="00E62FAD">
              <w:rPr>
                <w:rFonts w:ascii="Calibri" w:hAnsi="Calibri" w:cs="Calibri"/>
                <w:sz w:val="16"/>
                <w:szCs w:val="16"/>
                <w:lang w:bidi="ar-SA"/>
              </w:rPr>
              <w:t>включая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приемник</w:t>
            </w:r>
            <w:r w:rsidRPr="00E62FAD">
              <w:rPr>
                <w:rFonts w:ascii="Arial LatRus" w:hAnsi="Arial LatRus" w:cs="Calibri"/>
                <w:sz w:val="16"/>
                <w:szCs w:val="16"/>
                <w:lang w:bidi="ar-SA"/>
              </w:rPr>
              <w:t xml:space="preserve"> WiFi )</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7864E3D"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6746D5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w:t>
            </w:r>
          </w:p>
        </w:tc>
        <w:tc>
          <w:tcPr>
            <w:tcW w:w="99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B92EA08"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292FDC"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8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1E0DFA" w14:textId="77777777" w:rsidR="00E62FAD" w:rsidRPr="00E62FAD" w:rsidRDefault="00E62FAD" w:rsidP="00E62FAD">
            <w:pP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36" w:type="dxa"/>
            <w:vAlign w:val="center"/>
            <w:hideMark/>
          </w:tcPr>
          <w:p w14:paraId="550AD775" w14:textId="77777777" w:rsidR="00E62FAD" w:rsidRPr="00E62FAD" w:rsidRDefault="00E62FAD" w:rsidP="00E62FAD">
            <w:pPr>
              <w:rPr>
                <w:sz w:val="20"/>
                <w:szCs w:val="20"/>
                <w:lang w:bidi="ar-SA"/>
              </w:rPr>
            </w:pPr>
          </w:p>
        </w:tc>
      </w:tr>
      <w:tr w:rsidR="00E62FAD" w:rsidRPr="00E62FAD" w14:paraId="2EBD3256"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276EC4D3"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5F818C0C"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7E6877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31E6E726"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023E6244"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2E4C8CCB"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49C2032B"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330054AD" w14:textId="77777777" w:rsidR="00E62FAD" w:rsidRPr="00E62FAD" w:rsidRDefault="00E62FAD" w:rsidP="00E62FAD">
            <w:pPr>
              <w:rPr>
                <w:rFonts w:ascii="Arial Armenian" w:hAnsi="Arial Armenian" w:cs="Calibri"/>
                <w:sz w:val="16"/>
                <w:szCs w:val="16"/>
                <w:lang w:bidi="ar-SA"/>
              </w:rPr>
            </w:pPr>
          </w:p>
        </w:tc>
      </w:tr>
      <w:tr w:rsidR="00E62FAD" w:rsidRPr="00E62FAD" w14:paraId="10CFF904"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2B40DDA4"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7283B298"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1675F24"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35B9AD8A"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2F434939"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435CCB20"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59E96609"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69FC582F" w14:textId="77777777" w:rsidR="00E62FAD" w:rsidRPr="00E62FAD" w:rsidRDefault="00E62FAD" w:rsidP="00E62FAD">
            <w:pPr>
              <w:rPr>
                <w:sz w:val="20"/>
                <w:szCs w:val="20"/>
                <w:lang w:bidi="ar-SA"/>
              </w:rPr>
            </w:pPr>
          </w:p>
        </w:tc>
      </w:tr>
      <w:tr w:rsidR="00E62FAD" w:rsidRPr="00E62FAD" w14:paraId="6C55C37C"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1590BE2F"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6CDCDF99"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707AD835"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33C54B30"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32E23380"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2ADE7EC8"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34B28ADC"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4085E959" w14:textId="77777777" w:rsidR="00E62FAD" w:rsidRPr="00E62FAD" w:rsidRDefault="00E62FAD" w:rsidP="00E62FAD">
            <w:pPr>
              <w:rPr>
                <w:sz w:val="20"/>
                <w:szCs w:val="20"/>
                <w:lang w:bidi="ar-SA"/>
              </w:rPr>
            </w:pPr>
          </w:p>
        </w:tc>
      </w:tr>
      <w:tr w:rsidR="00E62FAD" w:rsidRPr="00E62FAD" w14:paraId="5ADEAB17"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39692E"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61</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284CA61"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Саморегулирующийся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эл</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выключатель</w:t>
            </w:r>
            <w:r w:rsidRPr="00E62FAD">
              <w:rPr>
                <w:rFonts w:ascii="Arial LatRus" w:hAnsi="Arial LatRus" w:cs="Calibri"/>
                <w:sz w:val="16"/>
                <w:szCs w:val="16"/>
                <w:lang w:bidi="ar-SA"/>
              </w:rPr>
              <w:t xml:space="preserve"> DC </w:t>
            </w:r>
            <w:r w:rsidRPr="00E62FAD">
              <w:rPr>
                <w:rFonts w:ascii="Arial LatRus" w:hAnsi="Arial LatRus" w:cs="Calibri"/>
                <w:sz w:val="16"/>
                <w:szCs w:val="16"/>
                <w:lang w:bidi="ar-SA"/>
              </w:rPr>
              <w:br/>
            </w:r>
            <w:r w:rsidRPr="00E62FAD">
              <w:rPr>
                <w:rFonts w:ascii="Calibri" w:hAnsi="Calibri" w:cs="Calibri"/>
                <w:sz w:val="16"/>
                <w:szCs w:val="16"/>
                <w:lang w:bidi="ar-SA"/>
              </w:rPr>
              <w:t>Однополюсный</w:t>
            </w:r>
            <w:r w:rsidRPr="00E62FAD">
              <w:rPr>
                <w:rFonts w:ascii="Arial LatRus" w:hAnsi="Arial LatRus" w:cs="Calibri"/>
                <w:sz w:val="16"/>
                <w:szCs w:val="16"/>
                <w:lang w:bidi="ar-SA"/>
              </w:rPr>
              <w:t>, I</w:t>
            </w:r>
            <w:r w:rsidRPr="00E62FAD">
              <w:rPr>
                <w:rFonts w:ascii="Calibri" w:hAnsi="Calibri" w:cs="Calibri"/>
                <w:sz w:val="16"/>
                <w:szCs w:val="16"/>
                <w:lang w:bidi="ar-SA"/>
              </w:rPr>
              <w:t>ВЫКЛ</w:t>
            </w:r>
            <w:r w:rsidRPr="00E62FAD">
              <w:rPr>
                <w:rFonts w:ascii="Arial LatRus" w:hAnsi="Arial LatRus" w:cs="Calibri"/>
                <w:sz w:val="16"/>
                <w:szCs w:val="16"/>
                <w:lang w:bidi="ar-SA"/>
              </w:rPr>
              <w:t xml:space="preserve">=10 </w:t>
            </w:r>
            <w:r w:rsidRPr="00E62FAD">
              <w:rPr>
                <w:rFonts w:ascii="Calibri" w:hAnsi="Calibri" w:cs="Calibri"/>
                <w:sz w:val="16"/>
                <w:szCs w:val="16"/>
                <w:lang w:bidi="ar-SA"/>
              </w:rPr>
              <w:t>А</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B549559"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6F25452"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6</w:t>
            </w:r>
          </w:p>
        </w:tc>
        <w:tc>
          <w:tcPr>
            <w:tcW w:w="99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999A83B"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D79C20"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8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8D5668" w14:textId="77777777" w:rsidR="00E62FAD" w:rsidRPr="00E62FAD" w:rsidRDefault="00E62FAD" w:rsidP="00E62FAD">
            <w:pP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36" w:type="dxa"/>
            <w:vAlign w:val="center"/>
            <w:hideMark/>
          </w:tcPr>
          <w:p w14:paraId="6138CB5D" w14:textId="77777777" w:rsidR="00E62FAD" w:rsidRPr="00E62FAD" w:rsidRDefault="00E62FAD" w:rsidP="00E62FAD">
            <w:pPr>
              <w:rPr>
                <w:sz w:val="20"/>
                <w:szCs w:val="20"/>
                <w:lang w:bidi="ar-SA"/>
              </w:rPr>
            </w:pPr>
          </w:p>
        </w:tc>
      </w:tr>
      <w:tr w:rsidR="00E62FAD" w:rsidRPr="00E62FAD" w14:paraId="7B3EE62E"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B56784F"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F523835"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0430400"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5FD3710"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7E362A17"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7EF9B54E"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4CAD6267"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32A4E701" w14:textId="77777777" w:rsidR="00E62FAD" w:rsidRPr="00E62FAD" w:rsidRDefault="00E62FAD" w:rsidP="00E62FAD">
            <w:pPr>
              <w:rPr>
                <w:rFonts w:ascii="Arial Armenian" w:hAnsi="Arial Armenian" w:cs="Calibri"/>
                <w:sz w:val="16"/>
                <w:szCs w:val="16"/>
                <w:lang w:bidi="ar-SA"/>
              </w:rPr>
            </w:pPr>
          </w:p>
        </w:tc>
      </w:tr>
      <w:tr w:rsidR="00E62FAD" w:rsidRPr="00E62FAD" w14:paraId="36433636"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3711643A"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313EE61B"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50E55E6"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2024C52"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4D36B19E"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4648CD58"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71FA85BA"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32E92BD4" w14:textId="77777777" w:rsidR="00E62FAD" w:rsidRPr="00E62FAD" w:rsidRDefault="00E62FAD" w:rsidP="00E62FAD">
            <w:pPr>
              <w:rPr>
                <w:sz w:val="20"/>
                <w:szCs w:val="20"/>
                <w:lang w:bidi="ar-SA"/>
              </w:rPr>
            </w:pPr>
          </w:p>
        </w:tc>
      </w:tr>
      <w:tr w:rsidR="00E62FAD" w:rsidRPr="00E62FAD" w14:paraId="1FC3181F"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4B83996C"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2A19BFA"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5CE99432"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07E71BDB"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4824644B"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372872E1"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25CBEF37"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1BA4E3C7" w14:textId="77777777" w:rsidR="00E62FAD" w:rsidRPr="00E62FAD" w:rsidRDefault="00E62FAD" w:rsidP="00E62FAD">
            <w:pPr>
              <w:rPr>
                <w:sz w:val="20"/>
                <w:szCs w:val="20"/>
                <w:lang w:bidi="ar-SA"/>
              </w:rPr>
            </w:pPr>
          </w:p>
        </w:tc>
      </w:tr>
      <w:tr w:rsidR="00E62FAD" w:rsidRPr="00E62FAD" w14:paraId="6774BAB0"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811409"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62</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4EA6EA4"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Саморегулирующийся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эл</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Выключатель</w:t>
            </w:r>
            <w:r w:rsidRPr="00E62FAD">
              <w:rPr>
                <w:rFonts w:ascii="Arial LatRus" w:hAnsi="Arial LatRus" w:cs="Calibri"/>
                <w:sz w:val="16"/>
                <w:szCs w:val="16"/>
                <w:lang w:bidi="ar-SA"/>
              </w:rPr>
              <w:t xml:space="preserve"> AC </w:t>
            </w:r>
            <w:r w:rsidRPr="00E62FAD">
              <w:rPr>
                <w:rFonts w:ascii="Arial LatRus" w:hAnsi="Arial LatRus" w:cs="Calibri"/>
                <w:sz w:val="16"/>
                <w:szCs w:val="16"/>
                <w:lang w:bidi="ar-SA"/>
              </w:rPr>
              <w:br/>
            </w:r>
            <w:r w:rsidRPr="00E62FAD">
              <w:rPr>
                <w:rFonts w:ascii="Calibri" w:hAnsi="Calibri" w:cs="Calibri"/>
                <w:sz w:val="16"/>
                <w:szCs w:val="16"/>
                <w:lang w:bidi="ar-SA"/>
              </w:rPr>
              <w:t>трехполюсный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трехфазный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САНХ</w:t>
            </w:r>
            <w:r w:rsidRPr="00E62FAD">
              <w:rPr>
                <w:rFonts w:ascii="Arial LatRus" w:hAnsi="Arial LatRus" w:cs="Calibri"/>
                <w:sz w:val="16"/>
                <w:szCs w:val="16"/>
                <w:lang w:bidi="ar-SA"/>
              </w:rPr>
              <w:t>~380/220</w:t>
            </w:r>
            <w:r w:rsidRPr="00E62FAD">
              <w:rPr>
                <w:rFonts w:ascii="Calibri" w:hAnsi="Calibri" w:cs="Calibri"/>
                <w:sz w:val="16"/>
                <w:szCs w:val="16"/>
                <w:lang w:bidi="ar-SA"/>
              </w:rPr>
              <w:t>В</w:t>
            </w:r>
            <w:r w:rsidRPr="00E62FAD">
              <w:rPr>
                <w:rFonts w:ascii="Arial LatRus" w:hAnsi="Arial LatRus" w:cs="Calibri"/>
                <w:sz w:val="16"/>
                <w:szCs w:val="16"/>
                <w:lang w:bidi="ar-SA"/>
              </w:rPr>
              <w:t xml:space="preserve">, </w:t>
            </w:r>
            <w:r w:rsidRPr="00E62FAD">
              <w:rPr>
                <w:rFonts w:ascii="Arial LatRus" w:hAnsi="Arial LatRus" w:cs="Calibri"/>
                <w:sz w:val="16"/>
                <w:szCs w:val="16"/>
                <w:lang w:bidi="ar-SA"/>
              </w:rPr>
              <w:br/>
            </w:r>
            <w:r w:rsidRPr="00E62FAD">
              <w:rPr>
                <w:rFonts w:ascii="Arial LatRus" w:hAnsi="Arial LatRus" w:cs="Calibri"/>
                <w:sz w:val="16"/>
                <w:szCs w:val="16"/>
                <w:lang w:bidi="ar-SA"/>
              </w:rPr>
              <w:br/>
              <w:t>I</w:t>
            </w:r>
            <w:r w:rsidRPr="00E62FAD">
              <w:rPr>
                <w:rFonts w:ascii="Calibri" w:hAnsi="Calibri" w:cs="Calibri"/>
                <w:sz w:val="16"/>
                <w:szCs w:val="16"/>
                <w:lang w:bidi="ar-SA"/>
              </w:rPr>
              <w:t>ВЫКЛ</w:t>
            </w:r>
            <w:r w:rsidRPr="00E62FAD">
              <w:rPr>
                <w:rFonts w:ascii="Arial LatRus" w:hAnsi="Arial LatRus" w:cs="Calibri"/>
                <w:sz w:val="16"/>
                <w:szCs w:val="16"/>
                <w:lang w:bidi="ar-SA"/>
              </w:rPr>
              <w:t>= 125</w:t>
            </w:r>
            <w:r w:rsidRPr="00E62FAD">
              <w:rPr>
                <w:rFonts w:ascii="Calibri" w:hAnsi="Calibri" w:cs="Calibri"/>
                <w:sz w:val="16"/>
                <w:szCs w:val="16"/>
                <w:lang w:bidi="ar-SA"/>
              </w:rPr>
              <w:t>А</w:t>
            </w:r>
            <w:r w:rsidRPr="00E62FAD">
              <w:rPr>
                <w:rFonts w:ascii="Arial LatRus" w:hAnsi="Arial LatRus" w:cs="Calibri"/>
                <w:sz w:val="16"/>
                <w:szCs w:val="16"/>
                <w:lang w:bidi="ar-SA"/>
              </w:rPr>
              <w:t xml:space="preserve"> </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0A36D76"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8AB0036"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w:t>
            </w:r>
          </w:p>
        </w:tc>
        <w:tc>
          <w:tcPr>
            <w:tcW w:w="99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334083D"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2CBFDB"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8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C94181" w14:textId="77777777" w:rsidR="00E62FAD" w:rsidRPr="00E62FAD" w:rsidRDefault="00E62FAD" w:rsidP="00E62FAD">
            <w:pP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36" w:type="dxa"/>
            <w:vAlign w:val="center"/>
            <w:hideMark/>
          </w:tcPr>
          <w:p w14:paraId="64E2AF87" w14:textId="77777777" w:rsidR="00E62FAD" w:rsidRPr="00E62FAD" w:rsidRDefault="00E62FAD" w:rsidP="00E62FAD">
            <w:pPr>
              <w:rPr>
                <w:sz w:val="20"/>
                <w:szCs w:val="20"/>
                <w:lang w:bidi="ar-SA"/>
              </w:rPr>
            </w:pPr>
          </w:p>
        </w:tc>
      </w:tr>
      <w:tr w:rsidR="00E62FAD" w:rsidRPr="00E62FAD" w14:paraId="58E03C43"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042ADA51"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7B0609DF"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31B5B5E9"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31075E7"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4987D29E"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7AA7DDF9"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14FB8CD9"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1157302F" w14:textId="77777777" w:rsidR="00E62FAD" w:rsidRPr="00E62FAD" w:rsidRDefault="00E62FAD" w:rsidP="00E62FAD">
            <w:pPr>
              <w:rPr>
                <w:rFonts w:ascii="Arial Armenian" w:hAnsi="Arial Armenian" w:cs="Calibri"/>
                <w:sz w:val="16"/>
                <w:szCs w:val="16"/>
                <w:lang w:bidi="ar-SA"/>
              </w:rPr>
            </w:pPr>
          </w:p>
        </w:tc>
      </w:tr>
      <w:tr w:rsidR="00E62FAD" w:rsidRPr="00E62FAD" w14:paraId="5D6F1F98"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D74B13B"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70BFE492"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CB0A177"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6F2EFF69"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79094D49"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74E6EA52"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59B82EEB"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09ECD334" w14:textId="77777777" w:rsidR="00E62FAD" w:rsidRPr="00E62FAD" w:rsidRDefault="00E62FAD" w:rsidP="00E62FAD">
            <w:pPr>
              <w:rPr>
                <w:sz w:val="20"/>
                <w:szCs w:val="20"/>
                <w:lang w:bidi="ar-SA"/>
              </w:rPr>
            </w:pPr>
          </w:p>
        </w:tc>
      </w:tr>
      <w:tr w:rsidR="00E62FAD" w:rsidRPr="00E62FAD" w14:paraId="1200E31F"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0B1C02C8"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CA37019"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351046D3"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C79DB07"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79D4753B"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66A24288"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79DF3D09"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0435761D" w14:textId="77777777" w:rsidR="00E62FAD" w:rsidRPr="00E62FAD" w:rsidRDefault="00E62FAD" w:rsidP="00E62FAD">
            <w:pPr>
              <w:rPr>
                <w:sz w:val="20"/>
                <w:szCs w:val="20"/>
                <w:lang w:bidi="ar-SA"/>
              </w:rPr>
            </w:pPr>
          </w:p>
        </w:tc>
      </w:tr>
      <w:tr w:rsidR="00E62FAD" w:rsidRPr="00E62FAD" w14:paraId="5E0DCB92"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15D2A9"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63</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B3F724A"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Саморегулирующийся</w:t>
            </w:r>
            <w:r w:rsidRPr="00E62FAD">
              <w:rPr>
                <w:rFonts w:ascii="Arial LatRus" w:hAnsi="Arial LatRus" w:cs="Calibri"/>
                <w:sz w:val="16"/>
                <w:szCs w:val="16"/>
                <w:lang w:bidi="ar-SA"/>
              </w:rPr>
              <w:t xml:space="preserve"> </w:t>
            </w:r>
            <w:r w:rsidRPr="00E62FAD">
              <w:rPr>
                <w:rFonts w:ascii="Calibri" w:hAnsi="Calibri" w:cs="Calibri"/>
                <w:sz w:val="16"/>
                <w:szCs w:val="16"/>
                <w:lang w:bidi="ar-SA"/>
              </w:rPr>
              <w:t>эл</w:t>
            </w:r>
            <w:r w:rsidRPr="00E62FAD">
              <w:rPr>
                <w:rFonts w:ascii="Arial LatRus" w:hAnsi="Arial LatRus" w:cs="Calibri"/>
                <w:sz w:val="16"/>
                <w:szCs w:val="16"/>
                <w:lang w:bidi="ar-SA"/>
              </w:rPr>
              <w:t xml:space="preserve">. </w:t>
            </w:r>
            <w:r w:rsidRPr="00E62FAD">
              <w:rPr>
                <w:rFonts w:ascii="Calibri" w:hAnsi="Calibri" w:cs="Calibri"/>
                <w:sz w:val="16"/>
                <w:szCs w:val="16"/>
                <w:lang w:bidi="ar-SA"/>
              </w:rPr>
              <w:t>Выключатель</w:t>
            </w:r>
            <w:r w:rsidRPr="00E62FAD">
              <w:rPr>
                <w:rFonts w:ascii="Arial LatRus" w:hAnsi="Arial LatRus" w:cs="Calibri"/>
                <w:sz w:val="16"/>
                <w:szCs w:val="16"/>
                <w:lang w:bidi="ar-SA"/>
              </w:rPr>
              <w:t xml:space="preserve"> AC</w:t>
            </w:r>
            <w:r w:rsidRPr="00E62FAD">
              <w:rPr>
                <w:rFonts w:ascii="Arial LatRus" w:hAnsi="Arial LatRus" w:cs="Calibri"/>
                <w:sz w:val="16"/>
                <w:szCs w:val="16"/>
                <w:lang w:bidi="ar-SA"/>
              </w:rPr>
              <w:br/>
            </w:r>
            <w:r w:rsidRPr="00E62FAD">
              <w:rPr>
                <w:rFonts w:ascii="Calibri" w:hAnsi="Calibri" w:cs="Calibri"/>
                <w:sz w:val="16"/>
                <w:szCs w:val="16"/>
                <w:lang w:bidi="ar-SA"/>
              </w:rPr>
              <w:t>трехполюсный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трехфазный</w:t>
            </w:r>
            <w:r w:rsidRPr="00E62FAD">
              <w:rPr>
                <w:rFonts w:ascii="Arial LatRus" w:hAnsi="Arial LatRus" w:cs="Calibri"/>
                <w:sz w:val="16"/>
                <w:szCs w:val="16"/>
                <w:lang w:bidi="ar-SA"/>
              </w:rPr>
              <w:t xml:space="preserve"> </w:t>
            </w:r>
            <w:r w:rsidRPr="00E62FAD">
              <w:rPr>
                <w:rFonts w:ascii="Calibri" w:hAnsi="Calibri" w:cs="Calibri"/>
                <w:sz w:val="16"/>
                <w:szCs w:val="16"/>
                <w:lang w:bidi="ar-SA"/>
              </w:rPr>
              <w:t>САНХ</w:t>
            </w:r>
            <w:r w:rsidRPr="00E62FAD">
              <w:rPr>
                <w:rFonts w:ascii="Arial LatRus" w:hAnsi="Arial LatRus" w:cs="Calibri"/>
                <w:sz w:val="16"/>
                <w:szCs w:val="16"/>
                <w:lang w:bidi="ar-SA"/>
              </w:rPr>
              <w:t xml:space="preserve">~380/220 </w:t>
            </w:r>
            <w:r w:rsidRPr="00E62FAD">
              <w:rPr>
                <w:rFonts w:ascii="Calibri" w:hAnsi="Calibri" w:cs="Calibri"/>
                <w:sz w:val="16"/>
                <w:szCs w:val="16"/>
                <w:lang w:bidi="ar-SA"/>
              </w:rPr>
              <w:t>В</w:t>
            </w:r>
            <w:r w:rsidRPr="00E62FAD">
              <w:rPr>
                <w:rFonts w:ascii="Arial LatRus" w:hAnsi="Arial LatRus" w:cs="Calibri"/>
                <w:sz w:val="16"/>
                <w:szCs w:val="16"/>
                <w:lang w:bidi="ar-SA"/>
              </w:rPr>
              <w:t xml:space="preserve">, </w:t>
            </w:r>
            <w:r w:rsidRPr="00E62FAD">
              <w:rPr>
                <w:rFonts w:ascii="Arial LatRus" w:hAnsi="Arial LatRus" w:cs="Calibri"/>
                <w:sz w:val="16"/>
                <w:szCs w:val="16"/>
                <w:lang w:bidi="ar-SA"/>
              </w:rPr>
              <w:br/>
            </w:r>
            <w:r w:rsidRPr="00E62FAD">
              <w:rPr>
                <w:rFonts w:ascii="Arial LatRus" w:hAnsi="Arial LatRus" w:cs="Calibri"/>
                <w:sz w:val="16"/>
                <w:szCs w:val="16"/>
                <w:lang w:bidi="ar-SA"/>
              </w:rPr>
              <w:br/>
              <w:t>I</w:t>
            </w:r>
            <w:r w:rsidRPr="00E62FAD">
              <w:rPr>
                <w:rFonts w:ascii="Calibri" w:hAnsi="Calibri" w:cs="Calibri"/>
                <w:sz w:val="16"/>
                <w:szCs w:val="16"/>
                <w:lang w:bidi="ar-SA"/>
              </w:rPr>
              <w:t>ВЫКЛ</w:t>
            </w:r>
            <w:r w:rsidRPr="00E62FAD">
              <w:rPr>
                <w:rFonts w:ascii="Arial LatRus" w:hAnsi="Arial LatRus" w:cs="Calibri"/>
                <w:sz w:val="16"/>
                <w:szCs w:val="16"/>
                <w:lang w:bidi="ar-SA"/>
              </w:rPr>
              <w:t xml:space="preserve">= 100 </w:t>
            </w:r>
            <w:r w:rsidRPr="00E62FAD">
              <w:rPr>
                <w:rFonts w:ascii="Calibri" w:hAnsi="Calibri" w:cs="Calibri"/>
                <w:sz w:val="16"/>
                <w:szCs w:val="16"/>
                <w:lang w:bidi="ar-SA"/>
              </w:rPr>
              <w:t>А</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C105301"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94D2A33"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w:t>
            </w:r>
          </w:p>
        </w:tc>
        <w:tc>
          <w:tcPr>
            <w:tcW w:w="99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058C265"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264454"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8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1827BB" w14:textId="77777777" w:rsidR="00E62FAD" w:rsidRPr="00E62FAD" w:rsidRDefault="00E62FAD" w:rsidP="00E62FAD">
            <w:pP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36" w:type="dxa"/>
            <w:vAlign w:val="center"/>
            <w:hideMark/>
          </w:tcPr>
          <w:p w14:paraId="7CB8F14B" w14:textId="77777777" w:rsidR="00E62FAD" w:rsidRPr="00E62FAD" w:rsidRDefault="00E62FAD" w:rsidP="00E62FAD">
            <w:pPr>
              <w:rPr>
                <w:sz w:val="20"/>
                <w:szCs w:val="20"/>
                <w:lang w:bidi="ar-SA"/>
              </w:rPr>
            </w:pPr>
          </w:p>
        </w:tc>
      </w:tr>
      <w:tr w:rsidR="00E62FAD" w:rsidRPr="00E62FAD" w14:paraId="39DA3D8E"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52478DA9"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E125C45"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16A8EAB"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2FF01A87"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29366FCE"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286C059C"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531FE7FE"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0A13EF91" w14:textId="77777777" w:rsidR="00E62FAD" w:rsidRPr="00E62FAD" w:rsidRDefault="00E62FAD" w:rsidP="00E62FAD">
            <w:pPr>
              <w:rPr>
                <w:rFonts w:ascii="Arial Armenian" w:hAnsi="Arial Armenian" w:cs="Calibri"/>
                <w:sz w:val="16"/>
                <w:szCs w:val="16"/>
                <w:lang w:bidi="ar-SA"/>
              </w:rPr>
            </w:pPr>
          </w:p>
        </w:tc>
      </w:tr>
      <w:tr w:rsidR="00E62FAD" w:rsidRPr="00E62FAD" w14:paraId="24160167"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04784D0D"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1630A4BF"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32CEFA1"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DF1CED3"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50985E9A"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00720DA5"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3282224C"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456A8FA8" w14:textId="77777777" w:rsidR="00E62FAD" w:rsidRPr="00E62FAD" w:rsidRDefault="00E62FAD" w:rsidP="00E62FAD">
            <w:pPr>
              <w:rPr>
                <w:sz w:val="20"/>
                <w:szCs w:val="20"/>
                <w:lang w:bidi="ar-SA"/>
              </w:rPr>
            </w:pPr>
          </w:p>
        </w:tc>
      </w:tr>
      <w:tr w:rsidR="00E62FAD" w:rsidRPr="00E62FAD" w14:paraId="35C1EBE0" w14:textId="77777777" w:rsidTr="00E62FAD">
        <w:trPr>
          <w:trHeight w:val="255"/>
        </w:trPr>
        <w:tc>
          <w:tcPr>
            <w:tcW w:w="262" w:type="dxa"/>
            <w:vMerge/>
            <w:tcBorders>
              <w:top w:val="nil"/>
              <w:left w:val="single" w:sz="4" w:space="0" w:color="auto"/>
              <w:bottom w:val="single" w:sz="4" w:space="0" w:color="auto"/>
              <w:right w:val="single" w:sz="4" w:space="0" w:color="auto"/>
            </w:tcBorders>
            <w:vAlign w:val="center"/>
            <w:hideMark/>
          </w:tcPr>
          <w:p w14:paraId="7B4094A5"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77938209"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70F09C76"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59AF4B2F"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34E42EB4"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30E0870F"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30AA11DB"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077BDC5F" w14:textId="77777777" w:rsidR="00E62FAD" w:rsidRPr="00E62FAD" w:rsidRDefault="00E62FAD" w:rsidP="00E62FAD">
            <w:pPr>
              <w:rPr>
                <w:sz w:val="20"/>
                <w:szCs w:val="20"/>
                <w:lang w:bidi="ar-SA"/>
              </w:rPr>
            </w:pPr>
          </w:p>
        </w:tc>
      </w:tr>
      <w:tr w:rsidR="00E62FAD" w:rsidRPr="00E62FAD" w14:paraId="7C1E0C26" w14:textId="77777777" w:rsidTr="00E62FAD">
        <w:trPr>
          <w:trHeight w:val="139"/>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82AF2A"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64</w:t>
            </w:r>
          </w:p>
        </w:tc>
        <w:tc>
          <w:tcPr>
            <w:tcW w:w="507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F86C058"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Ограничитель</w:t>
            </w:r>
            <w:r w:rsidRPr="00E62FAD">
              <w:rPr>
                <w:rFonts w:ascii="Arial LatRus" w:hAnsi="Arial LatRus" w:cs="Calibri"/>
                <w:sz w:val="16"/>
                <w:szCs w:val="16"/>
                <w:lang w:bidi="ar-SA"/>
              </w:rPr>
              <w:t xml:space="preserve"> </w:t>
            </w:r>
            <w:r w:rsidRPr="00E62FAD">
              <w:rPr>
                <w:rFonts w:ascii="Calibri" w:hAnsi="Calibri" w:cs="Calibri"/>
                <w:sz w:val="16"/>
                <w:szCs w:val="16"/>
                <w:lang w:bidi="ar-SA"/>
              </w:rPr>
              <w:t>гипернапряжений</w:t>
            </w:r>
            <w:r w:rsidRPr="00E62FAD">
              <w:rPr>
                <w:rFonts w:ascii="Arial LatRus" w:hAnsi="Arial LatRus" w:cs="Calibri"/>
                <w:sz w:val="16"/>
                <w:szCs w:val="16"/>
                <w:lang w:bidi="ar-SA"/>
              </w:rPr>
              <w:t xml:space="preserve"> AC  (SPD)</w:t>
            </w:r>
            <w:r w:rsidRPr="00E62FAD">
              <w:rPr>
                <w:rFonts w:ascii="Arial LatRus" w:hAnsi="Arial LatRus" w:cs="Calibri"/>
                <w:sz w:val="16"/>
                <w:szCs w:val="16"/>
                <w:lang w:bidi="ar-SA"/>
              </w:rPr>
              <w:br/>
            </w:r>
            <w:r w:rsidRPr="00E62FAD">
              <w:rPr>
                <w:rFonts w:ascii="Arial LatRus" w:hAnsi="Arial LatRus" w:cs="Calibri"/>
                <w:sz w:val="16"/>
                <w:szCs w:val="16"/>
                <w:lang w:bidi="ar-SA"/>
              </w:rPr>
              <w:br/>
              <w:t>2-</w:t>
            </w:r>
            <w:r w:rsidRPr="00E62FAD">
              <w:rPr>
                <w:rFonts w:ascii="Calibri" w:hAnsi="Calibri" w:cs="Calibri"/>
                <w:sz w:val="16"/>
                <w:szCs w:val="16"/>
                <w:lang w:bidi="ar-SA"/>
              </w:rPr>
              <w:t>го</w:t>
            </w:r>
            <w:r w:rsidRPr="00E62FAD">
              <w:rPr>
                <w:rFonts w:ascii="Arial LatRus" w:hAnsi="Arial LatRus" w:cs="Calibri"/>
                <w:sz w:val="16"/>
                <w:szCs w:val="16"/>
                <w:lang w:bidi="ar-SA"/>
              </w:rPr>
              <w:t xml:space="preserve"> </w:t>
            </w:r>
            <w:r w:rsidRPr="00E62FAD">
              <w:rPr>
                <w:rFonts w:ascii="Calibri" w:hAnsi="Calibri" w:cs="Calibri"/>
                <w:sz w:val="16"/>
                <w:szCs w:val="16"/>
                <w:lang w:bidi="ar-SA"/>
              </w:rPr>
              <w:t>класса</w:t>
            </w:r>
            <w:r w:rsidRPr="00E62FAD">
              <w:rPr>
                <w:rFonts w:ascii="Arial LatRus" w:hAnsi="Arial LatRus" w:cs="Calibri"/>
                <w:sz w:val="16"/>
                <w:szCs w:val="16"/>
                <w:lang w:bidi="ar-SA"/>
              </w:rPr>
              <w:t xml:space="preserve">, </w:t>
            </w:r>
            <w:r w:rsidRPr="00E62FAD">
              <w:rPr>
                <w:rFonts w:ascii="Calibri" w:hAnsi="Calibri" w:cs="Calibri"/>
                <w:sz w:val="16"/>
                <w:szCs w:val="16"/>
                <w:lang w:bidi="ar-SA"/>
              </w:rPr>
              <w:t>трехполюсный</w:t>
            </w:r>
          </w:p>
        </w:tc>
        <w:tc>
          <w:tcPr>
            <w:tcW w:w="50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F8D9A9A" w14:textId="77777777" w:rsidR="00E62FAD" w:rsidRPr="00E62FAD" w:rsidRDefault="00E62FAD" w:rsidP="00E62FAD">
            <w:pPr>
              <w:rPr>
                <w:rFonts w:ascii="Arial LatRus" w:hAnsi="Arial LatRus" w:cs="Calibri"/>
                <w:sz w:val="16"/>
                <w:szCs w:val="16"/>
                <w:lang w:bidi="ar-SA"/>
              </w:rPr>
            </w:pPr>
            <w:r w:rsidRPr="00E62FAD">
              <w:rPr>
                <w:rFonts w:ascii="Calibri" w:hAnsi="Calibri" w:cs="Calibri"/>
                <w:sz w:val="16"/>
                <w:szCs w:val="16"/>
                <w:lang w:bidi="ar-SA"/>
              </w:rPr>
              <w:t>шт</w:t>
            </w:r>
          </w:p>
        </w:tc>
        <w:tc>
          <w:tcPr>
            <w:tcW w:w="49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670ED59" w14:textId="77777777" w:rsidR="00E62FAD" w:rsidRPr="00E62FAD" w:rsidRDefault="00E62FAD" w:rsidP="00E62FAD">
            <w:pPr>
              <w:rPr>
                <w:rFonts w:ascii="Tahoma" w:hAnsi="Tahoma" w:cs="Tahoma"/>
                <w:sz w:val="16"/>
                <w:szCs w:val="16"/>
                <w:lang w:bidi="ar-SA"/>
              </w:rPr>
            </w:pPr>
            <w:r w:rsidRPr="00E62FAD">
              <w:rPr>
                <w:rFonts w:ascii="Tahoma" w:hAnsi="Tahoma" w:cs="Tahoma"/>
                <w:sz w:val="16"/>
                <w:szCs w:val="16"/>
                <w:lang w:bidi="ar-SA"/>
              </w:rPr>
              <w:t>1</w:t>
            </w:r>
          </w:p>
        </w:tc>
        <w:tc>
          <w:tcPr>
            <w:tcW w:w="99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4E3C49"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6B84E6" w14:textId="77777777" w:rsidR="00E62FAD" w:rsidRPr="00E62FAD" w:rsidRDefault="00E62FAD" w:rsidP="00E62FAD">
            <w:pPr>
              <w:rPr>
                <w:rFonts w:ascii="Arial LatRus" w:hAnsi="Arial LatRus" w:cs="Calibri"/>
                <w:sz w:val="16"/>
                <w:szCs w:val="16"/>
                <w:lang w:bidi="ar-SA"/>
              </w:rPr>
            </w:pPr>
            <w:r w:rsidRPr="00E62FAD">
              <w:rPr>
                <w:rFonts w:ascii="Arial LatRus" w:hAnsi="Arial LatRus" w:cs="Calibri"/>
                <w:sz w:val="16"/>
                <w:szCs w:val="16"/>
                <w:lang w:bidi="ar-SA"/>
              </w:rPr>
              <w:t> </w:t>
            </w:r>
          </w:p>
        </w:tc>
        <w:tc>
          <w:tcPr>
            <w:tcW w:w="8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D6573A" w14:textId="77777777" w:rsidR="00E62FAD" w:rsidRPr="00E62FAD" w:rsidRDefault="00E62FAD" w:rsidP="00E62FAD">
            <w:pPr>
              <w:rPr>
                <w:rFonts w:ascii="Arial Armenian" w:hAnsi="Arial Armenian" w:cs="Calibri"/>
                <w:sz w:val="16"/>
                <w:szCs w:val="16"/>
                <w:lang w:bidi="ar-SA"/>
              </w:rPr>
            </w:pPr>
            <w:r w:rsidRPr="00E62FAD">
              <w:rPr>
                <w:rFonts w:ascii="Arial Armenian" w:hAnsi="Arial Armenian" w:cs="Calibri"/>
                <w:sz w:val="16"/>
                <w:szCs w:val="16"/>
                <w:lang w:bidi="ar-SA"/>
              </w:rPr>
              <w:t> </w:t>
            </w:r>
          </w:p>
        </w:tc>
        <w:tc>
          <w:tcPr>
            <w:tcW w:w="36" w:type="dxa"/>
            <w:vAlign w:val="center"/>
            <w:hideMark/>
          </w:tcPr>
          <w:p w14:paraId="61DD2695" w14:textId="77777777" w:rsidR="00E62FAD" w:rsidRPr="00E62FAD" w:rsidRDefault="00E62FAD" w:rsidP="00E62FAD">
            <w:pPr>
              <w:rPr>
                <w:sz w:val="20"/>
                <w:szCs w:val="20"/>
                <w:lang w:bidi="ar-SA"/>
              </w:rPr>
            </w:pPr>
          </w:p>
        </w:tc>
      </w:tr>
      <w:tr w:rsidR="00E62FAD" w:rsidRPr="00E62FAD" w14:paraId="73997D4D"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27C50ED5"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4DD6D320"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456E52FC"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347257A7"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21996DCC"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1615F391"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632DCDF3"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6F42E008" w14:textId="77777777" w:rsidR="00E62FAD" w:rsidRPr="00E62FAD" w:rsidRDefault="00E62FAD" w:rsidP="00E62FAD">
            <w:pPr>
              <w:rPr>
                <w:rFonts w:ascii="Arial Armenian" w:hAnsi="Arial Armenian" w:cs="Calibri"/>
                <w:sz w:val="16"/>
                <w:szCs w:val="16"/>
                <w:lang w:bidi="ar-SA"/>
              </w:rPr>
            </w:pPr>
          </w:p>
        </w:tc>
      </w:tr>
      <w:tr w:rsidR="00E62FAD" w:rsidRPr="00E62FAD" w14:paraId="39F3D780"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6268F07A"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6EDE5BBF"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6372B003"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41D74638"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7AADB818"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757C642E"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401C3578"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153C00B5" w14:textId="77777777" w:rsidR="00E62FAD" w:rsidRPr="00E62FAD" w:rsidRDefault="00E62FAD" w:rsidP="00E62FAD">
            <w:pPr>
              <w:rPr>
                <w:sz w:val="20"/>
                <w:szCs w:val="20"/>
                <w:lang w:bidi="ar-SA"/>
              </w:rPr>
            </w:pPr>
          </w:p>
        </w:tc>
      </w:tr>
      <w:tr w:rsidR="00E62FAD" w:rsidRPr="00E62FAD" w14:paraId="5E510795" w14:textId="77777777" w:rsidTr="00E62FAD">
        <w:trPr>
          <w:trHeight w:val="139"/>
        </w:trPr>
        <w:tc>
          <w:tcPr>
            <w:tcW w:w="262" w:type="dxa"/>
            <w:vMerge/>
            <w:tcBorders>
              <w:top w:val="nil"/>
              <w:left w:val="single" w:sz="4" w:space="0" w:color="auto"/>
              <w:bottom w:val="single" w:sz="4" w:space="0" w:color="auto"/>
              <w:right w:val="single" w:sz="4" w:space="0" w:color="auto"/>
            </w:tcBorders>
            <w:vAlign w:val="center"/>
            <w:hideMark/>
          </w:tcPr>
          <w:p w14:paraId="5A9F28BC" w14:textId="77777777" w:rsidR="00E62FAD" w:rsidRPr="00E62FAD" w:rsidRDefault="00E62FAD" w:rsidP="00E62FAD">
            <w:pPr>
              <w:rPr>
                <w:rFonts w:ascii="Arial LatRus" w:hAnsi="Arial LatRus" w:cs="Calibri"/>
                <w:sz w:val="16"/>
                <w:szCs w:val="16"/>
                <w:lang w:bidi="ar-SA"/>
              </w:rPr>
            </w:pPr>
          </w:p>
        </w:tc>
        <w:tc>
          <w:tcPr>
            <w:tcW w:w="5076" w:type="dxa"/>
            <w:vMerge/>
            <w:tcBorders>
              <w:top w:val="nil"/>
              <w:left w:val="single" w:sz="4" w:space="0" w:color="000000"/>
              <w:bottom w:val="single" w:sz="4" w:space="0" w:color="000000"/>
              <w:right w:val="single" w:sz="4" w:space="0" w:color="000000"/>
            </w:tcBorders>
            <w:vAlign w:val="center"/>
            <w:hideMark/>
          </w:tcPr>
          <w:p w14:paraId="26EA88F8" w14:textId="77777777" w:rsidR="00E62FAD" w:rsidRPr="00E62FAD" w:rsidRDefault="00E62FAD" w:rsidP="00E62FAD">
            <w:pPr>
              <w:rPr>
                <w:rFonts w:ascii="Arial LatRus" w:hAnsi="Arial LatRus" w:cs="Calibri"/>
                <w:sz w:val="16"/>
                <w:szCs w:val="16"/>
                <w:lang w:bidi="ar-SA"/>
              </w:rPr>
            </w:pPr>
          </w:p>
        </w:tc>
        <w:tc>
          <w:tcPr>
            <w:tcW w:w="507" w:type="dxa"/>
            <w:vMerge/>
            <w:tcBorders>
              <w:top w:val="nil"/>
              <w:left w:val="single" w:sz="4" w:space="0" w:color="000000"/>
              <w:bottom w:val="single" w:sz="4" w:space="0" w:color="000000"/>
              <w:right w:val="single" w:sz="4" w:space="0" w:color="000000"/>
            </w:tcBorders>
            <w:vAlign w:val="center"/>
            <w:hideMark/>
          </w:tcPr>
          <w:p w14:paraId="0E954F50" w14:textId="77777777" w:rsidR="00E62FAD" w:rsidRPr="00E62FAD" w:rsidRDefault="00E62FAD" w:rsidP="00E62FAD">
            <w:pPr>
              <w:rPr>
                <w:rFonts w:ascii="Arial LatRus" w:hAnsi="Arial LatRus" w:cs="Calibri"/>
                <w:sz w:val="16"/>
                <w:szCs w:val="16"/>
                <w:lang w:bidi="ar-SA"/>
              </w:rPr>
            </w:pPr>
          </w:p>
        </w:tc>
        <w:tc>
          <w:tcPr>
            <w:tcW w:w="496" w:type="dxa"/>
            <w:vMerge/>
            <w:tcBorders>
              <w:top w:val="nil"/>
              <w:left w:val="single" w:sz="4" w:space="0" w:color="000000"/>
              <w:bottom w:val="single" w:sz="4" w:space="0" w:color="000000"/>
              <w:right w:val="single" w:sz="4" w:space="0" w:color="000000"/>
            </w:tcBorders>
            <w:vAlign w:val="center"/>
            <w:hideMark/>
          </w:tcPr>
          <w:p w14:paraId="111072E7" w14:textId="77777777" w:rsidR="00E62FAD" w:rsidRPr="00E62FAD" w:rsidRDefault="00E62FAD" w:rsidP="00E62FAD">
            <w:pPr>
              <w:rPr>
                <w:rFonts w:ascii="Tahoma" w:hAnsi="Tahoma" w:cs="Tahoma"/>
                <w:sz w:val="16"/>
                <w:szCs w:val="16"/>
                <w:lang w:bidi="ar-SA"/>
              </w:rPr>
            </w:pPr>
          </w:p>
        </w:tc>
        <w:tc>
          <w:tcPr>
            <w:tcW w:w="999" w:type="dxa"/>
            <w:vMerge/>
            <w:tcBorders>
              <w:top w:val="single" w:sz="4" w:space="0" w:color="auto"/>
              <w:left w:val="single" w:sz="4" w:space="0" w:color="auto"/>
              <w:bottom w:val="single" w:sz="4" w:space="0" w:color="000000"/>
              <w:right w:val="single" w:sz="4" w:space="0" w:color="000000"/>
            </w:tcBorders>
            <w:vAlign w:val="center"/>
            <w:hideMark/>
          </w:tcPr>
          <w:p w14:paraId="3F14BC4B" w14:textId="77777777" w:rsidR="00E62FAD" w:rsidRPr="00E62FAD" w:rsidRDefault="00E62FAD" w:rsidP="00E62FAD">
            <w:pPr>
              <w:rPr>
                <w:rFonts w:ascii="Arial LatRus" w:hAnsi="Arial LatRus" w:cs="Calibri"/>
                <w:sz w:val="16"/>
                <w:szCs w:val="16"/>
                <w:lang w:bidi="ar-SA"/>
              </w:rPr>
            </w:pPr>
          </w:p>
        </w:tc>
        <w:tc>
          <w:tcPr>
            <w:tcW w:w="782" w:type="dxa"/>
            <w:vMerge/>
            <w:tcBorders>
              <w:top w:val="nil"/>
              <w:left w:val="single" w:sz="4" w:space="0" w:color="auto"/>
              <w:bottom w:val="single" w:sz="4" w:space="0" w:color="auto"/>
              <w:right w:val="single" w:sz="4" w:space="0" w:color="auto"/>
            </w:tcBorders>
            <w:vAlign w:val="center"/>
            <w:hideMark/>
          </w:tcPr>
          <w:p w14:paraId="198861D0" w14:textId="77777777" w:rsidR="00E62FAD" w:rsidRPr="00E62FAD" w:rsidRDefault="00E62FAD" w:rsidP="00E62FAD">
            <w:pPr>
              <w:rPr>
                <w:rFonts w:ascii="Arial LatRus" w:hAnsi="Arial LatRus" w:cs="Calibri"/>
                <w:sz w:val="16"/>
                <w:szCs w:val="16"/>
                <w:lang w:bidi="ar-SA"/>
              </w:rPr>
            </w:pPr>
          </w:p>
        </w:tc>
        <w:tc>
          <w:tcPr>
            <w:tcW w:w="862" w:type="dxa"/>
            <w:vMerge/>
            <w:tcBorders>
              <w:top w:val="nil"/>
              <w:left w:val="single" w:sz="4" w:space="0" w:color="auto"/>
              <w:bottom w:val="single" w:sz="4" w:space="0" w:color="auto"/>
              <w:right w:val="single" w:sz="4" w:space="0" w:color="auto"/>
            </w:tcBorders>
            <w:vAlign w:val="center"/>
            <w:hideMark/>
          </w:tcPr>
          <w:p w14:paraId="201D36DD" w14:textId="77777777" w:rsidR="00E62FAD" w:rsidRPr="00E62FAD" w:rsidRDefault="00E62FAD" w:rsidP="00E62FAD">
            <w:pPr>
              <w:rPr>
                <w:rFonts w:ascii="Arial Armenian" w:hAnsi="Arial Armenian" w:cs="Calibri"/>
                <w:sz w:val="16"/>
                <w:szCs w:val="16"/>
                <w:lang w:bidi="ar-SA"/>
              </w:rPr>
            </w:pPr>
          </w:p>
        </w:tc>
        <w:tc>
          <w:tcPr>
            <w:tcW w:w="36" w:type="dxa"/>
            <w:tcBorders>
              <w:top w:val="nil"/>
              <w:left w:val="nil"/>
              <w:bottom w:val="nil"/>
              <w:right w:val="nil"/>
            </w:tcBorders>
            <w:shd w:val="clear" w:color="auto" w:fill="auto"/>
            <w:noWrap/>
            <w:vAlign w:val="bottom"/>
            <w:hideMark/>
          </w:tcPr>
          <w:p w14:paraId="1BCE8F02" w14:textId="77777777" w:rsidR="00E62FAD" w:rsidRPr="00E62FAD" w:rsidRDefault="00E62FAD" w:rsidP="00E62FAD">
            <w:pPr>
              <w:rPr>
                <w:sz w:val="20"/>
                <w:szCs w:val="20"/>
                <w:lang w:bidi="ar-SA"/>
              </w:rPr>
            </w:pPr>
          </w:p>
        </w:tc>
      </w:tr>
      <w:tr w:rsidR="00E62FAD" w:rsidRPr="00E62FAD" w14:paraId="53D13661" w14:textId="77777777" w:rsidTr="00E62FAD">
        <w:trPr>
          <w:trHeight w:val="312"/>
        </w:trPr>
        <w:tc>
          <w:tcPr>
            <w:tcW w:w="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CC062"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5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D66F6"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Итого</w:t>
            </w:r>
            <w:r w:rsidRPr="00E62FAD">
              <w:rPr>
                <w:rFonts w:ascii="Arial LatRus" w:hAnsi="Arial LatRus" w:cs="Calibri"/>
                <w:b/>
                <w:bCs/>
                <w:i/>
                <w:iCs/>
                <w:sz w:val="20"/>
                <w:szCs w:val="20"/>
                <w:lang w:bidi="ar-SA"/>
              </w:rPr>
              <w:t xml:space="preserve"> %</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3D2C4"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496" w:type="dxa"/>
            <w:tcBorders>
              <w:top w:val="single" w:sz="4" w:space="0" w:color="auto"/>
              <w:left w:val="nil"/>
              <w:bottom w:val="single" w:sz="4" w:space="0" w:color="auto"/>
              <w:right w:val="single" w:sz="4" w:space="0" w:color="auto"/>
            </w:tcBorders>
            <w:shd w:val="clear" w:color="000000" w:fill="FFFFFF"/>
            <w:noWrap/>
            <w:vAlign w:val="center"/>
            <w:hideMark/>
          </w:tcPr>
          <w:p w14:paraId="1DA99C85" w14:textId="77777777" w:rsidR="00E62FAD" w:rsidRPr="00E62FAD" w:rsidRDefault="00E62FAD" w:rsidP="00E62FAD">
            <w:pPr>
              <w:jc w:val="center"/>
              <w:rPr>
                <w:rFonts w:ascii="Arial LatRus" w:hAnsi="Arial LatRus" w:cs="Calibri"/>
                <w:sz w:val="16"/>
                <w:szCs w:val="16"/>
                <w:lang w:bidi="ar-SA"/>
              </w:rPr>
            </w:pPr>
            <w:r w:rsidRPr="00E62FAD">
              <w:rPr>
                <w:rFonts w:ascii="Arial LatRus" w:hAnsi="Arial LatRus" w:cs="Calibri"/>
                <w:sz w:val="16"/>
                <w:szCs w:val="16"/>
                <w:lang w:bidi="ar-SA"/>
              </w:rPr>
              <w:t> </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14:paraId="0EE662B3" w14:textId="77777777" w:rsidR="00E62FAD" w:rsidRPr="00E62FAD" w:rsidRDefault="00E62FAD" w:rsidP="00E62FAD">
            <w:pPr>
              <w:jc w:val="center"/>
              <w:rPr>
                <w:rFonts w:ascii="Arial LatRus" w:hAnsi="Arial LatRus" w:cs="Calibri"/>
                <w:b/>
                <w:bCs/>
                <w:sz w:val="16"/>
                <w:szCs w:val="16"/>
                <w:lang w:bidi="ar-SA"/>
              </w:rPr>
            </w:pPr>
            <w:r w:rsidRPr="00E62FAD">
              <w:rPr>
                <w:rFonts w:ascii="Arial LatRus" w:hAnsi="Arial LatRus" w:cs="Calibri"/>
                <w:b/>
                <w:bCs/>
                <w:sz w:val="16"/>
                <w:szCs w:val="16"/>
                <w:lang w:bidi="ar-SA"/>
              </w:rPr>
              <w:t> </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53256" w14:textId="77777777" w:rsidR="00E62FAD" w:rsidRPr="00E62FAD" w:rsidRDefault="00E62FAD" w:rsidP="00E62FAD">
            <w:pPr>
              <w:rPr>
                <w:rFonts w:ascii="Arial Armenian" w:hAnsi="Arial Armenian" w:cs="Calibri"/>
                <w:b/>
                <w:bCs/>
                <w:sz w:val="20"/>
                <w:szCs w:val="20"/>
                <w:lang w:bidi="ar-SA"/>
              </w:rPr>
            </w:pPr>
            <w:r w:rsidRPr="00E62FAD">
              <w:rPr>
                <w:rFonts w:ascii="Arial Armenian" w:hAnsi="Arial Armenian" w:cs="Calibri"/>
                <w:b/>
                <w:bCs/>
                <w:sz w:val="20"/>
                <w:szCs w:val="20"/>
                <w:lang w:bidi="ar-SA"/>
              </w:rPr>
              <w:t> </w:t>
            </w:r>
          </w:p>
        </w:tc>
        <w:tc>
          <w:tcPr>
            <w:tcW w:w="862" w:type="dxa"/>
            <w:tcBorders>
              <w:top w:val="single" w:sz="4" w:space="0" w:color="auto"/>
              <w:left w:val="nil"/>
              <w:bottom w:val="single" w:sz="4" w:space="0" w:color="auto"/>
              <w:right w:val="single" w:sz="4" w:space="0" w:color="auto"/>
            </w:tcBorders>
            <w:shd w:val="clear" w:color="auto" w:fill="auto"/>
            <w:noWrap/>
            <w:vAlign w:val="center"/>
            <w:hideMark/>
          </w:tcPr>
          <w:p w14:paraId="4048E7C2"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87,46%</w:t>
            </w:r>
          </w:p>
        </w:tc>
        <w:tc>
          <w:tcPr>
            <w:tcW w:w="36" w:type="dxa"/>
            <w:vAlign w:val="center"/>
            <w:hideMark/>
          </w:tcPr>
          <w:p w14:paraId="47EFC123" w14:textId="77777777" w:rsidR="00E62FAD" w:rsidRPr="00E62FAD" w:rsidRDefault="00E62FAD" w:rsidP="00E62FAD">
            <w:pPr>
              <w:rPr>
                <w:sz w:val="20"/>
                <w:szCs w:val="20"/>
                <w:lang w:bidi="ar-SA"/>
              </w:rPr>
            </w:pPr>
          </w:p>
        </w:tc>
      </w:tr>
      <w:tr w:rsidR="00E62FAD" w:rsidRPr="00E62FAD" w14:paraId="731D943D" w14:textId="77777777" w:rsidTr="00E62FAD">
        <w:trPr>
          <w:trHeight w:val="312"/>
        </w:trPr>
        <w:tc>
          <w:tcPr>
            <w:tcW w:w="262" w:type="dxa"/>
            <w:tcBorders>
              <w:top w:val="nil"/>
              <w:left w:val="single" w:sz="4" w:space="0" w:color="auto"/>
              <w:bottom w:val="single" w:sz="4" w:space="0" w:color="auto"/>
              <w:right w:val="nil"/>
            </w:tcBorders>
            <w:shd w:val="clear" w:color="auto" w:fill="auto"/>
            <w:noWrap/>
            <w:vAlign w:val="bottom"/>
            <w:hideMark/>
          </w:tcPr>
          <w:p w14:paraId="1C1FF8D6"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5076" w:type="dxa"/>
            <w:tcBorders>
              <w:top w:val="nil"/>
              <w:left w:val="nil"/>
              <w:bottom w:val="single" w:sz="4" w:space="0" w:color="auto"/>
              <w:right w:val="nil"/>
            </w:tcBorders>
            <w:shd w:val="clear" w:color="auto" w:fill="auto"/>
            <w:noWrap/>
            <w:vAlign w:val="center"/>
            <w:hideMark/>
          </w:tcPr>
          <w:p w14:paraId="1199FC2B"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Итого</w:t>
            </w:r>
          </w:p>
        </w:tc>
        <w:tc>
          <w:tcPr>
            <w:tcW w:w="507" w:type="dxa"/>
            <w:tcBorders>
              <w:top w:val="nil"/>
              <w:left w:val="nil"/>
              <w:bottom w:val="single" w:sz="4" w:space="0" w:color="auto"/>
              <w:right w:val="nil"/>
            </w:tcBorders>
            <w:shd w:val="clear" w:color="auto" w:fill="auto"/>
            <w:noWrap/>
            <w:vAlign w:val="bottom"/>
            <w:hideMark/>
          </w:tcPr>
          <w:p w14:paraId="5B6BA99A"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496" w:type="dxa"/>
            <w:tcBorders>
              <w:top w:val="nil"/>
              <w:left w:val="nil"/>
              <w:bottom w:val="single" w:sz="4" w:space="0" w:color="auto"/>
              <w:right w:val="nil"/>
            </w:tcBorders>
            <w:shd w:val="clear" w:color="auto" w:fill="auto"/>
            <w:noWrap/>
            <w:vAlign w:val="bottom"/>
            <w:hideMark/>
          </w:tcPr>
          <w:p w14:paraId="4C566AB0"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999" w:type="dxa"/>
            <w:tcBorders>
              <w:top w:val="nil"/>
              <w:left w:val="nil"/>
              <w:bottom w:val="single" w:sz="4" w:space="0" w:color="auto"/>
              <w:right w:val="single" w:sz="4" w:space="0" w:color="auto"/>
            </w:tcBorders>
            <w:shd w:val="clear" w:color="auto" w:fill="auto"/>
            <w:noWrap/>
            <w:vAlign w:val="bottom"/>
            <w:hideMark/>
          </w:tcPr>
          <w:p w14:paraId="2A47B170"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782" w:type="dxa"/>
            <w:tcBorders>
              <w:top w:val="nil"/>
              <w:left w:val="nil"/>
              <w:bottom w:val="single" w:sz="4" w:space="0" w:color="auto"/>
              <w:right w:val="single" w:sz="4" w:space="0" w:color="auto"/>
            </w:tcBorders>
            <w:shd w:val="clear" w:color="auto" w:fill="auto"/>
            <w:noWrap/>
            <w:vAlign w:val="center"/>
            <w:hideMark/>
          </w:tcPr>
          <w:p w14:paraId="1B6EE4D0" w14:textId="77777777" w:rsidR="00E62FAD" w:rsidRPr="00E62FAD" w:rsidRDefault="00E62FAD" w:rsidP="00E62FAD">
            <w:pPr>
              <w:jc w:val="right"/>
              <w:rPr>
                <w:rFonts w:ascii="Arial Armenian" w:hAnsi="Arial Armenian" w:cs="Calibri"/>
                <w:sz w:val="18"/>
                <w:szCs w:val="18"/>
                <w:lang w:bidi="ar-SA"/>
              </w:rPr>
            </w:pPr>
            <w:r w:rsidRPr="00E62FAD">
              <w:rPr>
                <w:rFonts w:ascii="Arial Armenian" w:hAnsi="Arial Armenian" w:cs="Calibri"/>
                <w:sz w:val="18"/>
                <w:szCs w:val="18"/>
                <w:lang w:bidi="ar-SA"/>
              </w:rPr>
              <w:t>9364,59</w:t>
            </w:r>
          </w:p>
        </w:tc>
        <w:tc>
          <w:tcPr>
            <w:tcW w:w="862" w:type="dxa"/>
            <w:tcBorders>
              <w:top w:val="nil"/>
              <w:left w:val="nil"/>
              <w:bottom w:val="single" w:sz="4" w:space="0" w:color="auto"/>
              <w:right w:val="single" w:sz="4" w:space="0" w:color="auto"/>
            </w:tcBorders>
            <w:shd w:val="clear" w:color="auto" w:fill="auto"/>
            <w:noWrap/>
            <w:vAlign w:val="center"/>
            <w:hideMark/>
          </w:tcPr>
          <w:p w14:paraId="084CD236" w14:textId="77777777" w:rsidR="00E62FAD" w:rsidRPr="00E62FAD" w:rsidRDefault="00E62FAD" w:rsidP="00E62FAD">
            <w:pPr>
              <w:rPr>
                <w:rFonts w:ascii="Arial Armenian" w:hAnsi="Arial Armenian" w:cs="Calibri"/>
                <w:sz w:val="18"/>
                <w:szCs w:val="18"/>
                <w:lang w:bidi="ar-SA"/>
              </w:rPr>
            </w:pPr>
            <w:r w:rsidRPr="00E62FAD">
              <w:rPr>
                <w:rFonts w:ascii="Arial Armenian" w:hAnsi="Arial Armenian" w:cs="Calibri"/>
                <w:sz w:val="18"/>
                <w:szCs w:val="18"/>
                <w:lang w:bidi="ar-SA"/>
              </w:rPr>
              <w:t> </w:t>
            </w:r>
          </w:p>
        </w:tc>
        <w:tc>
          <w:tcPr>
            <w:tcW w:w="36" w:type="dxa"/>
            <w:vAlign w:val="center"/>
            <w:hideMark/>
          </w:tcPr>
          <w:p w14:paraId="06292282" w14:textId="77777777" w:rsidR="00E62FAD" w:rsidRPr="00E62FAD" w:rsidRDefault="00E62FAD" w:rsidP="00E62FAD">
            <w:pPr>
              <w:rPr>
                <w:sz w:val="20"/>
                <w:szCs w:val="20"/>
                <w:lang w:bidi="ar-SA"/>
              </w:rPr>
            </w:pPr>
          </w:p>
        </w:tc>
      </w:tr>
      <w:tr w:rsidR="00E62FAD" w:rsidRPr="00E62FAD" w14:paraId="79A9F5C7" w14:textId="77777777" w:rsidTr="00E62FAD">
        <w:trPr>
          <w:trHeight w:val="263"/>
        </w:trPr>
        <w:tc>
          <w:tcPr>
            <w:tcW w:w="262" w:type="dxa"/>
            <w:tcBorders>
              <w:top w:val="nil"/>
              <w:left w:val="single" w:sz="4" w:space="0" w:color="auto"/>
              <w:bottom w:val="single" w:sz="4" w:space="0" w:color="auto"/>
              <w:right w:val="nil"/>
            </w:tcBorders>
            <w:shd w:val="clear" w:color="auto" w:fill="auto"/>
            <w:noWrap/>
            <w:vAlign w:val="bottom"/>
            <w:hideMark/>
          </w:tcPr>
          <w:p w14:paraId="50CCDF25"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5076" w:type="dxa"/>
            <w:tcBorders>
              <w:top w:val="nil"/>
              <w:left w:val="nil"/>
              <w:bottom w:val="single" w:sz="4" w:space="0" w:color="auto"/>
              <w:right w:val="nil"/>
            </w:tcBorders>
            <w:shd w:val="clear" w:color="auto" w:fill="auto"/>
            <w:noWrap/>
            <w:vAlign w:val="center"/>
            <w:hideMark/>
          </w:tcPr>
          <w:p w14:paraId="5E99795D"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НДС</w:t>
            </w:r>
            <w:r w:rsidRPr="00E62FAD">
              <w:rPr>
                <w:rFonts w:ascii="Arial LatRus" w:hAnsi="Arial LatRus" w:cs="Calibri"/>
                <w:b/>
                <w:bCs/>
                <w:i/>
                <w:iCs/>
                <w:sz w:val="20"/>
                <w:szCs w:val="20"/>
                <w:lang w:bidi="ar-SA"/>
              </w:rPr>
              <w:t>20%</w:t>
            </w:r>
          </w:p>
        </w:tc>
        <w:tc>
          <w:tcPr>
            <w:tcW w:w="507" w:type="dxa"/>
            <w:tcBorders>
              <w:top w:val="nil"/>
              <w:left w:val="nil"/>
              <w:bottom w:val="single" w:sz="4" w:space="0" w:color="auto"/>
              <w:right w:val="nil"/>
            </w:tcBorders>
            <w:shd w:val="clear" w:color="auto" w:fill="auto"/>
            <w:noWrap/>
            <w:vAlign w:val="bottom"/>
            <w:hideMark/>
          </w:tcPr>
          <w:p w14:paraId="40D1C658"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496" w:type="dxa"/>
            <w:tcBorders>
              <w:top w:val="nil"/>
              <w:left w:val="nil"/>
              <w:bottom w:val="single" w:sz="4" w:space="0" w:color="auto"/>
              <w:right w:val="nil"/>
            </w:tcBorders>
            <w:shd w:val="clear" w:color="auto" w:fill="auto"/>
            <w:noWrap/>
            <w:vAlign w:val="bottom"/>
            <w:hideMark/>
          </w:tcPr>
          <w:p w14:paraId="4AB2E47A"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999" w:type="dxa"/>
            <w:tcBorders>
              <w:top w:val="nil"/>
              <w:left w:val="nil"/>
              <w:bottom w:val="single" w:sz="4" w:space="0" w:color="auto"/>
              <w:right w:val="single" w:sz="4" w:space="0" w:color="auto"/>
            </w:tcBorders>
            <w:shd w:val="clear" w:color="auto" w:fill="auto"/>
            <w:noWrap/>
            <w:vAlign w:val="bottom"/>
            <w:hideMark/>
          </w:tcPr>
          <w:p w14:paraId="4BF3F33D"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782" w:type="dxa"/>
            <w:tcBorders>
              <w:top w:val="nil"/>
              <w:left w:val="nil"/>
              <w:bottom w:val="single" w:sz="4" w:space="0" w:color="auto"/>
              <w:right w:val="single" w:sz="4" w:space="0" w:color="auto"/>
            </w:tcBorders>
            <w:shd w:val="clear" w:color="auto" w:fill="auto"/>
            <w:noWrap/>
            <w:vAlign w:val="center"/>
            <w:hideMark/>
          </w:tcPr>
          <w:p w14:paraId="68C7399C" w14:textId="77777777" w:rsidR="00E62FAD" w:rsidRPr="00E62FAD" w:rsidRDefault="00E62FAD" w:rsidP="00E62FAD">
            <w:pPr>
              <w:jc w:val="right"/>
              <w:rPr>
                <w:rFonts w:ascii="Arial Armenian" w:hAnsi="Arial Armenian" w:cs="Calibri"/>
                <w:sz w:val="18"/>
                <w:szCs w:val="18"/>
                <w:lang w:bidi="ar-SA"/>
              </w:rPr>
            </w:pPr>
            <w:r w:rsidRPr="00E62FAD">
              <w:rPr>
                <w:rFonts w:ascii="Arial Armenian" w:hAnsi="Arial Armenian" w:cs="Calibri"/>
                <w:sz w:val="18"/>
                <w:szCs w:val="18"/>
                <w:lang w:bidi="ar-SA"/>
              </w:rPr>
              <w:t>1872,92</w:t>
            </w:r>
          </w:p>
        </w:tc>
        <w:tc>
          <w:tcPr>
            <w:tcW w:w="862" w:type="dxa"/>
            <w:tcBorders>
              <w:top w:val="nil"/>
              <w:left w:val="nil"/>
              <w:bottom w:val="single" w:sz="4" w:space="0" w:color="auto"/>
              <w:right w:val="single" w:sz="4" w:space="0" w:color="auto"/>
            </w:tcBorders>
            <w:shd w:val="clear" w:color="auto" w:fill="auto"/>
            <w:noWrap/>
            <w:vAlign w:val="center"/>
            <w:hideMark/>
          </w:tcPr>
          <w:p w14:paraId="3DF9F654" w14:textId="77777777" w:rsidR="00E62FAD" w:rsidRPr="00E62FAD" w:rsidRDefault="00E62FAD" w:rsidP="00E62FAD">
            <w:pPr>
              <w:rPr>
                <w:rFonts w:ascii="Arial Armenian" w:hAnsi="Arial Armenian" w:cs="Calibri"/>
                <w:sz w:val="18"/>
                <w:szCs w:val="18"/>
                <w:lang w:bidi="ar-SA"/>
              </w:rPr>
            </w:pPr>
            <w:r w:rsidRPr="00E62FAD">
              <w:rPr>
                <w:rFonts w:ascii="Arial Armenian" w:hAnsi="Arial Armenian" w:cs="Calibri"/>
                <w:sz w:val="18"/>
                <w:szCs w:val="18"/>
                <w:lang w:bidi="ar-SA"/>
              </w:rPr>
              <w:t> </w:t>
            </w:r>
          </w:p>
        </w:tc>
        <w:tc>
          <w:tcPr>
            <w:tcW w:w="36" w:type="dxa"/>
            <w:vAlign w:val="center"/>
            <w:hideMark/>
          </w:tcPr>
          <w:p w14:paraId="396BDA7E" w14:textId="77777777" w:rsidR="00E62FAD" w:rsidRPr="00E62FAD" w:rsidRDefault="00E62FAD" w:rsidP="00E62FAD">
            <w:pPr>
              <w:rPr>
                <w:sz w:val="20"/>
                <w:szCs w:val="20"/>
                <w:lang w:bidi="ar-SA"/>
              </w:rPr>
            </w:pPr>
          </w:p>
        </w:tc>
      </w:tr>
      <w:tr w:rsidR="00E62FAD" w:rsidRPr="00E62FAD" w14:paraId="5997B91E" w14:textId="77777777" w:rsidTr="00E62FAD">
        <w:trPr>
          <w:trHeight w:val="229"/>
        </w:trPr>
        <w:tc>
          <w:tcPr>
            <w:tcW w:w="262" w:type="dxa"/>
            <w:tcBorders>
              <w:top w:val="nil"/>
              <w:left w:val="single" w:sz="4" w:space="0" w:color="auto"/>
              <w:bottom w:val="single" w:sz="4" w:space="0" w:color="auto"/>
              <w:right w:val="nil"/>
            </w:tcBorders>
            <w:shd w:val="clear" w:color="auto" w:fill="auto"/>
            <w:noWrap/>
            <w:vAlign w:val="bottom"/>
            <w:hideMark/>
          </w:tcPr>
          <w:p w14:paraId="0846C39D"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5076" w:type="dxa"/>
            <w:tcBorders>
              <w:top w:val="nil"/>
              <w:left w:val="nil"/>
              <w:bottom w:val="single" w:sz="4" w:space="0" w:color="auto"/>
              <w:right w:val="nil"/>
            </w:tcBorders>
            <w:shd w:val="clear" w:color="auto" w:fill="auto"/>
            <w:noWrap/>
            <w:vAlign w:val="center"/>
            <w:hideMark/>
          </w:tcPr>
          <w:p w14:paraId="1DCB1C4E"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Итого</w:t>
            </w:r>
          </w:p>
        </w:tc>
        <w:tc>
          <w:tcPr>
            <w:tcW w:w="507" w:type="dxa"/>
            <w:tcBorders>
              <w:top w:val="nil"/>
              <w:left w:val="nil"/>
              <w:bottom w:val="single" w:sz="4" w:space="0" w:color="auto"/>
              <w:right w:val="nil"/>
            </w:tcBorders>
            <w:shd w:val="clear" w:color="auto" w:fill="auto"/>
            <w:noWrap/>
            <w:vAlign w:val="bottom"/>
            <w:hideMark/>
          </w:tcPr>
          <w:p w14:paraId="14098DA4"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496" w:type="dxa"/>
            <w:tcBorders>
              <w:top w:val="nil"/>
              <w:left w:val="nil"/>
              <w:bottom w:val="single" w:sz="4" w:space="0" w:color="auto"/>
              <w:right w:val="nil"/>
            </w:tcBorders>
            <w:shd w:val="clear" w:color="auto" w:fill="auto"/>
            <w:noWrap/>
            <w:vAlign w:val="bottom"/>
            <w:hideMark/>
          </w:tcPr>
          <w:p w14:paraId="4D8B93FC"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999" w:type="dxa"/>
            <w:tcBorders>
              <w:top w:val="nil"/>
              <w:left w:val="nil"/>
              <w:bottom w:val="single" w:sz="4" w:space="0" w:color="auto"/>
              <w:right w:val="single" w:sz="4" w:space="0" w:color="auto"/>
            </w:tcBorders>
            <w:shd w:val="clear" w:color="auto" w:fill="auto"/>
            <w:noWrap/>
            <w:vAlign w:val="bottom"/>
            <w:hideMark/>
          </w:tcPr>
          <w:p w14:paraId="7EB9085B"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782" w:type="dxa"/>
            <w:tcBorders>
              <w:top w:val="nil"/>
              <w:left w:val="nil"/>
              <w:bottom w:val="single" w:sz="4" w:space="0" w:color="auto"/>
              <w:right w:val="single" w:sz="4" w:space="0" w:color="auto"/>
            </w:tcBorders>
            <w:shd w:val="clear" w:color="auto" w:fill="auto"/>
            <w:noWrap/>
            <w:vAlign w:val="center"/>
            <w:hideMark/>
          </w:tcPr>
          <w:p w14:paraId="1B8274C9" w14:textId="77777777" w:rsidR="00E62FAD" w:rsidRPr="00E62FAD" w:rsidRDefault="00E62FAD" w:rsidP="00E62FAD">
            <w:pPr>
              <w:jc w:val="right"/>
              <w:rPr>
                <w:rFonts w:ascii="Arial Armenian" w:hAnsi="Arial Armenian" w:cs="Calibri"/>
                <w:sz w:val="18"/>
                <w:szCs w:val="18"/>
                <w:lang w:bidi="ar-SA"/>
              </w:rPr>
            </w:pPr>
            <w:r w:rsidRPr="00E62FAD">
              <w:rPr>
                <w:rFonts w:ascii="Arial Armenian" w:hAnsi="Arial Armenian" w:cs="Calibri"/>
                <w:sz w:val="18"/>
                <w:szCs w:val="18"/>
                <w:lang w:bidi="ar-SA"/>
              </w:rPr>
              <w:t>11237,51</w:t>
            </w:r>
          </w:p>
        </w:tc>
        <w:tc>
          <w:tcPr>
            <w:tcW w:w="862" w:type="dxa"/>
            <w:tcBorders>
              <w:top w:val="nil"/>
              <w:left w:val="nil"/>
              <w:bottom w:val="single" w:sz="4" w:space="0" w:color="auto"/>
              <w:right w:val="single" w:sz="4" w:space="0" w:color="auto"/>
            </w:tcBorders>
            <w:shd w:val="clear" w:color="auto" w:fill="auto"/>
            <w:noWrap/>
            <w:vAlign w:val="center"/>
            <w:hideMark/>
          </w:tcPr>
          <w:p w14:paraId="76C701E2" w14:textId="77777777" w:rsidR="00E62FAD" w:rsidRPr="00E62FAD" w:rsidRDefault="00E62FAD" w:rsidP="00E62FAD">
            <w:pPr>
              <w:rPr>
                <w:rFonts w:ascii="Arial Armenian" w:hAnsi="Arial Armenian" w:cs="Calibri"/>
                <w:sz w:val="18"/>
                <w:szCs w:val="18"/>
                <w:lang w:bidi="ar-SA"/>
              </w:rPr>
            </w:pPr>
            <w:r w:rsidRPr="00E62FAD">
              <w:rPr>
                <w:rFonts w:ascii="Arial Armenian" w:hAnsi="Arial Armenian" w:cs="Calibri"/>
                <w:sz w:val="18"/>
                <w:szCs w:val="18"/>
                <w:lang w:bidi="ar-SA"/>
              </w:rPr>
              <w:t> </w:t>
            </w:r>
          </w:p>
        </w:tc>
        <w:tc>
          <w:tcPr>
            <w:tcW w:w="36" w:type="dxa"/>
            <w:vAlign w:val="center"/>
            <w:hideMark/>
          </w:tcPr>
          <w:p w14:paraId="4BA02427" w14:textId="77777777" w:rsidR="00E62FAD" w:rsidRPr="00E62FAD" w:rsidRDefault="00E62FAD" w:rsidP="00E62FAD">
            <w:pPr>
              <w:rPr>
                <w:sz w:val="20"/>
                <w:szCs w:val="20"/>
                <w:lang w:bidi="ar-SA"/>
              </w:rPr>
            </w:pPr>
          </w:p>
        </w:tc>
      </w:tr>
      <w:tr w:rsidR="00E62FAD" w:rsidRPr="00E62FAD" w14:paraId="68B3DD7E" w14:textId="77777777" w:rsidTr="00E62FAD">
        <w:trPr>
          <w:trHeight w:val="349"/>
        </w:trPr>
        <w:tc>
          <w:tcPr>
            <w:tcW w:w="262" w:type="dxa"/>
            <w:tcBorders>
              <w:top w:val="nil"/>
              <w:left w:val="single" w:sz="4" w:space="0" w:color="auto"/>
              <w:bottom w:val="single" w:sz="4" w:space="0" w:color="auto"/>
              <w:right w:val="nil"/>
            </w:tcBorders>
            <w:shd w:val="clear" w:color="auto" w:fill="auto"/>
            <w:noWrap/>
            <w:vAlign w:val="bottom"/>
            <w:hideMark/>
          </w:tcPr>
          <w:p w14:paraId="2CA5A2A5"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lastRenderedPageBreak/>
              <w:t> </w:t>
            </w:r>
          </w:p>
        </w:tc>
        <w:tc>
          <w:tcPr>
            <w:tcW w:w="5076" w:type="dxa"/>
            <w:tcBorders>
              <w:top w:val="nil"/>
              <w:left w:val="nil"/>
              <w:bottom w:val="single" w:sz="4" w:space="0" w:color="auto"/>
              <w:right w:val="nil"/>
            </w:tcBorders>
            <w:shd w:val="clear" w:color="auto" w:fill="auto"/>
            <w:noWrap/>
            <w:vAlign w:val="center"/>
            <w:hideMark/>
          </w:tcPr>
          <w:p w14:paraId="695D593F" w14:textId="77777777" w:rsidR="00E62FAD" w:rsidRPr="00E62FAD" w:rsidRDefault="00E62FAD" w:rsidP="00E62FAD">
            <w:pPr>
              <w:rPr>
                <w:rFonts w:ascii="Arial LatRus" w:hAnsi="Arial LatRus" w:cs="Calibri"/>
                <w:b/>
                <w:bCs/>
                <w:i/>
                <w:iCs/>
                <w:sz w:val="20"/>
                <w:szCs w:val="20"/>
                <w:lang w:bidi="ar-SA"/>
              </w:rPr>
            </w:pPr>
            <w:r w:rsidRPr="00E62FAD">
              <w:rPr>
                <w:rFonts w:ascii="Calibri" w:hAnsi="Calibri" w:cs="Calibri"/>
                <w:b/>
                <w:bCs/>
                <w:i/>
                <w:iCs/>
                <w:sz w:val="20"/>
                <w:szCs w:val="20"/>
                <w:lang w:bidi="ar-SA"/>
              </w:rPr>
              <w:t>Всего</w:t>
            </w:r>
          </w:p>
        </w:tc>
        <w:tc>
          <w:tcPr>
            <w:tcW w:w="507" w:type="dxa"/>
            <w:tcBorders>
              <w:top w:val="nil"/>
              <w:left w:val="nil"/>
              <w:bottom w:val="single" w:sz="4" w:space="0" w:color="auto"/>
              <w:right w:val="nil"/>
            </w:tcBorders>
            <w:shd w:val="clear" w:color="auto" w:fill="auto"/>
            <w:noWrap/>
            <w:vAlign w:val="bottom"/>
            <w:hideMark/>
          </w:tcPr>
          <w:p w14:paraId="3D35C6C4"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496" w:type="dxa"/>
            <w:tcBorders>
              <w:top w:val="nil"/>
              <w:left w:val="nil"/>
              <w:bottom w:val="single" w:sz="4" w:space="0" w:color="auto"/>
              <w:right w:val="nil"/>
            </w:tcBorders>
            <w:shd w:val="clear" w:color="auto" w:fill="auto"/>
            <w:noWrap/>
            <w:vAlign w:val="bottom"/>
            <w:hideMark/>
          </w:tcPr>
          <w:p w14:paraId="531710DD"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999" w:type="dxa"/>
            <w:tcBorders>
              <w:top w:val="nil"/>
              <w:left w:val="nil"/>
              <w:bottom w:val="single" w:sz="4" w:space="0" w:color="auto"/>
              <w:right w:val="single" w:sz="4" w:space="0" w:color="auto"/>
            </w:tcBorders>
            <w:shd w:val="clear" w:color="auto" w:fill="auto"/>
            <w:noWrap/>
            <w:vAlign w:val="bottom"/>
            <w:hideMark/>
          </w:tcPr>
          <w:p w14:paraId="36EEC8F3" w14:textId="77777777" w:rsidR="00E62FAD" w:rsidRPr="00E62FAD" w:rsidRDefault="00E62FAD" w:rsidP="00E62FAD">
            <w:pPr>
              <w:rPr>
                <w:rFonts w:ascii="Arial LatRus" w:hAnsi="Arial LatRus" w:cs="Calibri"/>
                <w:sz w:val="20"/>
                <w:szCs w:val="20"/>
                <w:lang w:bidi="ar-SA"/>
              </w:rPr>
            </w:pPr>
            <w:r w:rsidRPr="00E62FAD">
              <w:rPr>
                <w:rFonts w:ascii="Arial LatRus" w:hAnsi="Arial LatRus" w:cs="Calibri"/>
                <w:sz w:val="20"/>
                <w:szCs w:val="20"/>
                <w:lang w:bidi="ar-SA"/>
              </w:rPr>
              <w:t> </w:t>
            </w:r>
          </w:p>
        </w:tc>
        <w:tc>
          <w:tcPr>
            <w:tcW w:w="782" w:type="dxa"/>
            <w:tcBorders>
              <w:top w:val="nil"/>
              <w:left w:val="nil"/>
              <w:bottom w:val="single" w:sz="4" w:space="0" w:color="auto"/>
              <w:right w:val="single" w:sz="4" w:space="0" w:color="auto"/>
            </w:tcBorders>
            <w:shd w:val="clear" w:color="auto" w:fill="auto"/>
            <w:noWrap/>
            <w:vAlign w:val="center"/>
            <w:hideMark/>
          </w:tcPr>
          <w:p w14:paraId="019FE3E1" w14:textId="77777777" w:rsidR="00E62FAD" w:rsidRPr="00E62FAD" w:rsidRDefault="00E62FAD" w:rsidP="00E62FAD">
            <w:pPr>
              <w:jc w:val="right"/>
              <w:rPr>
                <w:rFonts w:ascii="Arial Armenian" w:hAnsi="Arial Armenian" w:cs="Calibri"/>
                <w:sz w:val="18"/>
                <w:szCs w:val="18"/>
                <w:lang w:bidi="ar-SA"/>
              </w:rPr>
            </w:pPr>
            <w:r w:rsidRPr="00E62FAD">
              <w:rPr>
                <w:rFonts w:ascii="Arial Armenian" w:hAnsi="Arial Armenian" w:cs="Calibri"/>
                <w:sz w:val="18"/>
                <w:szCs w:val="18"/>
                <w:lang w:bidi="ar-SA"/>
              </w:rPr>
              <w:t>12849,35</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5DACB" w14:textId="77777777" w:rsidR="00E62FAD" w:rsidRPr="00E62FAD" w:rsidRDefault="00E62FAD" w:rsidP="00E62FAD">
            <w:pPr>
              <w:jc w:val="center"/>
              <w:rPr>
                <w:rFonts w:ascii="Arial Armenian" w:hAnsi="Arial Armenian" w:cs="Calibri"/>
                <w:b/>
                <w:bCs/>
                <w:sz w:val="16"/>
                <w:szCs w:val="16"/>
                <w:lang w:bidi="ar-SA"/>
              </w:rPr>
            </w:pPr>
            <w:r w:rsidRPr="00E62FAD">
              <w:rPr>
                <w:rFonts w:ascii="Arial Armenian" w:hAnsi="Arial Armenian" w:cs="Calibri"/>
                <w:b/>
                <w:bCs/>
                <w:sz w:val="16"/>
                <w:szCs w:val="16"/>
                <w:lang w:bidi="ar-SA"/>
              </w:rPr>
              <w:t>100,0%</w:t>
            </w:r>
          </w:p>
        </w:tc>
        <w:tc>
          <w:tcPr>
            <w:tcW w:w="36" w:type="dxa"/>
            <w:vAlign w:val="center"/>
            <w:hideMark/>
          </w:tcPr>
          <w:p w14:paraId="0BD79676" w14:textId="77777777" w:rsidR="00E62FAD" w:rsidRPr="00E62FAD" w:rsidRDefault="00E62FAD" w:rsidP="00E62FAD">
            <w:pPr>
              <w:rPr>
                <w:sz w:val="20"/>
                <w:szCs w:val="20"/>
                <w:lang w:bidi="ar-SA"/>
              </w:rPr>
            </w:pPr>
          </w:p>
        </w:tc>
      </w:tr>
      <w:tr w:rsidR="00E62FAD" w:rsidRPr="00E62FAD" w14:paraId="7591E684" w14:textId="77777777" w:rsidTr="00E62FAD">
        <w:trPr>
          <w:trHeight w:val="139"/>
        </w:trPr>
        <w:tc>
          <w:tcPr>
            <w:tcW w:w="8122" w:type="dxa"/>
            <w:gridSpan w:val="6"/>
            <w:tcBorders>
              <w:top w:val="nil"/>
              <w:left w:val="nil"/>
              <w:bottom w:val="nil"/>
              <w:right w:val="nil"/>
            </w:tcBorders>
            <w:shd w:val="clear" w:color="auto" w:fill="auto"/>
            <w:noWrap/>
            <w:vAlign w:val="bottom"/>
            <w:hideMark/>
          </w:tcPr>
          <w:p w14:paraId="5745268E" w14:textId="77777777" w:rsidR="00E62FAD" w:rsidRPr="00E62FAD" w:rsidRDefault="00E62FAD" w:rsidP="00E62FAD">
            <w:pPr>
              <w:jc w:val="center"/>
              <w:rPr>
                <w:rFonts w:ascii="Arial Armenian" w:hAnsi="Arial Armenian" w:cs="Calibri"/>
                <w:b/>
                <w:bCs/>
                <w:sz w:val="16"/>
                <w:szCs w:val="16"/>
                <w:lang w:bidi="ar-SA"/>
              </w:rPr>
            </w:pPr>
          </w:p>
        </w:tc>
        <w:tc>
          <w:tcPr>
            <w:tcW w:w="862" w:type="dxa"/>
            <w:tcBorders>
              <w:top w:val="nil"/>
              <w:left w:val="nil"/>
              <w:bottom w:val="nil"/>
              <w:right w:val="nil"/>
            </w:tcBorders>
            <w:shd w:val="clear" w:color="auto" w:fill="auto"/>
            <w:noWrap/>
            <w:vAlign w:val="bottom"/>
            <w:hideMark/>
          </w:tcPr>
          <w:p w14:paraId="12E4F220" w14:textId="77777777" w:rsidR="00E62FAD" w:rsidRPr="00E62FAD" w:rsidRDefault="00E62FAD" w:rsidP="00E62FAD">
            <w:pPr>
              <w:jc w:val="center"/>
              <w:rPr>
                <w:sz w:val="20"/>
                <w:szCs w:val="20"/>
                <w:lang w:bidi="ar-SA"/>
              </w:rPr>
            </w:pPr>
          </w:p>
        </w:tc>
        <w:tc>
          <w:tcPr>
            <w:tcW w:w="36" w:type="dxa"/>
            <w:vAlign w:val="center"/>
            <w:hideMark/>
          </w:tcPr>
          <w:p w14:paraId="7429759C" w14:textId="77777777" w:rsidR="00E62FAD" w:rsidRPr="00E62FAD" w:rsidRDefault="00E62FAD" w:rsidP="00E62FAD">
            <w:pPr>
              <w:rPr>
                <w:sz w:val="20"/>
                <w:szCs w:val="20"/>
                <w:lang w:bidi="ar-SA"/>
              </w:rPr>
            </w:pPr>
          </w:p>
        </w:tc>
      </w:tr>
      <w:tr w:rsidR="00E62FAD" w:rsidRPr="00E62FAD" w14:paraId="789F0660" w14:textId="77777777" w:rsidTr="00E62FAD">
        <w:trPr>
          <w:trHeight w:val="139"/>
        </w:trPr>
        <w:tc>
          <w:tcPr>
            <w:tcW w:w="262" w:type="dxa"/>
            <w:tcBorders>
              <w:top w:val="nil"/>
              <w:left w:val="nil"/>
              <w:bottom w:val="nil"/>
              <w:right w:val="nil"/>
            </w:tcBorders>
            <w:shd w:val="clear" w:color="auto" w:fill="auto"/>
            <w:noWrap/>
            <w:vAlign w:val="bottom"/>
            <w:hideMark/>
          </w:tcPr>
          <w:p w14:paraId="7945581A" w14:textId="77777777" w:rsidR="00E62FAD" w:rsidRPr="00E62FAD" w:rsidRDefault="00E62FAD" w:rsidP="00E62FAD">
            <w:pPr>
              <w:jc w:val="center"/>
              <w:rPr>
                <w:sz w:val="20"/>
                <w:szCs w:val="20"/>
                <w:lang w:bidi="ar-SA"/>
              </w:rPr>
            </w:pPr>
          </w:p>
        </w:tc>
        <w:tc>
          <w:tcPr>
            <w:tcW w:w="5076" w:type="dxa"/>
            <w:tcBorders>
              <w:top w:val="nil"/>
              <w:left w:val="nil"/>
              <w:bottom w:val="nil"/>
              <w:right w:val="nil"/>
            </w:tcBorders>
            <w:shd w:val="clear" w:color="auto" w:fill="auto"/>
            <w:noWrap/>
            <w:vAlign w:val="bottom"/>
            <w:hideMark/>
          </w:tcPr>
          <w:p w14:paraId="7451CAEA" w14:textId="77777777" w:rsidR="00E62FAD" w:rsidRPr="00E62FAD" w:rsidRDefault="00E62FAD" w:rsidP="00E62FAD">
            <w:pPr>
              <w:rPr>
                <w:sz w:val="20"/>
                <w:szCs w:val="20"/>
                <w:lang w:bidi="ar-SA"/>
              </w:rPr>
            </w:pPr>
          </w:p>
        </w:tc>
        <w:tc>
          <w:tcPr>
            <w:tcW w:w="507" w:type="dxa"/>
            <w:tcBorders>
              <w:top w:val="nil"/>
              <w:left w:val="nil"/>
              <w:bottom w:val="nil"/>
              <w:right w:val="nil"/>
            </w:tcBorders>
            <w:shd w:val="clear" w:color="auto" w:fill="auto"/>
            <w:noWrap/>
            <w:vAlign w:val="bottom"/>
            <w:hideMark/>
          </w:tcPr>
          <w:p w14:paraId="00E25B63" w14:textId="77777777" w:rsidR="00E62FAD" w:rsidRPr="00E62FAD" w:rsidRDefault="00E62FAD" w:rsidP="00E62FAD">
            <w:pPr>
              <w:rPr>
                <w:sz w:val="20"/>
                <w:szCs w:val="20"/>
                <w:lang w:bidi="ar-SA"/>
              </w:rPr>
            </w:pPr>
          </w:p>
        </w:tc>
        <w:tc>
          <w:tcPr>
            <w:tcW w:w="496" w:type="dxa"/>
            <w:tcBorders>
              <w:top w:val="nil"/>
              <w:left w:val="nil"/>
              <w:bottom w:val="nil"/>
              <w:right w:val="nil"/>
            </w:tcBorders>
            <w:shd w:val="clear" w:color="auto" w:fill="auto"/>
            <w:noWrap/>
            <w:vAlign w:val="bottom"/>
            <w:hideMark/>
          </w:tcPr>
          <w:p w14:paraId="06D8997E" w14:textId="77777777" w:rsidR="00E62FAD" w:rsidRPr="00E62FAD" w:rsidRDefault="00E62FAD" w:rsidP="00E62FAD">
            <w:pPr>
              <w:rPr>
                <w:sz w:val="20"/>
                <w:szCs w:val="20"/>
                <w:lang w:bidi="ar-SA"/>
              </w:rPr>
            </w:pPr>
          </w:p>
        </w:tc>
        <w:tc>
          <w:tcPr>
            <w:tcW w:w="999" w:type="dxa"/>
            <w:tcBorders>
              <w:top w:val="nil"/>
              <w:left w:val="nil"/>
              <w:bottom w:val="nil"/>
              <w:right w:val="nil"/>
            </w:tcBorders>
            <w:shd w:val="clear" w:color="auto" w:fill="auto"/>
            <w:noWrap/>
            <w:vAlign w:val="bottom"/>
            <w:hideMark/>
          </w:tcPr>
          <w:p w14:paraId="3E8536EA" w14:textId="77777777" w:rsidR="00E62FAD" w:rsidRPr="00E62FAD" w:rsidRDefault="00E62FAD" w:rsidP="00E62FAD">
            <w:pPr>
              <w:rPr>
                <w:sz w:val="20"/>
                <w:szCs w:val="20"/>
                <w:lang w:bidi="ar-SA"/>
              </w:rPr>
            </w:pPr>
          </w:p>
        </w:tc>
        <w:tc>
          <w:tcPr>
            <w:tcW w:w="782" w:type="dxa"/>
            <w:tcBorders>
              <w:top w:val="nil"/>
              <w:left w:val="nil"/>
              <w:bottom w:val="nil"/>
              <w:right w:val="nil"/>
            </w:tcBorders>
            <w:shd w:val="clear" w:color="auto" w:fill="auto"/>
            <w:noWrap/>
            <w:vAlign w:val="bottom"/>
            <w:hideMark/>
          </w:tcPr>
          <w:p w14:paraId="17988092" w14:textId="77777777" w:rsidR="00E62FAD" w:rsidRPr="00E62FAD" w:rsidRDefault="00E62FAD" w:rsidP="00E62FAD">
            <w:pPr>
              <w:rPr>
                <w:sz w:val="20"/>
                <w:szCs w:val="20"/>
                <w:lang w:bidi="ar-SA"/>
              </w:rPr>
            </w:pPr>
          </w:p>
        </w:tc>
        <w:tc>
          <w:tcPr>
            <w:tcW w:w="862" w:type="dxa"/>
            <w:tcBorders>
              <w:top w:val="nil"/>
              <w:left w:val="nil"/>
              <w:bottom w:val="nil"/>
              <w:right w:val="nil"/>
            </w:tcBorders>
            <w:shd w:val="clear" w:color="auto" w:fill="auto"/>
            <w:noWrap/>
            <w:vAlign w:val="bottom"/>
            <w:hideMark/>
          </w:tcPr>
          <w:p w14:paraId="50891CD5" w14:textId="77777777" w:rsidR="00E62FAD" w:rsidRPr="00E62FAD" w:rsidRDefault="00E62FAD" w:rsidP="00E62FAD">
            <w:pPr>
              <w:rPr>
                <w:sz w:val="20"/>
                <w:szCs w:val="20"/>
                <w:lang w:bidi="ar-SA"/>
              </w:rPr>
            </w:pPr>
          </w:p>
        </w:tc>
        <w:tc>
          <w:tcPr>
            <w:tcW w:w="36" w:type="dxa"/>
            <w:vAlign w:val="center"/>
            <w:hideMark/>
          </w:tcPr>
          <w:p w14:paraId="3723EF45" w14:textId="77777777" w:rsidR="00E62FAD" w:rsidRPr="00E62FAD" w:rsidRDefault="00E62FAD" w:rsidP="00E62FAD">
            <w:pPr>
              <w:rPr>
                <w:sz w:val="20"/>
                <w:szCs w:val="20"/>
                <w:lang w:bidi="ar-SA"/>
              </w:rPr>
            </w:pPr>
          </w:p>
        </w:tc>
      </w:tr>
    </w:tbl>
    <w:p w14:paraId="521A74C2" w14:textId="77777777" w:rsidR="000A359E" w:rsidRPr="00FD0C36" w:rsidRDefault="000A359E" w:rsidP="001D11DF">
      <w:pPr>
        <w:widowControl w:val="0"/>
        <w:ind w:firstLine="567"/>
        <w:jc w:val="center"/>
        <w:rPr>
          <w:rFonts w:ascii="Sylfaen" w:hAnsi="Sylfaen"/>
          <w:sz w:val="22"/>
          <w:szCs w:val="22"/>
          <w:lang w:val="hy-AM"/>
        </w:rPr>
      </w:pPr>
    </w:p>
    <w:p w14:paraId="5BFE1602" w14:textId="77777777" w:rsidR="000A359E" w:rsidRPr="00FD0C36" w:rsidRDefault="000A359E" w:rsidP="001D11DF">
      <w:pPr>
        <w:widowControl w:val="0"/>
        <w:ind w:firstLine="567"/>
        <w:jc w:val="center"/>
        <w:rPr>
          <w:rFonts w:ascii="Sylfaen" w:hAnsi="Sylfaen"/>
          <w:b/>
          <w:sz w:val="22"/>
          <w:szCs w:val="22"/>
          <w:lang w:val="hy-AM"/>
        </w:rPr>
      </w:pPr>
    </w:p>
    <w:p w14:paraId="52E71209" w14:textId="77777777" w:rsidR="004E65AD" w:rsidRDefault="004E65AD" w:rsidP="00135A14">
      <w:pPr>
        <w:widowControl w:val="0"/>
        <w:rPr>
          <w:rFonts w:ascii="GHEA Grapalat" w:hAnsi="GHEA Grapalat"/>
          <w:sz w:val="22"/>
          <w:szCs w:val="22"/>
        </w:rPr>
      </w:pPr>
    </w:p>
    <w:p w14:paraId="2C933E07" w14:textId="77777777" w:rsidR="004E65AD" w:rsidRDefault="004E65AD" w:rsidP="00135A14">
      <w:pPr>
        <w:widowControl w:val="0"/>
        <w:rPr>
          <w:rFonts w:ascii="GHEA Grapalat" w:hAnsi="GHEA Grapalat"/>
          <w:sz w:val="22"/>
          <w:szCs w:val="22"/>
        </w:rPr>
      </w:pPr>
    </w:p>
    <w:p w14:paraId="3D9F3B45" w14:textId="0D4D8AA0" w:rsidR="00BB28C8" w:rsidRPr="00FD0C36" w:rsidRDefault="00BB28C8" w:rsidP="00135A14">
      <w:pPr>
        <w:widowControl w:val="0"/>
        <w:rPr>
          <w:rFonts w:ascii="GHEA Grapalat" w:hAnsi="GHEA Grapalat"/>
          <w:sz w:val="22"/>
          <w:szCs w:val="22"/>
        </w:rPr>
      </w:pPr>
      <w:r w:rsidRPr="00FD0C36">
        <w:rPr>
          <w:rFonts w:ascii="GHEA Grapalat" w:hAnsi="GHEA Grapalat"/>
          <w:sz w:val="22"/>
          <w:szCs w:val="22"/>
        </w:rPr>
        <w:t>Подрядчик выполняет работы по адресу</w:t>
      </w:r>
      <w:r w:rsidR="00072631" w:rsidRPr="00FD0C36">
        <w:rPr>
          <w:rFonts w:ascii="GHEA Grapalat" w:hAnsi="GHEA Grapalat"/>
          <w:sz w:val="22"/>
          <w:szCs w:val="22"/>
        </w:rPr>
        <w:t xml:space="preserve"> марз </w:t>
      </w:r>
      <w:r w:rsidR="004E65AD">
        <w:rPr>
          <w:rFonts w:ascii="Calibri" w:hAnsi="Calibri"/>
          <w:sz w:val="22"/>
          <w:szCs w:val="22"/>
        </w:rPr>
        <w:t>А</w:t>
      </w:r>
      <w:r w:rsidR="004E65AD" w:rsidRPr="004E65AD">
        <w:rPr>
          <w:rFonts w:ascii="Calibri" w:hAnsi="Calibri"/>
          <w:sz w:val="22"/>
          <w:szCs w:val="22"/>
        </w:rPr>
        <w:t>рарат</w:t>
      </w:r>
      <w:r w:rsidR="00072631" w:rsidRPr="00FD0C36">
        <w:rPr>
          <w:rFonts w:ascii="GHEA Grapalat" w:hAnsi="GHEA Grapalat"/>
          <w:sz w:val="22"/>
          <w:szCs w:val="22"/>
        </w:rPr>
        <w:t xml:space="preserve">ский, община </w:t>
      </w:r>
      <w:r w:rsidR="004E65AD">
        <w:rPr>
          <w:rFonts w:ascii="Calibri" w:hAnsi="Calibri"/>
          <w:sz w:val="22"/>
          <w:szCs w:val="22"/>
        </w:rPr>
        <w:t>А</w:t>
      </w:r>
      <w:r w:rsidR="004E65AD" w:rsidRPr="004E65AD">
        <w:rPr>
          <w:rFonts w:ascii="Calibri" w:hAnsi="Calibri"/>
          <w:sz w:val="22"/>
          <w:szCs w:val="22"/>
        </w:rPr>
        <w:t>йгезард</w:t>
      </w:r>
      <w:r w:rsidR="00072631" w:rsidRPr="00FD0C36">
        <w:rPr>
          <w:rFonts w:ascii="GHEA Grapalat" w:hAnsi="GHEA Grapalat"/>
          <w:sz w:val="22"/>
          <w:szCs w:val="22"/>
        </w:rPr>
        <w:t>ская</w:t>
      </w:r>
      <w:r w:rsidR="00C906B6" w:rsidRPr="00FD0C36">
        <w:rPr>
          <w:rFonts w:ascii="GHEA Grapalat" w:hAnsi="GHEA Grapalat"/>
          <w:sz w:val="22"/>
          <w:szCs w:val="22"/>
        </w:rPr>
        <w:t>, улица</w:t>
      </w:r>
      <w:r w:rsidR="00130434" w:rsidRPr="00FD0C36">
        <w:rPr>
          <w:rFonts w:ascii="GHEA Grapalat" w:hAnsi="GHEA Grapalat"/>
          <w:sz w:val="22"/>
          <w:szCs w:val="22"/>
        </w:rPr>
        <w:t xml:space="preserve"> </w:t>
      </w:r>
      <w:r w:rsidR="004E65AD">
        <w:rPr>
          <w:rFonts w:ascii="Calibri" w:hAnsi="Calibri"/>
          <w:sz w:val="22"/>
          <w:szCs w:val="22"/>
        </w:rPr>
        <w:t>И</w:t>
      </w:r>
      <w:r w:rsidR="004E65AD" w:rsidRPr="004E65AD">
        <w:rPr>
          <w:rFonts w:ascii="Calibri" w:hAnsi="Calibri"/>
          <w:sz w:val="22"/>
          <w:szCs w:val="22"/>
        </w:rPr>
        <w:t>саакяна</w:t>
      </w:r>
      <w:r w:rsidR="00C906B6" w:rsidRPr="00FD0C36">
        <w:rPr>
          <w:rFonts w:ascii="GHEA Grapalat" w:hAnsi="GHEA Grapalat"/>
          <w:sz w:val="22"/>
          <w:szCs w:val="22"/>
        </w:rPr>
        <w:t>, 1</w:t>
      </w:r>
      <w:r w:rsidR="004E65AD" w:rsidRPr="005734A8">
        <w:rPr>
          <w:rFonts w:ascii="GHEA Grapalat" w:hAnsi="GHEA Grapalat"/>
          <w:sz w:val="22"/>
          <w:szCs w:val="22"/>
        </w:rPr>
        <w:t>2</w:t>
      </w:r>
      <w:r w:rsidRPr="00FD0C36">
        <w:rPr>
          <w:rFonts w:ascii="GHEA Grapalat" w:hAnsi="GHEA Grapalat"/>
          <w:sz w:val="22"/>
          <w:szCs w:val="22"/>
        </w:rPr>
        <w:t>.</w:t>
      </w:r>
    </w:p>
    <w:p w14:paraId="20B1992A" w14:textId="77777777" w:rsidR="00BB28C8" w:rsidRPr="00FD0C36" w:rsidRDefault="00BB28C8" w:rsidP="001D11DF">
      <w:pPr>
        <w:widowControl w:val="0"/>
        <w:ind w:firstLine="567"/>
        <w:jc w:val="right"/>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FD0C36" w14:paraId="61F9CE70" w14:textId="77777777" w:rsidTr="003D2146">
        <w:trPr>
          <w:jc w:val="center"/>
        </w:trPr>
        <w:tc>
          <w:tcPr>
            <w:tcW w:w="4536" w:type="dxa"/>
          </w:tcPr>
          <w:p w14:paraId="584DA497" w14:textId="77777777" w:rsidR="00BB28C8" w:rsidRPr="00FD0C36" w:rsidRDefault="00BB28C8" w:rsidP="001D11DF">
            <w:pPr>
              <w:widowControl w:val="0"/>
              <w:ind w:firstLine="34"/>
              <w:jc w:val="center"/>
              <w:rPr>
                <w:rFonts w:ascii="GHEA Grapalat" w:hAnsi="GHEA Grapalat" w:cs="Sylfaen"/>
                <w:b/>
                <w:bCs/>
                <w:sz w:val="22"/>
                <w:szCs w:val="22"/>
              </w:rPr>
            </w:pPr>
            <w:r w:rsidRPr="00FD0C36">
              <w:rPr>
                <w:rFonts w:ascii="GHEA Grapalat" w:hAnsi="GHEA Grapalat"/>
                <w:b/>
                <w:sz w:val="22"/>
                <w:szCs w:val="22"/>
              </w:rPr>
              <w:t>ЗАКАЗЧИК</w:t>
            </w:r>
          </w:p>
          <w:p w14:paraId="35B027DF" w14:textId="77777777" w:rsidR="00BB28C8" w:rsidRPr="00FD0C36" w:rsidRDefault="00BB28C8" w:rsidP="001D11DF">
            <w:pPr>
              <w:widowControl w:val="0"/>
              <w:ind w:firstLine="34"/>
              <w:jc w:val="center"/>
              <w:rPr>
                <w:rFonts w:ascii="GHEA Grapalat" w:hAnsi="GHEA Grapalat"/>
                <w:sz w:val="22"/>
                <w:szCs w:val="22"/>
                <w:lang w:val="en-US"/>
              </w:rPr>
            </w:pPr>
            <w:r w:rsidRPr="00FD0C36">
              <w:rPr>
                <w:rFonts w:ascii="GHEA Grapalat" w:hAnsi="GHEA Grapalat"/>
                <w:sz w:val="22"/>
                <w:szCs w:val="22"/>
                <w:lang w:val="en-US"/>
              </w:rPr>
              <w:t>_______________________</w:t>
            </w:r>
          </w:p>
          <w:p w14:paraId="41F668E2" w14:textId="77777777" w:rsidR="00BB28C8" w:rsidRPr="00FD0C36" w:rsidRDefault="00BB28C8" w:rsidP="001D11DF">
            <w:pPr>
              <w:widowControl w:val="0"/>
              <w:ind w:firstLine="34"/>
              <w:jc w:val="center"/>
              <w:rPr>
                <w:rFonts w:ascii="GHEA Grapalat" w:hAnsi="GHEA Grapalat"/>
                <w:sz w:val="22"/>
                <w:szCs w:val="22"/>
                <w:vertAlign w:val="superscript"/>
              </w:rPr>
            </w:pPr>
            <w:r w:rsidRPr="00FD0C36">
              <w:rPr>
                <w:rFonts w:ascii="GHEA Grapalat" w:hAnsi="GHEA Grapalat"/>
                <w:sz w:val="22"/>
                <w:szCs w:val="22"/>
                <w:vertAlign w:val="superscript"/>
              </w:rPr>
              <w:t>/подпись/</w:t>
            </w:r>
          </w:p>
          <w:p w14:paraId="25227BE5" w14:textId="77777777" w:rsidR="00BB28C8" w:rsidRPr="00FD0C36" w:rsidRDefault="00BB28C8" w:rsidP="001D11DF">
            <w:pPr>
              <w:widowControl w:val="0"/>
              <w:ind w:firstLine="34"/>
              <w:jc w:val="center"/>
              <w:rPr>
                <w:rFonts w:ascii="GHEA Grapalat" w:hAnsi="GHEA Grapalat"/>
                <w:sz w:val="22"/>
                <w:szCs w:val="22"/>
              </w:rPr>
            </w:pPr>
            <w:r w:rsidRPr="00FD0C36">
              <w:rPr>
                <w:rFonts w:ascii="GHEA Grapalat" w:hAnsi="GHEA Grapalat"/>
                <w:sz w:val="22"/>
                <w:szCs w:val="22"/>
              </w:rPr>
              <w:t>М. П.</w:t>
            </w:r>
          </w:p>
        </w:tc>
        <w:tc>
          <w:tcPr>
            <w:tcW w:w="760" w:type="dxa"/>
          </w:tcPr>
          <w:p w14:paraId="36F7D935" w14:textId="77777777" w:rsidR="00BB28C8" w:rsidRPr="00FD0C36" w:rsidRDefault="00BB28C8" w:rsidP="001D11DF">
            <w:pPr>
              <w:widowControl w:val="0"/>
              <w:ind w:firstLine="34"/>
              <w:jc w:val="center"/>
              <w:rPr>
                <w:rFonts w:ascii="GHEA Grapalat" w:hAnsi="GHEA Grapalat"/>
                <w:sz w:val="22"/>
                <w:szCs w:val="22"/>
              </w:rPr>
            </w:pPr>
          </w:p>
        </w:tc>
        <w:tc>
          <w:tcPr>
            <w:tcW w:w="4343" w:type="dxa"/>
          </w:tcPr>
          <w:p w14:paraId="5D549800" w14:textId="77777777" w:rsidR="00BB28C8" w:rsidRPr="00FD0C36" w:rsidRDefault="00BB28C8" w:rsidP="001D11DF">
            <w:pPr>
              <w:widowControl w:val="0"/>
              <w:ind w:firstLine="34"/>
              <w:jc w:val="center"/>
              <w:rPr>
                <w:rFonts w:ascii="GHEA Grapalat" w:hAnsi="GHEA Grapalat" w:cs="Sylfaen"/>
                <w:b/>
                <w:bCs/>
                <w:sz w:val="22"/>
                <w:szCs w:val="22"/>
              </w:rPr>
            </w:pPr>
            <w:r w:rsidRPr="00FD0C36">
              <w:rPr>
                <w:rFonts w:ascii="GHEA Grapalat" w:hAnsi="GHEA Grapalat"/>
                <w:b/>
                <w:sz w:val="22"/>
                <w:szCs w:val="22"/>
              </w:rPr>
              <w:t>ПОДРЯДЧИК</w:t>
            </w:r>
          </w:p>
          <w:p w14:paraId="1158185C" w14:textId="77777777" w:rsidR="00BB28C8" w:rsidRPr="00FD0C36" w:rsidRDefault="00BB28C8" w:rsidP="001D11DF">
            <w:pPr>
              <w:widowControl w:val="0"/>
              <w:ind w:firstLine="34"/>
              <w:jc w:val="center"/>
              <w:rPr>
                <w:rFonts w:ascii="GHEA Grapalat" w:hAnsi="GHEA Grapalat"/>
                <w:sz w:val="22"/>
                <w:szCs w:val="22"/>
                <w:lang w:val="en-US"/>
              </w:rPr>
            </w:pPr>
            <w:r w:rsidRPr="00FD0C36">
              <w:rPr>
                <w:rFonts w:ascii="GHEA Grapalat" w:hAnsi="GHEA Grapalat"/>
                <w:sz w:val="22"/>
                <w:szCs w:val="22"/>
                <w:lang w:val="en-US"/>
              </w:rPr>
              <w:t>___________________</w:t>
            </w:r>
          </w:p>
          <w:p w14:paraId="7BAB4B86" w14:textId="77777777" w:rsidR="00BB28C8" w:rsidRPr="00FD0C36" w:rsidRDefault="00BB28C8" w:rsidP="001D11DF">
            <w:pPr>
              <w:widowControl w:val="0"/>
              <w:ind w:firstLine="34"/>
              <w:jc w:val="center"/>
              <w:rPr>
                <w:rFonts w:ascii="GHEA Grapalat" w:hAnsi="GHEA Grapalat"/>
                <w:sz w:val="22"/>
                <w:szCs w:val="22"/>
                <w:vertAlign w:val="superscript"/>
              </w:rPr>
            </w:pPr>
            <w:r w:rsidRPr="00FD0C36">
              <w:rPr>
                <w:rFonts w:ascii="GHEA Grapalat" w:hAnsi="GHEA Grapalat"/>
                <w:sz w:val="22"/>
                <w:szCs w:val="22"/>
                <w:vertAlign w:val="superscript"/>
              </w:rPr>
              <w:t>/подпись/</w:t>
            </w:r>
          </w:p>
          <w:p w14:paraId="757D462B" w14:textId="77777777" w:rsidR="00BB28C8" w:rsidRPr="00FD0C36" w:rsidRDefault="00BB28C8" w:rsidP="001D11DF">
            <w:pPr>
              <w:widowControl w:val="0"/>
              <w:ind w:firstLine="34"/>
              <w:jc w:val="center"/>
              <w:rPr>
                <w:rFonts w:ascii="GHEA Grapalat" w:hAnsi="GHEA Grapalat"/>
                <w:sz w:val="22"/>
                <w:szCs w:val="22"/>
              </w:rPr>
            </w:pPr>
            <w:r w:rsidRPr="00FD0C36">
              <w:rPr>
                <w:rFonts w:ascii="GHEA Grapalat" w:hAnsi="GHEA Grapalat"/>
                <w:sz w:val="22"/>
                <w:szCs w:val="22"/>
              </w:rPr>
              <w:t>М. П.</w:t>
            </w:r>
          </w:p>
        </w:tc>
      </w:tr>
    </w:tbl>
    <w:p w14:paraId="47719167" w14:textId="77777777" w:rsidR="00BB28C8" w:rsidRPr="00FD0C36" w:rsidRDefault="00BB28C8" w:rsidP="001D11DF">
      <w:pPr>
        <w:widowControl w:val="0"/>
        <w:ind w:firstLine="567"/>
        <w:jc w:val="right"/>
        <w:rPr>
          <w:rFonts w:ascii="GHEA Grapalat" w:hAnsi="GHEA Grapalat"/>
          <w:i/>
          <w:sz w:val="22"/>
          <w:szCs w:val="22"/>
        </w:rPr>
      </w:pPr>
    </w:p>
    <w:p w14:paraId="6AE3F9C7" w14:textId="77777777" w:rsidR="00BB28C8" w:rsidRPr="00FD0C36" w:rsidRDefault="00BB28C8" w:rsidP="001D11DF">
      <w:pPr>
        <w:rPr>
          <w:rFonts w:ascii="GHEA Grapalat" w:hAnsi="GHEA Grapalat"/>
          <w:i/>
          <w:sz w:val="22"/>
          <w:szCs w:val="22"/>
        </w:rPr>
      </w:pPr>
      <w:r w:rsidRPr="00FD0C36">
        <w:rPr>
          <w:rFonts w:ascii="GHEA Grapalat" w:hAnsi="GHEA Grapalat"/>
          <w:i/>
          <w:sz w:val="22"/>
          <w:szCs w:val="22"/>
        </w:rPr>
        <w:br w:type="page"/>
      </w:r>
    </w:p>
    <w:p w14:paraId="46F22D92" w14:textId="77777777"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i/>
          <w:sz w:val="22"/>
          <w:szCs w:val="22"/>
        </w:rPr>
        <w:lastRenderedPageBreak/>
        <w:t>Приложение № 2</w:t>
      </w:r>
    </w:p>
    <w:p w14:paraId="53CB11A1" w14:textId="1C9D4A21"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i/>
          <w:sz w:val="22"/>
          <w:szCs w:val="22"/>
        </w:rPr>
        <w:t>к Договору под кодом</w:t>
      </w:r>
      <w:r w:rsidR="000C54E8" w:rsidRPr="000C54E8">
        <w:rPr>
          <w:rFonts w:ascii="Arial" w:hAnsi="Arial" w:cs="Arial"/>
          <w:i/>
          <w:sz w:val="22"/>
          <w:szCs w:val="22"/>
        </w:rPr>
        <w:t xml:space="preserve">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r w:rsidR="000C54E8" w:rsidRPr="00FD0C36">
        <w:rPr>
          <w:rFonts w:ascii="GHEA Grapalat" w:hAnsi="GHEA Grapalat"/>
          <w:i/>
          <w:sz w:val="22"/>
          <w:szCs w:val="22"/>
        </w:rPr>
        <w:t xml:space="preserve"> </w:t>
      </w:r>
      <w:r w:rsidRPr="00FD0C36">
        <w:rPr>
          <w:rFonts w:ascii="GHEA Grapalat" w:hAnsi="GHEA Grapalat"/>
          <w:i/>
          <w:sz w:val="22"/>
          <w:szCs w:val="22"/>
        </w:rPr>
        <w:t xml:space="preserve"> </w:t>
      </w:r>
      <w:r w:rsidRPr="00FD0C36">
        <w:rPr>
          <w:rFonts w:ascii="GHEA Grapalat" w:hAnsi="GHEA Grapalat" w:cs="Arial"/>
          <w:i/>
          <w:sz w:val="22"/>
          <w:szCs w:val="22"/>
        </w:rPr>
        <w:br/>
      </w:r>
      <w:r w:rsidRPr="00FD0C36">
        <w:rPr>
          <w:rFonts w:ascii="GHEA Grapalat" w:hAnsi="GHEA Grapalat"/>
          <w:i/>
          <w:sz w:val="22"/>
          <w:szCs w:val="22"/>
        </w:rPr>
        <w:t xml:space="preserve">заключенному " </w:t>
      </w:r>
      <w:r w:rsidRPr="00FD0C36">
        <w:rPr>
          <w:rFonts w:ascii="GHEA Grapalat" w:hAnsi="GHEA Grapalat"/>
          <w:i/>
          <w:sz w:val="22"/>
          <w:szCs w:val="22"/>
        </w:rPr>
        <w:tab/>
        <w:t xml:space="preserve">"  </w:t>
      </w:r>
      <w:r w:rsidRPr="00FD0C36">
        <w:rPr>
          <w:rFonts w:ascii="GHEA Grapalat" w:hAnsi="GHEA Grapalat"/>
          <w:i/>
          <w:sz w:val="22"/>
          <w:szCs w:val="22"/>
        </w:rPr>
        <w:tab/>
        <w:t>20</w:t>
      </w:r>
      <w:r w:rsidRPr="00FD0C36">
        <w:rPr>
          <w:rFonts w:ascii="GHEA Grapalat" w:hAnsi="GHEA Grapalat"/>
          <w:i/>
          <w:sz w:val="22"/>
          <w:szCs w:val="22"/>
        </w:rPr>
        <w:tab/>
        <w:t>г.</w:t>
      </w:r>
    </w:p>
    <w:p w14:paraId="3070344B" w14:textId="77777777" w:rsidR="00BB28C8" w:rsidRPr="00FD0C36" w:rsidRDefault="00BB28C8" w:rsidP="001D11DF">
      <w:pPr>
        <w:widowControl w:val="0"/>
        <w:ind w:firstLine="567"/>
        <w:jc w:val="center"/>
        <w:rPr>
          <w:rFonts w:ascii="GHEA Grapalat" w:hAnsi="GHEA Grapalat" w:cs="Sylfaen"/>
          <w:b/>
          <w:sz w:val="22"/>
          <w:szCs w:val="22"/>
        </w:rPr>
      </w:pPr>
    </w:p>
    <w:p w14:paraId="5B92DCD0" w14:textId="77777777" w:rsidR="00BB28C8" w:rsidRPr="00FD0C36" w:rsidRDefault="00BB28C8" w:rsidP="001D11DF">
      <w:pPr>
        <w:widowControl w:val="0"/>
        <w:ind w:firstLine="567"/>
        <w:jc w:val="center"/>
        <w:rPr>
          <w:rFonts w:ascii="GHEA Grapalat" w:hAnsi="GHEA Grapalat"/>
          <w:b/>
          <w:sz w:val="22"/>
          <w:szCs w:val="22"/>
        </w:rPr>
      </w:pPr>
      <w:r w:rsidRPr="00FD0C36">
        <w:rPr>
          <w:rFonts w:ascii="GHEA Grapalat" w:hAnsi="GHEA Grapalat"/>
          <w:b/>
          <w:sz w:val="22"/>
          <w:szCs w:val="22"/>
        </w:rPr>
        <w:t>КАЛЕНДАРНЫЙ ГРАФИК</w:t>
      </w:r>
    </w:p>
    <w:p w14:paraId="4F18291D" w14:textId="7C80DC3B" w:rsidR="005734A8" w:rsidRDefault="00072631" w:rsidP="005734A8">
      <w:pPr>
        <w:widowControl w:val="0"/>
        <w:ind w:firstLine="567"/>
        <w:jc w:val="center"/>
        <w:rPr>
          <w:rFonts w:ascii="GHEA Grapalat" w:hAnsi="GHEA Grapalat"/>
          <w:sz w:val="22"/>
          <w:szCs w:val="22"/>
        </w:rPr>
      </w:pPr>
      <w:r w:rsidRPr="00FD0C36">
        <w:rPr>
          <w:rFonts w:ascii="GHEA Grapalat" w:hAnsi="GHEA Grapalat"/>
          <w:b/>
          <w:sz w:val="22"/>
          <w:szCs w:val="22"/>
        </w:rPr>
        <w:t>ВЫПОЛНЕНИЯ РАБОТ</w:t>
      </w:r>
      <w:r w:rsidR="005734A8" w:rsidRPr="005734A8">
        <w:rPr>
          <w:rFonts w:ascii="Calibri" w:hAnsi="Calibri" w:cs="Calibri"/>
          <w:b/>
          <w:sz w:val="22"/>
          <w:szCs w:val="22"/>
        </w:rPr>
        <w:t xml:space="preserve"> </w:t>
      </w:r>
      <w:r w:rsidR="005734A8">
        <w:rPr>
          <w:rFonts w:ascii="Calibri" w:hAnsi="Calibri" w:cs="Calibri"/>
          <w:b/>
          <w:sz w:val="22"/>
          <w:szCs w:val="22"/>
        </w:rPr>
        <w:t>П</w:t>
      </w:r>
      <w:r w:rsidR="005734A8" w:rsidRPr="0087443C">
        <w:rPr>
          <w:rFonts w:ascii="Calibri" w:hAnsi="Calibri" w:cs="Calibri"/>
          <w:b/>
          <w:sz w:val="22"/>
          <w:szCs w:val="22"/>
        </w:rPr>
        <w:t>О</w:t>
      </w:r>
      <w:r w:rsidR="005734A8" w:rsidRPr="0087443C">
        <w:rPr>
          <w:rFonts w:ascii="Calibri" w:hAnsi="Calibri" w:cs="Calibri"/>
          <w:b/>
          <w:bCs/>
          <w:i/>
        </w:rPr>
        <w:t xml:space="preserve"> </w:t>
      </w:r>
      <w:r w:rsidR="005734A8" w:rsidRPr="0087443C">
        <w:rPr>
          <w:rFonts w:ascii="Calibri" w:hAnsi="Calibri" w:cs="Calibri"/>
          <w:b/>
          <w:bCs/>
          <w:i/>
          <w:sz w:val="28"/>
          <w:szCs w:val="28"/>
        </w:rPr>
        <w:t>установку солнечной фото</w:t>
      </w:r>
      <w:r w:rsidR="005734A8" w:rsidRPr="0087443C">
        <w:rPr>
          <w:rFonts w:ascii="GHEA Grapalat" w:hAnsi="GHEA Grapalat"/>
          <w:b/>
          <w:bCs/>
          <w:i/>
          <w:spacing w:val="-6"/>
          <w:sz w:val="28"/>
          <w:szCs w:val="28"/>
        </w:rPr>
        <w:t>э</w:t>
      </w:r>
      <w:r w:rsidR="005734A8" w:rsidRPr="0087443C">
        <w:rPr>
          <w:rFonts w:ascii="Calibri" w:hAnsi="Calibri" w:cs="Calibri"/>
          <w:b/>
          <w:bCs/>
          <w:i/>
          <w:spacing w:val="-6"/>
          <w:sz w:val="28"/>
          <w:szCs w:val="28"/>
        </w:rPr>
        <w:t>лектрической станции</w:t>
      </w:r>
      <w:r w:rsidR="005734A8" w:rsidRPr="00C6479F">
        <w:rPr>
          <w:rFonts w:ascii="GHEA Grapalat" w:hAnsi="GHEA Grapalat"/>
          <w:i/>
          <w:sz w:val="22"/>
          <w:szCs w:val="22"/>
        </w:rPr>
        <w:t xml:space="preserve">  </w:t>
      </w:r>
      <w:r w:rsidR="005734A8" w:rsidRPr="00FD0C36">
        <w:rPr>
          <w:rFonts w:ascii="GHEA Grapalat" w:hAnsi="GHEA Grapalat"/>
          <w:sz w:val="22"/>
          <w:szCs w:val="22"/>
        </w:rPr>
        <w:t xml:space="preserve"> </w:t>
      </w:r>
    </w:p>
    <w:p w14:paraId="6CEE1BB8" w14:textId="77777777" w:rsidR="005734A8" w:rsidRPr="00FD0C36" w:rsidRDefault="005734A8" w:rsidP="005734A8">
      <w:pPr>
        <w:widowControl w:val="0"/>
        <w:rPr>
          <w:rFonts w:ascii="Sylfaen" w:hAnsi="Sylfaen"/>
          <w:sz w:val="22"/>
          <w:szCs w:val="22"/>
          <w:lang w:val="hy-AM"/>
        </w:rPr>
      </w:pPr>
      <w:r w:rsidRPr="004E65AD">
        <w:rPr>
          <w:rFonts w:ascii="GHEA Grapalat" w:hAnsi="GHEA Grapalat"/>
          <w:b/>
          <w:sz w:val="22"/>
          <w:szCs w:val="22"/>
        </w:rPr>
        <w:t xml:space="preserve">                                </w:t>
      </w:r>
      <w:r w:rsidRPr="00FD0C36">
        <w:rPr>
          <w:rFonts w:ascii="GHEA Grapalat" w:hAnsi="GHEA Grapalat"/>
          <w:b/>
          <w:sz w:val="22"/>
          <w:szCs w:val="22"/>
        </w:rPr>
        <w:t xml:space="preserve">ОБЩИНЫ </w:t>
      </w:r>
      <w:r>
        <w:rPr>
          <w:rFonts w:ascii="Calibri" w:hAnsi="Calibri" w:cs="Calibri"/>
          <w:b/>
          <w:sz w:val="22"/>
          <w:szCs w:val="22"/>
        </w:rPr>
        <w:t>А</w:t>
      </w:r>
      <w:r w:rsidRPr="0087443C">
        <w:rPr>
          <w:rFonts w:ascii="Calibri" w:hAnsi="Calibri" w:cs="Calibri"/>
          <w:b/>
          <w:sz w:val="22"/>
          <w:szCs w:val="22"/>
        </w:rPr>
        <w:t>ЙГЕЗАРД</w:t>
      </w:r>
      <w:r w:rsidRPr="00FD0C36">
        <w:rPr>
          <w:rFonts w:ascii="GHEA Grapalat" w:hAnsi="GHEA Grapalat"/>
          <w:b/>
          <w:sz w:val="22"/>
          <w:szCs w:val="22"/>
        </w:rPr>
        <w:t xml:space="preserve"> </w:t>
      </w:r>
    </w:p>
    <w:p w14:paraId="05AA480D" w14:textId="77777777" w:rsidR="005734A8" w:rsidRPr="00FD0C36" w:rsidRDefault="005734A8" w:rsidP="005734A8">
      <w:pPr>
        <w:widowControl w:val="0"/>
        <w:ind w:firstLine="567"/>
        <w:jc w:val="center"/>
        <w:rPr>
          <w:rFonts w:ascii="Sylfaen" w:hAnsi="Sylfaen"/>
          <w:sz w:val="22"/>
          <w:szCs w:val="22"/>
          <w:lang w:val="hy-AM"/>
        </w:rPr>
      </w:pPr>
    </w:p>
    <w:p w14:paraId="2C2E00EA" w14:textId="709AC4E8" w:rsidR="00072631" w:rsidRPr="00FD0C36" w:rsidRDefault="00072631" w:rsidP="00072631">
      <w:pPr>
        <w:widowControl w:val="0"/>
        <w:ind w:firstLine="567"/>
        <w:jc w:val="center"/>
        <w:rPr>
          <w:rFonts w:ascii="Sylfaen" w:hAnsi="Sylfaen"/>
          <w:sz w:val="22"/>
          <w:szCs w:val="22"/>
          <w:lang w:val="hy-AM"/>
        </w:rPr>
      </w:pPr>
      <w:r w:rsidRPr="00FD0C36">
        <w:rPr>
          <w:rFonts w:ascii="GHEA Grapalat" w:hAnsi="GHEA Grapalat"/>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83"/>
        <w:gridCol w:w="3728"/>
        <w:gridCol w:w="1700"/>
        <w:gridCol w:w="1843"/>
        <w:gridCol w:w="1084"/>
      </w:tblGrid>
      <w:tr w:rsidR="00FD0C36" w:rsidRPr="00FD0C36" w14:paraId="46DE2EFE" w14:textId="77777777" w:rsidTr="00244BEA">
        <w:trPr>
          <w:gridAfter w:val="1"/>
          <w:wAfter w:w="1084" w:type="dxa"/>
          <w:cantSplit/>
          <w:jc w:val="center"/>
        </w:trPr>
        <w:tc>
          <w:tcPr>
            <w:tcW w:w="816" w:type="dxa"/>
            <w:vMerge w:val="restart"/>
            <w:vAlign w:val="center"/>
          </w:tcPr>
          <w:p w14:paraId="7BE5D351"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 п/п</w:t>
            </w:r>
          </w:p>
        </w:tc>
        <w:tc>
          <w:tcPr>
            <w:tcW w:w="4111" w:type="dxa"/>
            <w:gridSpan w:val="2"/>
            <w:vMerge w:val="restart"/>
            <w:vAlign w:val="center"/>
          </w:tcPr>
          <w:p w14:paraId="3AE8C11D"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Наименования</w:t>
            </w:r>
          </w:p>
          <w:p w14:paraId="0E454496" w14:textId="0CEA063B"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выполняемых Подрядчиком работ</w:t>
            </w:r>
          </w:p>
        </w:tc>
        <w:tc>
          <w:tcPr>
            <w:tcW w:w="3543" w:type="dxa"/>
            <w:gridSpan w:val="2"/>
            <w:vAlign w:val="center"/>
          </w:tcPr>
          <w:p w14:paraId="1264FA2C" w14:textId="77777777" w:rsidR="00BB28C8" w:rsidRPr="00FD0C36" w:rsidRDefault="00BB28C8" w:rsidP="001D11DF">
            <w:pPr>
              <w:widowControl w:val="0"/>
              <w:jc w:val="center"/>
              <w:rPr>
                <w:rFonts w:ascii="GHEA Grapalat" w:hAnsi="GHEA Grapalat"/>
                <w:sz w:val="22"/>
                <w:szCs w:val="22"/>
                <w:lang w:val="en-US"/>
              </w:rPr>
            </w:pPr>
            <w:r w:rsidRPr="00FD0C36">
              <w:rPr>
                <w:rFonts w:ascii="GHEA Grapalat" w:hAnsi="GHEA Grapalat"/>
                <w:sz w:val="22"/>
                <w:szCs w:val="22"/>
              </w:rPr>
              <w:t>Срок выполнения работ</w:t>
            </w:r>
            <w:r w:rsidRPr="00FD0C36">
              <w:rPr>
                <w:rStyle w:val="FootnoteReference"/>
                <w:rFonts w:ascii="GHEA Grapalat" w:hAnsi="GHEA Grapalat"/>
                <w:sz w:val="22"/>
                <w:szCs w:val="22"/>
              </w:rPr>
              <w:footnoteReference w:customMarkFollows="1" w:id="12"/>
              <w:t>**</w:t>
            </w:r>
          </w:p>
        </w:tc>
      </w:tr>
      <w:tr w:rsidR="00FD0C36" w:rsidRPr="00FD0C36" w14:paraId="404D0B5B" w14:textId="77777777" w:rsidTr="00244BEA">
        <w:trPr>
          <w:gridAfter w:val="1"/>
          <w:wAfter w:w="1084" w:type="dxa"/>
          <w:cantSplit/>
          <w:trHeight w:val="586"/>
          <w:jc w:val="center"/>
        </w:trPr>
        <w:tc>
          <w:tcPr>
            <w:tcW w:w="816" w:type="dxa"/>
            <w:vMerge/>
            <w:vAlign w:val="center"/>
          </w:tcPr>
          <w:p w14:paraId="54BDAB47" w14:textId="77777777" w:rsidR="00BB28C8" w:rsidRPr="00FD0C36" w:rsidRDefault="00BB28C8" w:rsidP="001D11DF">
            <w:pPr>
              <w:widowControl w:val="0"/>
              <w:jc w:val="both"/>
              <w:rPr>
                <w:rFonts w:ascii="GHEA Grapalat" w:hAnsi="GHEA Grapalat"/>
                <w:sz w:val="22"/>
                <w:szCs w:val="22"/>
              </w:rPr>
            </w:pPr>
          </w:p>
        </w:tc>
        <w:tc>
          <w:tcPr>
            <w:tcW w:w="4111" w:type="dxa"/>
            <w:gridSpan w:val="2"/>
            <w:vMerge/>
          </w:tcPr>
          <w:p w14:paraId="0B6096F1" w14:textId="77777777" w:rsidR="00BB28C8" w:rsidRPr="00FD0C36" w:rsidRDefault="00BB28C8" w:rsidP="001D11DF">
            <w:pPr>
              <w:widowControl w:val="0"/>
              <w:rPr>
                <w:rFonts w:ascii="GHEA Grapalat" w:hAnsi="GHEA Grapalat"/>
                <w:sz w:val="22"/>
                <w:szCs w:val="22"/>
              </w:rPr>
            </w:pPr>
          </w:p>
        </w:tc>
        <w:tc>
          <w:tcPr>
            <w:tcW w:w="1700" w:type="dxa"/>
            <w:vAlign w:val="center"/>
          </w:tcPr>
          <w:p w14:paraId="138B4E5B"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Начало</w:t>
            </w:r>
          </w:p>
        </w:tc>
        <w:tc>
          <w:tcPr>
            <w:tcW w:w="1843" w:type="dxa"/>
            <w:vAlign w:val="center"/>
          </w:tcPr>
          <w:p w14:paraId="6249B261"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Конец</w:t>
            </w:r>
          </w:p>
        </w:tc>
      </w:tr>
      <w:tr w:rsidR="00FD0C36" w:rsidRPr="00FD0C36" w14:paraId="70B69D8A" w14:textId="77777777" w:rsidTr="00E9419F">
        <w:trPr>
          <w:gridAfter w:val="1"/>
          <w:wAfter w:w="1084" w:type="dxa"/>
          <w:trHeight w:val="586"/>
          <w:jc w:val="center"/>
        </w:trPr>
        <w:tc>
          <w:tcPr>
            <w:tcW w:w="816" w:type="dxa"/>
            <w:vAlign w:val="center"/>
          </w:tcPr>
          <w:p w14:paraId="66B96CE9" w14:textId="77777777" w:rsidR="00B83F80" w:rsidRPr="00FD0C36" w:rsidRDefault="00B83F80" w:rsidP="00B83F80">
            <w:pPr>
              <w:widowControl w:val="0"/>
              <w:jc w:val="center"/>
              <w:rPr>
                <w:rFonts w:ascii="GHEA Grapalat" w:hAnsi="GHEA Grapalat"/>
                <w:sz w:val="22"/>
                <w:szCs w:val="22"/>
              </w:rPr>
            </w:pPr>
            <w:r w:rsidRPr="00FD0C36">
              <w:rPr>
                <w:rFonts w:ascii="GHEA Grapalat" w:hAnsi="GHEA Grapalat"/>
                <w:sz w:val="22"/>
                <w:szCs w:val="22"/>
              </w:rPr>
              <w:t>1</w:t>
            </w:r>
          </w:p>
        </w:tc>
        <w:tc>
          <w:tcPr>
            <w:tcW w:w="4111" w:type="dxa"/>
            <w:gridSpan w:val="2"/>
            <w:shd w:val="clear" w:color="auto" w:fill="auto"/>
            <w:vAlign w:val="center"/>
          </w:tcPr>
          <w:p w14:paraId="72941217" w14:textId="08D9CC2E" w:rsidR="00B83F80" w:rsidRPr="00FD0C36" w:rsidRDefault="009305C3" w:rsidP="004E4B56">
            <w:pPr>
              <w:widowControl w:val="0"/>
              <w:rPr>
                <w:rFonts w:ascii="GHEA Grapalat" w:hAnsi="GHEA Grapalat"/>
                <w:sz w:val="20"/>
                <w:szCs w:val="20"/>
                <w:lang w:val="pt-BR"/>
              </w:rPr>
            </w:pPr>
            <w:r w:rsidRPr="0087443C">
              <w:rPr>
                <w:rFonts w:ascii="Calibri" w:hAnsi="Calibri" w:cs="Calibri"/>
                <w:b/>
                <w:bCs/>
                <w:i/>
                <w:sz w:val="28"/>
                <w:szCs w:val="28"/>
              </w:rPr>
              <w:t>установк</w:t>
            </w:r>
            <w:r w:rsidR="004A5226">
              <w:rPr>
                <w:rFonts w:ascii="Calibri" w:hAnsi="Calibri" w:cs="Calibri"/>
                <w:b/>
                <w:bCs/>
                <w:i/>
                <w:sz w:val="28"/>
                <w:szCs w:val="28"/>
                <w:lang w:val="en-US"/>
              </w:rPr>
              <w:t>а</w:t>
            </w:r>
            <w:r w:rsidRPr="0087443C">
              <w:rPr>
                <w:rFonts w:ascii="Calibri" w:hAnsi="Calibri" w:cs="Calibri"/>
                <w:b/>
                <w:bCs/>
                <w:i/>
                <w:sz w:val="28"/>
                <w:szCs w:val="28"/>
              </w:rPr>
              <w:t xml:space="preserve"> солнечной фото</w:t>
            </w:r>
            <w:r w:rsidRPr="0087443C">
              <w:rPr>
                <w:rFonts w:ascii="GHEA Grapalat" w:hAnsi="GHEA Grapalat"/>
                <w:b/>
                <w:bCs/>
                <w:i/>
                <w:spacing w:val="-6"/>
                <w:sz w:val="28"/>
                <w:szCs w:val="28"/>
              </w:rPr>
              <w:t>э</w:t>
            </w:r>
            <w:r w:rsidRPr="0087443C">
              <w:rPr>
                <w:rFonts w:ascii="Calibri" w:hAnsi="Calibri" w:cs="Calibri"/>
                <w:b/>
                <w:bCs/>
                <w:i/>
                <w:spacing w:val="-6"/>
                <w:sz w:val="28"/>
                <w:szCs w:val="28"/>
              </w:rPr>
              <w:t>лектрической станции</w:t>
            </w:r>
            <w:r w:rsidRPr="00C6479F">
              <w:rPr>
                <w:rFonts w:ascii="GHEA Grapalat" w:hAnsi="GHEA Grapalat"/>
                <w:i/>
                <w:sz w:val="22"/>
                <w:szCs w:val="22"/>
              </w:rPr>
              <w:t xml:space="preserve">  </w:t>
            </w:r>
            <w:r w:rsidRPr="00FD0C36">
              <w:rPr>
                <w:rFonts w:ascii="GHEA Grapalat" w:hAnsi="GHEA Grapalat"/>
                <w:sz w:val="22"/>
                <w:szCs w:val="22"/>
              </w:rPr>
              <w:t xml:space="preserve"> </w:t>
            </w:r>
          </w:p>
        </w:tc>
        <w:tc>
          <w:tcPr>
            <w:tcW w:w="1700" w:type="dxa"/>
            <w:shd w:val="clear" w:color="auto" w:fill="auto"/>
            <w:vAlign w:val="center"/>
          </w:tcPr>
          <w:p w14:paraId="3586E854" w14:textId="77777777" w:rsidR="00B83F80" w:rsidRPr="00FD0C36" w:rsidRDefault="00B83F80" w:rsidP="00B83F80">
            <w:pPr>
              <w:widowControl w:val="0"/>
              <w:jc w:val="center"/>
              <w:rPr>
                <w:rFonts w:ascii="GHEA Grapalat" w:hAnsi="GHEA Grapalat"/>
                <w:sz w:val="20"/>
                <w:szCs w:val="20"/>
              </w:rPr>
            </w:pPr>
            <w:r w:rsidRPr="00FD0C36">
              <w:rPr>
                <w:rFonts w:ascii="GHEA Grapalat" w:hAnsi="GHEA Grapalat"/>
                <w:sz w:val="20"/>
                <w:szCs w:val="20"/>
              </w:rPr>
              <w:t>С даты вступления в силу соглашения</w:t>
            </w:r>
          </w:p>
        </w:tc>
        <w:tc>
          <w:tcPr>
            <w:tcW w:w="1843" w:type="dxa"/>
            <w:shd w:val="clear" w:color="auto" w:fill="auto"/>
            <w:vAlign w:val="center"/>
          </w:tcPr>
          <w:p w14:paraId="138BAE9E" w14:textId="75A186B5" w:rsidR="00B83F80" w:rsidRPr="005734A8" w:rsidRDefault="005734A8" w:rsidP="00B83F80">
            <w:pPr>
              <w:widowControl w:val="0"/>
              <w:rPr>
                <w:rFonts w:ascii="GHEA Grapalat" w:hAnsi="GHEA Grapalat"/>
                <w:sz w:val="20"/>
                <w:szCs w:val="20"/>
                <w:lang w:val="en-US"/>
              </w:rPr>
            </w:pPr>
            <w:r>
              <w:rPr>
                <w:rFonts w:ascii="GHEA Grapalat" w:hAnsi="GHEA Grapalat"/>
                <w:sz w:val="20"/>
                <w:szCs w:val="20"/>
                <w:lang w:val="en-US"/>
              </w:rPr>
              <w:t xml:space="preserve">75 </w:t>
            </w:r>
            <w:r w:rsidRPr="00FD0C36">
              <w:rPr>
                <w:rFonts w:ascii="GHEA Grapalat" w:hAnsi="GHEA Grapalat"/>
                <w:sz w:val="20"/>
                <w:szCs w:val="20"/>
              </w:rPr>
              <w:t>дня</w:t>
            </w:r>
          </w:p>
        </w:tc>
      </w:tr>
      <w:tr w:rsidR="004A5226" w14:paraId="361530CE" w14:textId="77777777">
        <w:tblPrEx>
          <w:jc w:val="left"/>
          <w:tblBorders>
            <w:left w:val="none" w:sz="0" w:space="0" w:color="auto"/>
            <w:bottom w:val="none" w:sz="0" w:space="0" w:color="auto"/>
            <w:right w:val="none" w:sz="0" w:space="0" w:color="auto"/>
            <w:insideH w:val="none" w:sz="0" w:space="0" w:color="auto"/>
            <w:insideV w:val="none" w:sz="0" w:space="0" w:color="auto"/>
          </w:tblBorders>
        </w:tblPrEx>
        <w:trPr>
          <w:gridBefore w:val="2"/>
          <w:wBefore w:w="1199" w:type="dxa"/>
          <w:trHeight w:val="100"/>
        </w:trPr>
        <w:tc>
          <w:tcPr>
            <w:tcW w:w="8355" w:type="dxa"/>
            <w:gridSpan w:val="4"/>
          </w:tcPr>
          <w:p w14:paraId="5000499F" w14:textId="77777777" w:rsidR="004A5226" w:rsidRDefault="004A5226" w:rsidP="00244BEA">
            <w:pPr>
              <w:widowControl w:val="0"/>
              <w:jc w:val="center"/>
              <w:rPr>
                <w:rFonts w:ascii="GHEA Grapalat" w:hAnsi="GHEA Grapalat"/>
                <w:sz w:val="22"/>
                <w:szCs w:val="22"/>
              </w:rPr>
            </w:pPr>
          </w:p>
        </w:tc>
      </w:tr>
    </w:tbl>
    <w:p w14:paraId="2C147B2C" w14:textId="77777777" w:rsidR="00BB28C8" w:rsidRPr="00FD0C36" w:rsidRDefault="00BB28C8" w:rsidP="001D11DF">
      <w:pPr>
        <w:widowControl w:val="0"/>
        <w:ind w:firstLine="567"/>
        <w:jc w:val="both"/>
        <w:outlineLvl w:val="3"/>
        <w:rPr>
          <w:rFonts w:ascii="GHEA Grapalat" w:hAnsi="GHEA Grapalat"/>
          <w:i/>
          <w:sz w:val="22"/>
          <w:szCs w:val="22"/>
        </w:rPr>
      </w:pPr>
    </w:p>
    <w:p w14:paraId="6ED98B6A" w14:textId="77777777" w:rsidR="00BB28C8" w:rsidRPr="00FD0C36" w:rsidRDefault="00BB28C8" w:rsidP="001D11DF">
      <w:pPr>
        <w:widowControl w:val="0"/>
        <w:tabs>
          <w:tab w:val="left" w:pos="8789"/>
        </w:tabs>
        <w:ind w:firstLine="567"/>
        <w:jc w:val="both"/>
        <w:rPr>
          <w:rFonts w:ascii="GHEA Grapalat" w:hAnsi="GHEA Grapalat"/>
          <w:sz w:val="22"/>
          <w:szCs w:val="22"/>
        </w:rPr>
      </w:pPr>
    </w:p>
    <w:p w14:paraId="2AC66456" w14:textId="77777777" w:rsidR="00BB28C8" w:rsidRPr="00FD0C36" w:rsidRDefault="00BB28C8" w:rsidP="001D11DF">
      <w:pPr>
        <w:widowControl w:val="0"/>
        <w:rPr>
          <w:rFonts w:ascii="GHEA Grapalat" w:hAnsi="GHEA Grapalat"/>
          <w:i/>
          <w:sz w:val="22"/>
          <w:szCs w:val="22"/>
        </w:rPr>
      </w:pPr>
      <w:r w:rsidRPr="00FD0C36">
        <w:rPr>
          <w:rFonts w:ascii="GHEA Grapalat" w:hAnsi="GHEA Grapalat"/>
          <w:sz w:val="22"/>
          <w:szCs w:val="22"/>
        </w:rPr>
        <w:br w:type="page"/>
      </w:r>
    </w:p>
    <w:p w14:paraId="1803F06A" w14:textId="77777777" w:rsidR="00BB28C8" w:rsidRPr="00FD0C36" w:rsidRDefault="00BB28C8" w:rsidP="001D11DF">
      <w:pPr>
        <w:widowControl w:val="0"/>
        <w:ind w:firstLine="567"/>
        <w:jc w:val="right"/>
        <w:rPr>
          <w:rFonts w:ascii="GHEA Grapalat" w:hAnsi="GHEA Grapalat" w:cs="Sylfaen"/>
          <w:i/>
          <w:sz w:val="22"/>
          <w:szCs w:val="22"/>
        </w:rPr>
      </w:pPr>
      <w:r w:rsidRPr="00FD0C36">
        <w:rPr>
          <w:rFonts w:ascii="GHEA Grapalat" w:hAnsi="GHEA Grapalat"/>
          <w:i/>
          <w:sz w:val="22"/>
          <w:szCs w:val="22"/>
        </w:rPr>
        <w:lastRenderedPageBreak/>
        <w:t>Приложение № 3</w:t>
      </w:r>
    </w:p>
    <w:p w14:paraId="6A2ADCAF" w14:textId="5D18270A" w:rsidR="00BB28C8" w:rsidRPr="00FD0C36" w:rsidRDefault="00BB28C8" w:rsidP="001D11DF">
      <w:pPr>
        <w:widowControl w:val="0"/>
        <w:ind w:firstLine="567"/>
        <w:jc w:val="right"/>
        <w:rPr>
          <w:rFonts w:ascii="GHEA Grapalat" w:hAnsi="GHEA Grapalat" w:cs="Sylfaen"/>
          <w:i/>
          <w:sz w:val="22"/>
          <w:szCs w:val="22"/>
        </w:rPr>
      </w:pPr>
      <w:r w:rsidRPr="00FD0C36">
        <w:rPr>
          <w:rFonts w:ascii="GHEA Grapalat" w:hAnsi="GHEA Grapalat"/>
          <w:i/>
          <w:sz w:val="22"/>
          <w:szCs w:val="22"/>
        </w:rPr>
        <w:t>к Договору под кодом</w:t>
      </w:r>
      <w:r w:rsidR="000C54E8" w:rsidRPr="000C54E8">
        <w:rPr>
          <w:rFonts w:ascii="Arial" w:hAnsi="Arial" w:cs="Arial"/>
          <w:i/>
          <w:sz w:val="22"/>
          <w:szCs w:val="22"/>
        </w:rPr>
        <w:t xml:space="preserve">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r w:rsidR="000C54E8" w:rsidRPr="00FD0C36">
        <w:rPr>
          <w:rFonts w:ascii="GHEA Grapalat" w:hAnsi="GHEA Grapalat"/>
          <w:i/>
          <w:sz w:val="22"/>
          <w:szCs w:val="22"/>
        </w:rPr>
        <w:t xml:space="preserve"> </w:t>
      </w:r>
      <w:r w:rsidRPr="00FD0C36">
        <w:rPr>
          <w:rFonts w:ascii="GHEA Grapalat" w:hAnsi="GHEA Grapalat"/>
          <w:i/>
          <w:sz w:val="22"/>
          <w:szCs w:val="22"/>
        </w:rPr>
        <w:t xml:space="preserve"> </w:t>
      </w:r>
      <w:r w:rsidRPr="00FD0C36">
        <w:rPr>
          <w:rFonts w:ascii="GHEA Grapalat" w:hAnsi="GHEA Grapalat" w:cs="Sylfaen"/>
          <w:i/>
          <w:sz w:val="22"/>
          <w:szCs w:val="22"/>
        </w:rPr>
        <w:br/>
      </w:r>
      <w:r w:rsidRPr="00FD0C36">
        <w:rPr>
          <w:rFonts w:ascii="GHEA Grapalat" w:hAnsi="GHEA Grapalat"/>
          <w:i/>
          <w:sz w:val="22"/>
          <w:szCs w:val="22"/>
        </w:rPr>
        <w:t xml:space="preserve">заключенному " </w:t>
      </w:r>
      <w:r w:rsidRPr="00FD0C36">
        <w:rPr>
          <w:rFonts w:ascii="GHEA Grapalat" w:hAnsi="GHEA Grapalat"/>
          <w:i/>
          <w:sz w:val="22"/>
          <w:szCs w:val="22"/>
        </w:rPr>
        <w:tab/>
        <w:t xml:space="preserve">" </w:t>
      </w:r>
      <w:r w:rsidRPr="00FD0C36">
        <w:rPr>
          <w:rFonts w:ascii="GHEA Grapalat" w:hAnsi="GHEA Grapalat"/>
          <w:i/>
          <w:sz w:val="22"/>
          <w:szCs w:val="22"/>
        </w:rPr>
        <w:tab/>
        <w:t>20</w:t>
      </w:r>
      <w:r w:rsidRPr="00FD0C36">
        <w:rPr>
          <w:rFonts w:ascii="GHEA Grapalat" w:hAnsi="GHEA Grapalat"/>
          <w:i/>
          <w:sz w:val="22"/>
          <w:szCs w:val="22"/>
        </w:rPr>
        <w:tab/>
        <w:t>г.</w:t>
      </w:r>
    </w:p>
    <w:p w14:paraId="09611F09" w14:textId="77777777" w:rsidR="00072631" w:rsidRPr="00FD0C36" w:rsidRDefault="00072631" w:rsidP="007D3FF3">
      <w:pPr>
        <w:pStyle w:val="BodyTextIndent"/>
        <w:widowControl w:val="0"/>
        <w:spacing w:line="240" w:lineRule="auto"/>
        <w:rPr>
          <w:rFonts w:ascii="GHEA Grapalat" w:hAnsi="GHEA Grapalat" w:cs="Courier New"/>
          <w:b/>
          <w:sz w:val="22"/>
          <w:szCs w:val="22"/>
          <w:lang w:bidi="ar-SA"/>
        </w:rPr>
      </w:pPr>
    </w:p>
    <w:p w14:paraId="77B3D94F" w14:textId="77777777" w:rsidR="00A07F66" w:rsidRDefault="00A07F66" w:rsidP="007D3FF3">
      <w:pPr>
        <w:pStyle w:val="BodyTextIndent"/>
        <w:widowControl w:val="0"/>
        <w:spacing w:line="240" w:lineRule="auto"/>
        <w:rPr>
          <w:rFonts w:ascii="GHEA Grapalat" w:hAnsi="GHEA Grapalat" w:cs="Courier New"/>
          <w:b/>
          <w:sz w:val="22"/>
          <w:szCs w:val="22"/>
          <w:lang w:bidi="ar-SA"/>
        </w:rPr>
      </w:pPr>
    </w:p>
    <w:p w14:paraId="42AF81EC" w14:textId="48A8463A" w:rsidR="00A07F66" w:rsidRDefault="007D3FF3" w:rsidP="007D3FF3">
      <w:pPr>
        <w:pStyle w:val="BodyTextIndent"/>
        <w:widowControl w:val="0"/>
        <w:spacing w:line="240" w:lineRule="auto"/>
        <w:rPr>
          <w:rFonts w:ascii="GHEA Grapalat" w:hAnsi="GHEA Grapalat" w:cs="Courier New"/>
          <w:b/>
          <w:sz w:val="22"/>
          <w:szCs w:val="22"/>
          <w:lang w:bidi="ar-SA"/>
        </w:rPr>
      </w:pPr>
      <w:r w:rsidRPr="00FD0C36">
        <w:rPr>
          <w:rFonts w:ascii="GHEA Grapalat" w:hAnsi="GHEA Grapalat" w:cs="Courier New"/>
          <w:b/>
          <w:sz w:val="22"/>
          <w:szCs w:val="22"/>
          <w:lang w:bidi="ar-SA"/>
        </w:rPr>
        <w:t>Приобретение</w:t>
      </w:r>
      <w:r w:rsidR="00A07F66" w:rsidRPr="00A07F66">
        <w:rPr>
          <w:rFonts w:ascii="GHEA Grapalat" w:hAnsi="GHEA Grapalat" w:cs="Courier New"/>
          <w:b/>
          <w:sz w:val="22"/>
          <w:szCs w:val="22"/>
          <w:lang w:bidi="ar-SA"/>
        </w:rPr>
        <w:t xml:space="preserve"> </w:t>
      </w:r>
      <w:r w:rsidR="00A07F66" w:rsidRPr="00A07F66">
        <w:rPr>
          <w:rFonts w:ascii="Calibri" w:hAnsi="Calibri" w:cs="Calibri"/>
          <w:b/>
          <w:bCs/>
          <w:i w:val="0"/>
          <w:sz w:val="28"/>
          <w:szCs w:val="28"/>
        </w:rPr>
        <w:t xml:space="preserve">  </w:t>
      </w:r>
      <w:r w:rsidR="00A07F66" w:rsidRPr="00A07F66">
        <w:rPr>
          <w:rFonts w:ascii="Calibri" w:hAnsi="Calibri" w:cs="Calibri"/>
          <w:b/>
          <w:bCs/>
          <w:iCs/>
          <w:sz w:val="24"/>
          <w:szCs w:val="24"/>
        </w:rPr>
        <w:t>установку солнечной фото</w:t>
      </w:r>
      <w:r w:rsidR="00A07F66" w:rsidRPr="00A07F66">
        <w:rPr>
          <w:rFonts w:ascii="GHEA Grapalat" w:hAnsi="GHEA Grapalat"/>
          <w:b/>
          <w:bCs/>
          <w:iCs/>
          <w:spacing w:val="-6"/>
          <w:sz w:val="24"/>
          <w:szCs w:val="24"/>
        </w:rPr>
        <w:t>э</w:t>
      </w:r>
      <w:r w:rsidR="00A07F66" w:rsidRPr="00A07F66">
        <w:rPr>
          <w:rFonts w:ascii="Calibri" w:hAnsi="Calibri" w:cs="Calibri"/>
          <w:b/>
          <w:bCs/>
          <w:iCs/>
          <w:spacing w:val="-6"/>
          <w:sz w:val="24"/>
          <w:szCs w:val="24"/>
        </w:rPr>
        <w:t>лектрической станции</w:t>
      </w:r>
      <w:r w:rsidRPr="00FD0C36">
        <w:rPr>
          <w:rFonts w:ascii="GHEA Grapalat" w:hAnsi="GHEA Grapalat" w:cs="Courier New"/>
          <w:b/>
          <w:sz w:val="22"/>
          <w:szCs w:val="22"/>
          <w:lang w:bidi="ar-SA"/>
        </w:rPr>
        <w:t xml:space="preserve"> </w:t>
      </w:r>
      <w:r w:rsidR="00A07F66">
        <w:rPr>
          <w:rFonts w:ascii="Calibri" w:hAnsi="Calibri" w:cs="Courier New"/>
          <w:b/>
          <w:sz w:val="22"/>
          <w:szCs w:val="22"/>
          <w:lang w:bidi="ar-SA"/>
        </w:rPr>
        <w:t>А</w:t>
      </w:r>
      <w:r w:rsidR="00A07F66" w:rsidRPr="00A07F66">
        <w:rPr>
          <w:rFonts w:ascii="Calibri" w:hAnsi="Calibri" w:cs="Courier New"/>
          <w:b/>
          <w:sz w:val="22"/>
          <w:szCs w:val="22"/>
          <w:lang w:bidi="ar-SA"/>
        </w:rPr>
        <w:t>йгезард</w:t>
      </w:r>
      <w:r w:rsidRPr="00FD0C36">
        <w:rPr>
          <w:rFonts w:ascii="GHEA Grapalat" w:hAnsi="GHEA Grapalat" w:cs="Courier New"/>
          <w:b/>
          <w:sz w:val="22"/>
          <w:szCs w:val="22"/>
          <w:lang w:bidi="ar-SA"/>
        </w:rPr>
        <w:t>ской</w:t>
      </w:r>
      <w:r w:rsidR="00A07F66" w:rsidRPr="00A07F66">
        <w:rPr>
          <w:rFonts w:ascii="GHEA Grapalat" w:hAnsi="GHEA Grapalat" w:cs="Courier New"/>
          <w:b/>
          <w:sz w:val="22"/>
          <w:szCs w:val="22"/>
          <w:lang w:bidi="ar-SA"/>
        </w:rPr>
        <w:t xml:space="preserve"> </w:t>
      </w:r>
      <w:r w:rsidR="00A07F66" w:rsidRPr="00FD0C36">
        <w:rPr>
          <w:rFonts w:ascii="GHEA Grapalat" w:hAnsi="GHEA Grapalat" w:cs="Courier New"/>
          <w:b/>
          <w:sz w:val="22"/>
          <w:szCs w:val="22"/>
          <w:lang w:bidi="ar-SA"/>
        </w:rPr>
        <w:t>общины</w:t>
      </w:r>
      <w:r w:rsidRPr="00FD0C36">
        <w:rPr>
          <w:rFonts w:ascii="GHEA Grapalat" w:hAnsi="GHEA Grapalat" w:cs="Courier New"/>
          <w:b/>
          <w:sz w:val="22"/>
          <w:szCs w:val="22"/>
          <w:lang w:bidi="ar-SA"/>
        </w:rPr>
        <w:t xml:space="preserve"> </w:t>
      </w:r>
      <w:r w:rsidR="00A07F66" w:rsidRPr="00A07F66">
        <w:rPr>
          <w:rFonts w:ascii="GHEA Grapalat" w:hAnsi="GHEA Grapalat" w:cs="Courier New"/>
          <w:b/>
          <w:sz w:val="22"/>
          <w:szCs w:val="22"/>
          <w:lang w:bidi="ar-SA"/>
        </w:rPr>
        <w:t xml:space="preserve"> </w:t>
      </w:r>
    </w:p>
    <w:p w14:paraId="4B673813" w14:textId="1EC86C5F" w:rsidR="00A07F66" w:rsidRDefault="007D3FF3" w:rsidP="007D3FF3">
      <w:pPr>
        <w:pStyle w:val="BodyTextIndent"/>
        <w:widowControl w:val="0"/>
        <w:spacing w:line="240" w:lineRule="auto"/>
        <w:rPr>
          <w:rFonts w:ascii="GHEA Grapalat" w:hAnsi="GHEA Grapalat" w:cs="Courier New"/>
          <w:b/>
          <w:sz w:val="22"/>
          <w:szCs w:val="22"/>
          <w:lang w:bidi="ar-SA"/>
        </w:rPr>
      </w:pPr>
      <w:r w:rsidRPr="00FD0C36">
        <w:rPr>
          <w:rFonts w:ascii="GHEA Grapalat" w:hAnsi="GHEA Grapalat" w:cs="Courier New"/>
          <w:b/>
          <w:sz w:val="22"/>
          <w:szCs w:val="22"/>
          <w:lang w:bidi="ar-SA"/>
        </w:rPr>
        <w:t xml:space="preserve"> </w:t>
      </w:r>
      <w:r w:rsidR="00A07F66">
        <w:rPr>
          <w:rFonts w:ascii="Calibri" w:hAnsi="Calibri" w:cs="Courier New"/>
          <w:b/>
          <w:sz w:val="22"/>
          <w:szCs w:val="22"/>
          <w:lang w:bidi="ar-SA"/>
        </w:rPr>
        <w:t>А</w:t>
      </w:r>
      <w:r w:rsidR="00A07F66" w:rsidRPr="00A07F66">
        <w:rPr>
          <w:rFonts w:ascii="Calibri" w:hAnsi="Calibri" w:cs="Courier New"/>
          <w:b/>
          <w:sz w:val="22"/>
          <w:szCs w:val="22"/>
          <w:lang w:bidi="ar-SA"/>
        </w:rPr>
        <w:t>рарат</w:t>
      </w:r>
      <w:r w:rsidRPr="00FD0C36">
        <w:rPr>
          <w:rFonts w:ascii="GHEA Grapalat" w:hAnsi="GHEA Grapalat" w:cs="Courier New"/>
          <w:b/>
          <w:sz w:val="22"/>
          <w:szCs w:val="22"/>
          <w:lang w:bidi="ar-SA"/>
        </w:rPr>
        <w:t xml:space="preserve">ской области Республики Армения осуществляется на основании части 6 </w:t>
      </w:r>
    </w:p>
    <w:p w14:paraId="6DF0609A" w14:textId="51DF1395" w:rsidR="007D3FF3" w:rsidRPr="00FD0C36" w:rsidRDefault="007D3FF3" w:rsidP="007D3FF3">
      <w:pPr>
        <w:pStyle w:val="BodyTextIndent"/>
        <w:widowControl w:val="0"/>
        <w:spacing w:line="240" w:lineRule="auto"/>
        <w:rPr>
          <w:rFonts w:ascii="GHEA Grapalat" w:hAnsi="GHEA Grapalat" w:cs="Courier New"/>
          <w:b/>
          <w:sz w:val="22"/>
          <w:szCs w:val="22"/>
          <w:lang w:bidi="ar-SA"/>
        </w:rPr>
      </w:pPr>
      <w:r w:rsidRPr="00FD0C36">
        <w:rPr>
          <w:rFonts w:ascii="GHEA Grapalat" w:hAnsi="GHEA Grapalat" w:cs="Courier New"/>
          <w:b/>
          <w:sz w:val="22"/>
          <w:szCs w:val="22"/>
          <w:lang w:bidi="ar-SA"/>
        </w:rPr>
        <w:t>статьи 15 Закона РА «О закупках», при условии предоставления финансовых ресурсов.</w:t>
      </w:r>
    </w:p>
    <w:p w14:paraId="39B6E6F6" w14:textId="77777777" w:rsidR="00BB28C8" w:rsidRPr="00FD0C36" w:rsidRDefault="00BB28C8" w:rsidP="001D11DF">
      <w:pPr>
        <w:widowControl w:val="0"/>
        <w:tabs>
          <w:tab w:val="left" w:pos="9540"/>
        </w:tabs>
        <w:ind w:firstLine="567"/>
        <w:jc w:val="center"/>
        <w:rPr>
          <w:rFonts w:ascii="GHEA Grapalat" w:hAnsi="GHEA Grapalat"/>
          <w:sz w:val="22"/>
          <w:szCs w:val="22"/>
        </w:rPr>
      </w:pPr>
    </w:p>
    <w:p w14:paraId="38C73E50" w14:textId="77777777" w:rsidR="00BB28C8" w:rsidRPr="00FD0C36" w:rsidRDefault="00BB28C8" w:rsidP="001D11DF">
      <w:pPr>
        <w:widowControl w:val="0"/>
        <w:ind w:firstLine="567"/>
        <w:jc w:val="center"/>
        <w:rPr>
          <w:rFonts w:ascii="GHEA Grapalat" w:hAnsi="GHEA Grapalat"/>
          <w:sz w:val="22"/>
          <w:szCs w:val="22"/>
          <w:lang w:val="en-US"/>
        </w:rPr>
      </w:pPr>
      <w:r w:rsidRPr="00FD0C36">
        <w:rPr>
          <w:rFonts w:ascii="GHEA Grapalat" w:hAnsi="GHEA Grapalat"/>
          <w:sz w:val="22"/>
          <w:szCs w:val="22"/>
        </w:rPr>
        <w:t>ГРАФИК ОПЛАТЫ</w:t>
      </w:r>
      <w:r w:rsidRPr="00FD0C36">
        <w:rPr>
          <w:rStyle w:val="FootnoteReference"/>
          <w:rFonts w:ascii="GHEA Grapalat" w:hAnsi="GHEA Grapalat"/>
          <w:sz w:val="22"/>
          <w:szCs w:val="22"/>
        </w:rPr>
        <w:footnoteReference w:customMarkFollows="1" w:id="13"/>
        <w:t>*</w:t>
      </w:r>
    </w:p>
    <w:p w14:paraId="4EAE5FD3" w14:textId="77777777" w:rsidR="00BB28C8" w:rsidRPr="00FD0C36" w:rsidRDefault="00BB28C8" w:rsidP="001D11DF">
      <w:pPr>
        <w:widowControl w:val="0"/>
        <w:ind w:firstLine="567"/>
        <w:jc w:val="right"/>
        <w:rPr>
          <w:rFonts w:ascii="GHEA Grapalat" w:hAnsi="GHEA Grapalat"/>
          <w:sz w:val="22"/>
          <w:szCs w:val="22"/>
        </w:rPr>
      </w:pPr>
      <w:r w:rsidRPr="00FD0C36">
        <w:rPr>
          <w:rFonts w:ascii="GHEA Grapalat" w:hAnsi="GHEA Grapalat"/>
          <w:sz w:val="22"/>
          <w:szCs w:val="22"/>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5"/>
        <w:gridCol w:w="1342"/>
        <w:gridCol w:w="1209"/>
        <w:gridCol w:w="567"/>
        <w:gridCol w:w="525"/>
        <w:gridCol w:w="431"/>
        <w:gridCol w:w="556"/>
        <w:gridCol w:w="436"/>
        <w:gridCol w:w="515"/>
        <w:gridCol w:w="477"/>
        <w:gridCol w:w="531"/>
        <w:gridCol w:w="729"/>
        <w:gridCol w:w="663"/>
        <w:gridCol w:w="594"/>
        <w:gridCol w:w="644"/>
        <w:gridCol w:w="581"/>
      </w:tblGrid>
      <w:tr w:rsidR="00FD0C36" w:rsidRPr="00FD0C36" w14:paraId="77652AFA" w14:textId="77777777" w:rsidTr="003D2146">
        <w:trPr>
          <w:jc w:val="center"/>
        </w:trPr>
        <w:tc>
          <w:tcPr>
            <w:tcW w:w="10955" w:type="dxa"/>
            <w:gridSpan w:val="16"/>
          </w:tcPr>
          <w:p w14:paraId="129EF68D"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Работа</w:t>
            </w:r>
          </w:p>
        </w:tc>
      </w:tr>
      <w:tr w:rsidR="00FD0C36" w:rsidRPr="00FD0C36" w14:paraId="705F2772" w14:textId="77777777" w:rsidTr="002F41E8">
        <w:trPr>
          <w:jc w:val="center"/>
        </w:trPr>
        <w:tc>
          <w:tcPr>
            <w:tcW w:w="1155" w:type="dxa"/>
            <w:vAlign w:val="center"/>
          </w:tcPr>
          <w:p w14:paraId="7F2EBC04"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номер предусмотренного приглашением лота</w:t>
            </w:r>
          </w:p>
        </w:tc>
        <w:tc>
          <w:tcPr>
            <w:tcW w:w="1342" w:type="dxa"/>
            <w:vAlign w:val="center"/>
          </w:tcPr>
          <w:p w14:paraId="3EEFE7C1"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промежуточный код, предусмотренный планом закупок по классификации ЕЗК (CPV)</w:t>
            </w:r>
          </w:p>
        </w:tc>
        <w:tc>
          <w:tcPr>
            <w:tcW w:w="1209" w:type="dxa"/>
            <w:vAlign w:val="center"/>
          </w:tcPr>
          <w:p w14:paraId="149AAC29"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наименование</w:t>
            </w:r>
          </w:p>
        </w:tc>
        <w:tc>
          <w:tcPr>
            <w:tcW w:w="7249" w:type="dxa"/>
            <w:gridSpan w:val="13"/>
            <w:vAlign w:val="center"/>
          </w:tcPr>
          <w:p w14:paraId="0CCB5A98" w14:textId="77777777" w:rsidR="00BB28C8" w:rsidRPr="00FD0C36" w:rsidRDefault="00BB28C8" w:rsidP="001D11DF">
            <w:pPr>
              <w:widowControl w:val="0"/>
              <w:jc w:val="both"/>
              <w:rPr>
                <w:rFonts w:ascii="GHEA Grapalat" w:hAnsi="GHEA Grapalat"/>
                <w:sz w:val="22"/>
                <w:szCs w:val="22"/>
              </w:rPr>
            </w:pPr>
            <w:r w:rsidRPr="00FD0C36">
              <w:rPr>
                <w:rFonts w:ascii="GHEA Grapalat" w:hAnsi="GHEA Grapalat"/>
                <w:sz w:val="22"/>
                <w:szCs w:val="22"/>
              </w:rPr>
              <w:t>Оплату работы предусматривается произвести в 20 г., по месяцам, в том числе</w:t>
            </w:r>
            <w:r w:rsidRPr="00FD0C36">
              <w:rPr>
                <w:rStyle w:val="FootnoteReference"/>
                <w:rFonts w:ascii="GHEA Grapalat" w:hAnsi="GHEA Grapalat"/>
                <w:sz w:val="22"/>
                <w:szCs w:val="22"/>
              </w:rPr>
              <w:footnoteReference w:customMarkFollows="1" w:id="14"/>
              <w:t>**</w:t>
            </w:r>
          </w:p>
        </w:tc>
      </w:tr>
      <w:tr w:rsidR="00FD0C36" w:rsidRPr="00FD0C36" w14:paraId="27631098" w14:textId="77777777" w:rsidTr="002F41E8">
        <w:trPr>
          <w:cantSplit/>
          <w:trHeight w:val="1134"/>
          <w:jc w:val="center"/>
        </w:trPr>
        <w:tc>
          <w:tcPr>
            <w:tcW w:w="1155" w:type="dxa"/>
          </w:tcPr>
          <w:p w14:paraId="0D794364" w14:textId="77777777" w:rsidR="00BB28C8" w:rsidRPr="00FD0C36" w:rsidRDefault="00BB28C8" w:rsidP="001D11DF">
            <w:pPr>
              <w:widowControl w:val="0"/>
              <w:jc w:val="center"/>
              <w:rPr>
                <w:rFonts w:ascii="GHEA Grapalat" w:hAnsi="GHEA Grapalat"/>
                <w:sz w:val="22"/>
                <w:szCs w:val="22"/>
              </w:rPr>
            </w:pPr>
          </w:p>
        </w:tc>
        <w:tc>
          <w:tcPr>
            <w:tcW w:w="1342" w:type="dxa"/>
          </w:tcPr>
          <w:p w14:paraId="001B1A4A" w14:textId="7511FC26" w:rsidR="00BB28C8" w:rsidRPr="00A07F66" w:rsidRDefault="00A07F66" w:rsidP="00A07F66">
            <w:pPr>
              <w:widowControl w:val="0"/>
              <w:rPr>
                <w:rFonts w:ascii="GHEA Grapalat" w:hAnsi="GHEA Grapalat"/>
                <w:sz w:val="22"/>
                <w:szCs w:val="22"/>
                <w:lang w:val="en-US"/>
              </w:rPr>
            </w:pPr>
            <w:r>
              <w:rPr>
                <w:rFonts w:ascii="GHEA Grapalat" w:hAnsi="GHEA Grapalat"/>
                <w:sz w:val="22"/>
                <w:szCs w:val="22"/>
                <w:lang w:val="en-US"/>
              </w:rPr>
              <w:t>09332000</w:t>
            </w:r>
          </w:p>
        </w:tc>
        <w:tc>
          <w:tcPr>
            <w:tcW w:w="1209" w:type="dxa"/>
          </w:tcPr>
          <w:p w14:paraId="2ACC3CE2" w14:textId="4973FBA0" w:rsidR="00BB28C8" w:rsidRPr="002F41E8" w:rsidRDefault="002F41E8" w:rsidP="001D11DF">
            <w:pPr>
              <w:widowControl w:val="0"/>
              <w:jc w:val="center"/>
              <w:rPr>
                <w:rFonts w:ascii="GHEA Grapalat" w:hAnsi="GHEA Grapalat"/>
                <w:sz w:val="20"/>
                <w:szCs w:val="20"/>
              </w:rPr>
            </w:pPr>
            <w:r w:rsidRPr="002F41E8">
              <w:rPr>
                <w:rFonts w:ascii="Calibri" w:hAnsi="Calibri" w:cs="Calibri"/>
                <w:i/>
                <w:sz w:val="20"/>
                <w:szCs w:val="20"/>
              </w:rPr>
              <w:t>установк</w:t>
            </w:r>
            <w:r w:rsidRPr="002F41E8">
              <w:rPr>
                <w:rFonts w:ascii="Calibri" w:hAnsi="Calibri" w:cs="Calibri"/>
                <w:i/>
                <w:sz w:val="20"/>
                <w:szCs w:val="20"/>
                <w:lang w:val="en-US"/>
              </w:rPr>
              <w:t>а</w:t>
            </w:r>
            <w:r w:rsidRPr="002F41E8">
              <w:rPr>
                <w:rFonts w:ascii="Calibri" w:hAnsi="Calibri" w:cs="Calibri"/>
                <w:i/>
                <w:sz w:val="20"/>
                <w:szCs w:val="20"/>
              </w:rPr>
              <w:t xml:space="preserve"> солнечной фото</w:t>
            </w:r>
            <w:r w:rsidRPr="002F41E8">
              <w:rPr>
                <w:rFonts w:ascii="GHEA Grapalat" w:hAnsi="GHEA Grapalat"/>
                <w:i/>
                <w:spacing w:val="-6"/>
                <w:sz w:val="20"/>
                <w:szCs w:val="20"/>
              </w:rPr>
              <w:t>э</w:t>
            </w:r>
            <w:r w:rsidRPr="002F41E8">
              <w:rPr>
                <w:rFonts w:ascii="Calibri" w:hAnsi="Calibri" w:cs="Calibri"/>
                <w:i/>
                <w:spacing w:val="-6"/>
                <w:sz w:val="20"/>
                <w:szCs w:val="20"/>
              </w:rPr>
              <w:t>лектрической станции</w:t>
            </w:r>
            <w:r w:rsidRPr="002F41E8">
              <w:rPr>
                <w:rFonts w:ascii="GHEA Grapalat" w:hAnsi="GHEA Grapalat"/>
                <w:i/>
                <w:sz w:val="20"/>
                <w:szCs w:val="20"/>
              </w:rPr>
              <w:t xml:space="preserve">  </w:t>
            </w:r>
            <w:r w:rsidRPr="002F41E8">
              <w:rPr>
                <w:rFonts w:ascii="GHEA Grapalat" w:hAnsi="GHEA Grapalat"/>
                <w:sz w:val="20"/>
                <w:szCs w:val="20"/>
              </w:rPr>
              <w:t xml:space="preserve"> </w:t>
            </w:r>
          </w:p>
        </w:tc>
        <w:tc>
          <w:tcPr>
            <w:tcW w:w="567" w:type="dxa"/>
            <w:vAlign w:val="center"/>
          </w:tcPr>
          <w:p w14:paraId="78488630"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январь</w:t>
            </w:r>
          </w:p>
        </w:tc>
        <w:tc>
          <w:tcPr>
            <w:tcW w:w="525" w:type="dxa"/>
            <w:vAlign w:val="center"/>
          </w:tcPr>
          <w:p w14:paraId="1150D0BB" w14:textId="77777777" w:rsidR="00BB28C8" w:rsidRPr="00FD0C36" w:rsidRDefault="00BB28C8" w:rsidP="001D11DF">
            <w:pPr>
              <w:widowControl w:val="0"/>
              <w:ind w:left="-95" w:right="-88"/>
              <w:jc w:val="center"/>
              <w:rPr>
                <w:rFonts w:ascii="GHEA Grapalat" w:hAnsi="GHEA Grapalat" w:cs="Sylfaen"/>
                <w:sz w:val="22"/>
                <w:szCs w:val="22"/>
              </w:rPr>
            </w:pPr>
            <w:r w:rsidRPr="00FD0C36">
              <w:rPr>
                <w:rFonts w:ascii="GHEA Grapalat" w:hAnsi="GHEA Grapalat"/>
                <w:sz w:val="22"/>
                <w:szCs w:val="22"/>
              </w:rPr>
              <w:t>февраль</w:t>
            </w:r>
          </w:p>
        </w:tc>
        <w:tc>
          <w:tcPr>
            <w:tcW w:w="431" w:type="dxa"/>
            <w:vAlign w:val="center"/>
          </w:tcPr>
          <w:p w14:paraId="646461FC"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март</w:t>
            </w:r>
          </w:p>
        </w:tc>
        <w:tc>
          <w:tcPr>
            <w:tcW w:w="556" w:type="dxa"/>
            <w:vAlign w:val="center"/>
          </w:tcPr>
          <w:p w14:paraId="7A0FE865" w14:textId="77777777" w:rsidR="00BB28C8" w:rsidRPr="00FD0C36" w:rsidRDefault="00BB28C8" w:rsidP="001D11DF">
            <w:pPr>
              <w:widowControl w:val="0"/>
              <w:ind w:left="-95" w:right="-88"/>
              <w:jc w:val="center"/>
              <w:rPr>
                <w:rFonts w:ascii="GHEA Grapalat" w:hAnsi="GHEA Grapalat" w:cs="Sylfaen"/>
                <w:sz w:val="22"/>
                <w:szCs w:val="22"/>
              </w:rPr>
            </w:pPr>
            <w:r w:rsidRPr="00FD0C36">
              <w:rPr>
                <w:rFonts w:ascii="GHEA Grapalat" w:hAnsi="GHEA Grapalat"/>
                <w:sz w:val="22"/>
                <w:szCs w:val="22"/>
              </w:rPr>
              <w:t>апрель</w:t>
            </w:r>
          </w:p>
        </w:tc>
        <w:tc>
          <w:tcPr>
            <w:tcW w:w="436" w:type="dxa"/>
            <w:vAlign w:val="center"/>
          </w:tcPr>
          <w:p w14:paraId="4F536174"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май</w:t>
            </w:r>
          </w:p>
        </w:tc>
        <w:tc>
          <w:tcPr>
            <w:tcW w:w="515" w:type="dxa"/>
            <w:vAlign w:val="center"/>
          </w:tcPr>
          <w:p w14:paraId="4CCE753C"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июнь</w:t>
            </w:r>
          </w:p>
        </w:tc>
        <w:tc>
          <w:tcPr>
            <w:tcW w:w="477" w:type="dxa"/>
            <w:vAlign w:val="center"/>
          </w:tcPr>
          <w:p w14:paraId="27744D53"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 xml:space="preserve">июль </w:t>
            </w:r>
          </w:p>
        </w:tc>
        <w:tc>
          <w:tcPr>
            <w:tcW w:w="531" w:type="dxa"/>
            <w:vAlign w:val="center"/>
          </w:tcPr>
          <w:p w14:paraId="33C72A6A"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август</w:t>
            </w:r>
          </w:p>
        </w:tc>
        <w:tc>
          <w:tcPr>
            <w:tcW w:w="729" w:type="dxa"/>
            <w:vAlign w:val="center"/>
          </w:tcPr>
          <w:p w14:paraId="7AB3065C"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 xml:space="preserve">сентябрь </w:t>
            </w:r>
          </w:p>
        </w:tc>
        <w:tc>
          <w:tcPr>
            <w:tcW w:w="663" w:type="dxa"/>
            <w:vAlign w:val="center"/>
          </w:tcPr>
          <w:p w14:paraId="4108002B"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октябрь</w:t>
            </w:r>
          </w:p>
        </w:tc>
        <w:tc>
          <w:tcPr>
            <w:tcW w:w="594" w:type="dxa"/>
            <w:vAlign w:val="center"/>
          </w:tcPr>
          <w:p w14:paraId="6AFB3820"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ноябрь</w:t>
            </w:r>
          </w:p>
        </w:tc>
        <w:tc>
          <w:tcPr>
            <w:tcW w:w="644" w:type="dxa"/>
            <w:vAlign w:val="center"/>
          </w:tcPr>
          <w:p w14:paraId="42A520E8"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декабрь</w:t>
            </w:r>
          </w:p>
        </w:tc>
        <w:tc>
          <w:tcPr>
            <w:tcW w:w="581" w:type="dxa"/>
            <w:vAlign w:val="center"/>
          </w:tcPr>
          <w:p w14:paraId="53EC32BB" w14:textId="77777777" w:rsidR="00BB28C8" w:rsidRPr="00FD0C36" w:rsidRDefault="00BB28C8" w:rsidP="001D11DF">
            <w:pPr>
              <w:widowControl w:val="0"/>
              <w:ind w:left="-95" w:right="-88"/>
              <w:jc w:val="center"/>
              <w:rPr>
                <w:rFonts w:ascii="GHEA Grapalat" w:hAnsi="GHEA Grapalat"/>
                <w:sz w:val="22"/>
                <w:szCs w:val="22"/>
                <w:lang w:val="en-US"/>
              </w:rPr>
            </w:pPr>
            <w:r w:rsidRPr="00FD0C36">
              <w:rPr>
                <w:rFonts w:ascii="GHEA Grapalat" w:hAnsi="GHEA Grapalat"/>
                <w:sz w:val="22"/>
                <w:szCs w:val="22"/>
              </w:rPr>
              <w:t>Всего</w:t>
            </w:r>
          </w:p>
        </w:tc>
      </w:tr>
      <w:tr w:rsidR="00BB28C8" w:rsidRPr="00FD0C36" w14:paraId="719E5BE8" w14:textId="77777777" w:rsidTr="002F41E8">
        <w:trPr>
          <w:cantSplit/>
          <w:trHeight w:val="1134"/>
          <w:jc w:val="center"/>
        </w:trPr>
        <w:tc>
          <w:tcPr>
            <w:tcW w:w="1155" w:type="dxa"/>
          </w:tcPr>
          <w:p w14:paraId="1E8056D6" w14:textId="77777777" w:rsidR="00BB28C8" w:rsidRPr="00FD0C36" w:rsidRDefault="00BB28C8" w:rsidP="001D11DF">
            <w:pPr>
              <w:widowControl w:val="0"/>
              <w:jc w:val="center"/>
              <w:rPr>
                <w:rFonts w:ascii="GHEA Grapalat" w:hAnsi="GHEA Grapalat"/>
                <w:sz w:val="22"/>
                <w:szCs w:val="22"/>
              </w:rPr>
            </w:pPr>
          </w:p>
        </w:tc>
        <w:tc>
          <w:tcPr>
            <w:tcW w:w="1342" w:type="dxa"/>
          </w:tcPr>
          <w:p w14:paraId="3C900B63" w14:textId="77777777" w:rsidR="00BB28C8" w:rsidRPr="00FD0C36" w:rsidRDefault="00BB28C8" w:rsidP="001D11DF">
            <w:pPr>
              <w:widowControl w:val="0"/>
              <w:jc w:val="center"/>
              <w:rPr>
                <w:rFonts w:ascii="GHEA Grapalat" w:hAnsi="GHEA Grapalat"/>
                <w:sz w:val="22"/>
                <w:szCs w:val="22"/>
              </w:rPr>
            </w:pPr>
          </w:p>
        </w:tc>
        <w:tc>
          <w:tcPr>
            <w:tcW w:w="1209" w:type="dxa"/>
          </w:tcPr>
          <w:p w14:paraId="7D119EEA" w14:textId="77777777" w:rsidR="00BB28C8" w:rsidRPr="00FD0C36" w:rsidRDefault="00BB28C8" w:rsidP="001D11DF">
            <w:pPr>
              <w:widowControl w:val="0"/>
              <w:jc w:val="center"/>
              <w:rPr>
                <w:rFonts w:ascii="GHEA Grapalat" w:hAnsi="GHEA Grapalat"/>
                <w:sz w:val="22"/>
                <w:szCs w:val="22"/>
              </w:rPr>
            </w:pPr>
          </w:p>
        </w:tc>
        <w:tc>
          <w:tcPr>
            <w:tcW w:w="567" w:type="dxa"/>
            <w:vAlign w:val="center"/>
          </w:tcPr>
          <w:p w14:paraId="280A81ED"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 %</w:t>
            </w:r>
          </w:p>
        </w:tc>
        <w:tc>
          <w:tcPr>
            <w:tcW w:w="525" w:type="dxa"/>
            <w:vAlign w:val="center"/>
          </w:tcPr>
          <w:p w14:paraId="362731F2" w14:textId="77777777"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 %</w:t>
            </w:r>
          </w:p>
        </w:tc>
        <w:tc>
          <w:tcPr>
            <w:tcW w:w="431" w:type="dxa"/>
            <w:vAlign w:val="center"/>
          </w:tcPr>
          <w:p w14:paraId="18B3EA62" w14:textId="77777777"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556" w:type="dxa"/>
            <w:vAlign w:val="center"/>
          </w:tcPr>
          <w:p w14:paraId="4933606E" w14:textId="77777777"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436" w:type="dxa"/>
            <w:vAlign w:val="center"/>
          </w:tcPr>
          <w:p w14:paraId="530749F4" w14:textId="77777777"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515" w:type="dxa"/>
            <w:vAlign w:val="center"/>
          </w:tcPr>
          <w:p w14:paraId="59AD085B" w14:textId="77777777"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477" w:type="dxa"/>
            <w:vAlign w:val="center"/>
          </w:tcPr>
          <w:p w14:paraId="5E26686B" w14:textId="77777777"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531" w:type="dxa"/>
            <w:vAlign w:val="center"/>
          </w:tcPr>
          <w:p w14:paraId="0280B727" w14:textId="77777777"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729" w:type="dxa"/>
            <w:vAlign w:val="center"/>
          </w:tcPr>
          <w:p w14:paraId="1EFF0453" w14:textId="77777777"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663" w:type="dxa"/>
            <w:vAlign w:val="center"/>
          </w:tcPr>
          <w:p w14:paraId="38559DA0" w14:textId="77777777"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594" w:type="dxa"/>
            <w:vAlign w:val="center"/>
          </w:tcPr>
          <w:p w14:paraId="478CD9D1" w14:textId="77777777"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644" w:type="dxa"/>
            <w:vAlign w:val="center"/>
          </w:tcPr>
          <w:p w14:paraId="018D06D7" w14:textId="77777777"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581" w:type="dxa"/>
            <w:vAlign w:val="center"/>
          </w:tcPr>
          <w:p w14:paraId="1A4C0667" w14:textId="77777777" w:rsidR="00BB28C8" w:rsidRPr="00FD0C36" w:rsidRDefault="00BB28C8" w:rsidP="001D11DF">
            <w:pPr>
              <w:widowControl w:val="0"/>
              <w:ind w:left="-95" w:right="-88"/>
              <w:jc w:val="center"/>
              <w:rPr>
                <w:rFonts w:ascii="GHEA Grapalat" w:hAnsi="GHEA Grapalat"/>
                <w:b/>
                <w:sz w:val="22"/>
                <w:szCs w:val="22"/>
              </w:rPr>
            </w:pPr>
            <w:r w:rsidRPr="00FD0C36">
              <w:rPr>
                <w:rFonts w:ascii="GHEA Grapalat" w:hAnsi="GHEA Grapalat"/>
                <w:sz w:val="22"/>
                <w:szCs w:val="22"/>
              </w:rPr>
              <w:t>... %</w:t>
            </w:r>
          </w:p>
        </w:tc>
      </w:tr>
    </w:tbl>
    <w:p w14:paraId="6338CB5A" w14:textId="77777777" w:rsidR="00BB28C8" w:rsidRPr="00FD0C36" w:rsidRDefault="00BB28C8" w:rsidP="001D11DF">
      <w:pPr>
        <w:widowControl w:val="0"/>
        <w:jc w:val="both"/>
        <w:rPr>
          <w:rFonts w:ascii="GHEA Grapalat" w:hAnsi="GHEA Grapalat" w:cs="Sylfaen"/>
          <w:i/>
          <w:sz w:val="22"/>
          <w:szCs w:val="22"/>
          <w:lang w:val="en-US"/>
        </w:rPr>
      </w:pPr>
    </w:p>
    <w:tbl>
      <w:tblPr>
        <w:tblW w:w="9639" w:type="dxa"/>
        <w:jc w:val="center"/>
        <w:tblLayout w:type="fixed"/>
        <w:tblLook w:val="0000" w:firstRow="0" w:lastRow="0" w:firstColumn="0" w:lastColumn="0" w:noHBand="0" w:noVBand="0"/>
      </w:tblPr>
      <w:tblGrid>
        <w:gridCol w:w="4536"/>
        <w:gridCol w:w="760"/>
        <w:gridCol w:w="4343"/>
      </w:tblGrid>
      <w:tr w:rsidR="00FD0C36" w:rsidRPr="00FD0C36" w14:paraId="7C1DA021" w14:textId="77777777" w:rsidTr="003D2146">
        <w:trPr>
          <w:jc w:val="center"/>
        </w:trPr>
        <w:tc>
          <w:tcPr>
            <w:tcW w:w="4536" w:type="dxa"/>
          </w:tcPr>
          <w:p w14:paraId="14DE2BDE" w14:textId="77777777" w:rsidR="00BB28C8" w:rsidRPr="00FD0C36" w:rsidRDefault="00BB28C8" w:rsidP="001D11DF">
            <w:pPr>
              <w:widowControl w:val="0"/>
              <w:jc w:val="center"/>
              <w:rPr>
                <w:rFonts w:ascii="GHEA Grapalat" w:hAnsi="GHEA Grapalat" w:cs="Sylfaen"/>
                <w:b/>
                <w:bCs/>
                <w:sz w:val="22"/>
                <w:szCs w:val="22"/>
              </w:rPr>
            </w:pPr>
            <w:r w:rsidRPr="00FD0C36">
              <w:rPr>
                <w:rFonts w:ascii="GHEA Grapalat" w:hAnsi="GHEA Grapalat"/>
                <w:b/>
                <w:sz w:val="22"/>
                <w:szCs w:val="22"/>
              </w:rPr>
              <w:t>ЗАКАЗЧИК</w:t>
            </w:r>
          </w:p>
          <w:p w14:paraId="2A4593E7" w14:textId="77777777" w:rsidR="00BB28C8" w:rsidRPr="00FD0C36" w:rsidRDefault="00BB28C8" w:rsidP="001D11DF">
            <w:pPr>
              <w:widowControl w:val="0"/>
              <w:jc w:val="center"/>
              <w:rPr>
                <w:rFonts w:ascii="GHEA Grapalat" w:hAnsi="GHEA Grapalat"/>
                <w:sz w:val="22"/>
                <w:szCs w:val="22"/>
                <w:lang w:val="en-US"/>
              </w:rPr>
            </w:pPr>
            <w:r w:rsidRPr="00FD0C36">
              <w:rPr>
                <w:rFonts w:ascii="GHEA Grapalat" w:hAnsi="GHEA Grapalat"/>
                <w:sz w:val="22"/>
                <w:szCs w:val="22"/>
                <w:lang w:val="en-US"/>
              </w:rPr>
              <w:t>______________________</w:t>
            </w:r>
          </w:p>
          <w:p w14:paraId="4A47DDDC"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/подпись/</w:t>
            </w:r>
          </w:p>
          <w:p w14:paraId="42170BB3"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М. П.</w:t>
            </w:r>
          </w:p>
        </w:tc>
        <w:tc>
          <w:tcPr>
            <w:tcW w:w="760" w:type="dxa"/>
          </w:tcPr>
          <w:p w14:paraId="0928B683" w14:textId="77777777" w:rsidR="00BB28C8" w:rsidRPr="00FD0C36" w:rsidRDefault="00BB28C8" w:rsidP="001D11DF">
            <w:pPr>
              <w:widowControl w:val="0"/>
              <w:jc w:val="center"/>
              <w:rPr>
                <w:rFonts w:ascii="GHEA Grapalat" w:hAnsi="GHEA Grapalat"/>
                <w:sz w:val="22"/>
                <w:szCs w:val="22"/>
              </w:rPr>
            </w:pPr>
          </w:p>
        </w:tc>
        <w:tc>
          <w:tcPr>
            <w:tcW w:w="4343" w:type="dxa"/>
          </w:tcPr>
          <w:p w14:paraId="79EE62F4" w14:textId="77777777" w:rsidR="00BB28C8" w:rsidRPr="00FD0C36" w:rsidRDefault="00BB28C8" w:rsidP="001D11DF">
            <w:pPr>
              <w:widowControl w:val="0"/>
              <w:jc w:val="center"/>
              <w:rPr>
                <w:rFonts w:ascii="GHEA Grapalat" w:hAnsi="GHEA Grapalat" w:cs="Sylfaen"/>
                <w:b/>
                <w:bCs/>
                <w:sz w:val="22"/>
                <w:szCs w:val="22"/>
              </w:rPr>
            </w:pPr>
            <w:r w:rsidRPr="00FD0C36">
              <w:rPr>
                <w:rFonts w:ascii="GHEA Grapalat" w:hAnsi="GHEA Grapalat"/>
                <w:b/>
                <w:sz w:val="22"/>
                <w:szCs w:val="22"/>
              </w:rPr>
              <w:t>ПОДРЯДЧИК</w:t>
            </w:r>
          </w:p>
          <w:p w14:paraId="495720A7" w14:textId="77777777" w:rsidR="00BB28C8" w:rsidRPr="00FD0C36" w:rsidRDefault="00BB28C8" w:rsidP="001D11DF">
            <w:pPr>
              <w:widowControl w:val="0"/>
              <w:jc w:val="center"/>
              <w:rPr>
                <w:rFonts w:ascii="GHEA Grapalat" w:hAnsi="GHEA Grapalat"/>
                <w:sz w:val="22"/>
                <w:szCs w:val="22"/>
                <w:lang w:val="en-US"/>
              </w:rPr>
            </w:pPr>
            <w:r w:rsidRPr="00FD0C36">
              <w:rPr>
                <w:rFonts w:ascii="GHEA Grapalat" w:hAnsi="GHEA Grapalat"/>
                <w:sz w:val="22"/>
                <w:szCs w:val="22"/>
                <w:lang w:val="en-US"/>
              </w:rPr>
              <w:t>_____________________</w:t>
            </w:r>
          </w:p>
          <w:p w14:paraId="2E8C83CE"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/подпись/</w:t>
            </w:r>
          </w:p>
          <w:p w14:paraId="5FA94735"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М. П.</w:t>
            </w:r>
          </w:p>
        </w:tc>
      </w:tr>
    </w:tbl>
    <w:p w14:paraId="17951710" w14:textId="77777777" w:rsidR="00BB28C8" w:rsidRPr="00FD0C36" w:rsidRDefault="00BB28C8" w:rsidP="001D11DF">
      <w:pPr>
        <w:widowControl w:val="0"/>
        <w:ind w:firstLine="567"/>
        <w:rPr>
          <w:rFonts w:ascii="GHEA Grapalat" w:hAnsi="GHEA Grapalat"/>
          <w:sz w:val="22"/>
          <w:szCs w:val="22"/>
        </w:rPr>
        <w:sectPr w:rsidR="00BB28C8" w:rsidRPr="00FD0C36" w:rsidSect="00C00C48">
          <w:footerReference w:type="default" r:id="rId8"/>
          <w:footnotePr>
            <w:pos w:val="beneathText"/>
          </w:footnotePr>
          <w:type w:val="nextColumn"/>
          <w:pgSz w:w="11907" w:h="16840" w:code="9"/>
          <w:pgMar w:top="709" w:right="567" w:bottom="1135" w:left="709" w:header="561" w:footer="561" w:gutter="0"/>
          <w:cols w:space="720"/>
          <w:docGrid w:linePitch="326"/>
        </w:sectPr>
      </w:pPr>
    </w:p>
    <w:p w14:paraId="4DA28B11" w14:textId="77777777"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i/>
          <w:sz w:val="22"/>
          <w:szCs w:val="22"/>
        </w:rPr>
        <w:lastRenderedPageBreak/>
        <w:t>Приложение № 4</w:t>
      </w:r>
    </w:p>
    <w:p w14:paraId="6FBDE53D" w14:textId="161929F6"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i/>
          <w:sz w:val="22"/>
          <w:szCs w:val="22"/>
        </w:rPr>
        <w:t>к Договору под кодом</w:t>
      </w:r>
      <w:r w:rsidR="000C54E8" w:rsidRPr="000C54E8">
        <w:rPr>
          <w:rFonts w:ascii="Arial" w:hAnsi="Arial" w:cs="Arial"/>
          <w:i/>
          <w:sz w:val="22"/>
          <w:szCs w:val="22"/>
        </w:rPr>
        <w:t xml:space="preserve">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r w:rsidR="000C54E8" w:rsidRPr="00FD0C36">
        <w:rPr>
          <w:rFonts w:ascii="GHEA Grapalat" w:hAnsi="GHEA Grapalat"/>
          <w:i/>
          <w:sz w:val="22"/>
          <w:szCs w:val="22"/>
        </w:rPr>
        <w:t xml:space="preserve"> </w:t>
      </w:r>
      <w:r w:rsidRPr="00FD0C36">
        <w:rPr>
          <w:rFonts w:ascii="GHEA Grapalat" w:hAnsi="GHEA Grapalat"/>
          <w:i/>
          <w:sz w:val="22"/>
          <w:szCs w:val="22"/>
        </w:rPr>
        <w:t xml:space="preserve"> </w:t>
      </w:r>
      <w:r w:rsidRPr="00FD0C36">
        <w:rPr>
          <w:rFonts w:ascii="GHEA Grapalat" w:hAnsi="GHEA Grapalat" w:cs="Arial"/>
          <w:i/>
          <w:sz w:val="22"/>
          <w:szCs w:val="22"/>
        </w:rPr>
        <w:br/>
      </w:r>
      <w:r w:rsidRPr="00FD0C36">
        <w:rPr>
          <w:rFonts w:ascii="GHEA Grapalat" w:hAnsi="GHEA Grapalat"/>
          <w:i/>
          <w:sz w:val="22"/>
          <w:szCs w:val="22"/>
        </w:rPr>
        <w:t xml:space="preserve">заключенному " </w:t>
      </w:r>
      <w:r w:rsidRPr="00FD0C36">
        <w:rPr>
          <w:rFonts w:ascii="GHEA Grapalat" w:hAnsi="GHEA Grapalat"/>
          <w:i/>
          <w:sz w:val="22"/>
          <w:szCs w:val="22"/>
        </w:rPr>
        <w:tab/>
        <w:t xml:space="preserve">" </w:t>
      </w:r>
      <w:r w:rsidRPr="00FD0C36">
        <w:rPr>
          <w:rFonts w:ascii="GHEA Grapalat" w:hAnsi="GHEA Grapalat"/>
          <w:i/>
          <w:sz w:val="22"/>
          <w:szCs w:val="22"/>
        </w:rPr>
        <w:tab/>
        <w:t>20</w:t>
      </w:r>
      <w:r w:rsidRPr="00FD0C36">
        <w:rPr>
          <w:rFonts w:ascii="GHEA Grapalat" w:hAnsi="GHEA Grapalat"/>
          <w:i/>
          <w:sz w:val="22"/>
          <w:szCs w:val="22"/>
        </w:rPr>
        <w:tab/>
        <w:t>г.</w:t>
      </w:r>
    </w:p>
    <w:p w14:paraId="63103BBC" w14:textId="77777777" w:rsidR="00BB28C8" w:rsidRPr="00FD0C36" w:rsidRDefault="00BB28C8" w:rsidP="001D11DF">
      <w:pPr>
        <w:widowControl w:val="0"/>
        <w:ind w:firstLine="567"/>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795"/>
        <w:gridCol w:w="4955"/>
      </w:tblGrid>
      <w:tr w:rsidR="00FD0C36" w:rsidRPr="00FD0C36" w14:paraId="4F5DC553" w14:textId="77777777" w:rsidTr="003D2146">
        <w:trPr>
          <w:tblCellSpacing w:w="7" w:type="dxa"/>
          <w:jc w:val="center"/>
        </w:trPr>
        <w:tc>
          <w:tcPr>
            <w:tcW w:w="0" w:type="auto"/>
            <w:vAlign w:val="center"/>
          </w:tcPr>
          <w:p w14:paraId="00D08EC4"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 xml:space="preserve">Сторона договора </w:t>
            </w:r>
          </w:p>
          <w:p w14:paraId="5C01A528"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_____________________________</w:t>
            </w:r>
          </w:p>
          <w:p w14:paraId="4629D2F6"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______________________________</w:t>
            </w:r>
          </w:p>
          <w:p w14:paraId="4D8F0E18"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место нахождения ______________</w:t>
            </w:r>
          </w:p>
          <w:p w14:paraId="041C89B0"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Р/С__________________________</w:t>
            </w:r>
          </w:p>
          <w:p w14:paraId="55DAC5AE"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УНН__________________________</w:t>
            </w:r>
          </w:p>
        </w:tc>
        <w:tc>
          <w:tcPr>
            <w:tcW w:w="0" w:type="auto"/>
            <w:vAlign w:val="center"/>
          </w:tcPr>
          <w:p w14:paraId="44DE8C83"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 xml:space="preserve">Заказчик </w:t>
            </w:r>
          </w:p>
          <w:p w14:paraId="28C15170"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______________________________</w:t>
            </w:r>
          </w:p>
          <w:p w14:paraId="1B5DF2FB"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_______________________________</w:t>
            </w:r>
          </w:p>
          <w:p w14:paraId="7E3F50FC"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место нахождения _______________</w:t>
            </w:r>
          </w:p>
          <w:p w14:paraId="5E12D087"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Р/С____________________________</w:t>
            </w:r>
          </w:p>
          <w:p w14:paraId="12D6A3FC"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УНН___________________________</w:t>
            </w:r>
          </w:p>
        </w:tc>
      </w:tr>
    </w:tbl>
    <w:p w14:paraId="5B67E5A1" w14:textId="77777777" w:rsidR="00BB28C8" w:rsidRPr="00FD0C36" w:rsidRDefault="00BB28C8" w:rsidP="001D11DF">
      <w:pPr>
        <w:widowControl w:val="0"/>
        <w:ind w:left="567" w:right="566"/>
        <w:rPr>
          <w:rFonts w:ascii="GHEA Grapalat" w:hAnsi="GHEA Grapalat"/>
          <w:iCs/>
          <w:sz w:val="22"/>
          <w:szCs w:val="22"/>
        </w:rPr>
      </w:pPr>
    </w:p>
    <w:p w14:paraId="3BE14195" w14:textId="77777777" w:rsidR="00BB28C8" w:rsidRPr="00FD0C36" w:rsidRDefault="00BB28C8" w:rsidP="001D11DF">
      <w:pPr>
        <w:widowControl w:val="0"/>
        <w:ind w:left="567" w:right="566"/>
        <w:jc w:val="center"/>
        <w:rPr>
          <w:rFonts w:ascii="GHEA Grapalat" w:hAnsi="GHEA Grapalat"/>
          <w:iCs/>
          <w:sz w:val="22"/>
          <w:szCs w:val="22"/>
        </w:rPr>
      </w:pPr>
      <w:r w:rsidRPr="00FD0C36">
        <w:rPr>
          <w:rFonts w:ascii="GHEA Grapalat" w:hAnsi="GHEA Grapalat"/>
          <w:b/>
          <w:sz w:val="22"/>
          <w:szCs w:val="22"/>
        </w:rPr>
        <w:t>АКТ №</w:t>
      </w:r>
    </w:p>
    <w:p w14:paraId="4B9DC0C7" w14:textId="77777777" w:rsidR="00BB28C8" w:rsidRPr="00FD0C36" w:rsidRDefault="00BB28C8" w:rsidP="001D11DF">
      <w:pPr>
        <w:widowControl w:val="0"/>
        <w:ind w:left="567" w:right="566"/>
        <w:jc w:val="center"/>
        <w:rPr>
          <w:rFonts w:ascii="GHEA Grapalat" w:hAnsi="GHEA Grapalat"/>
          <w:b/>
          <w:bCs/>
          <w:iCs/>
          <w:sz w:val="22"/>
          <w:szCs w:val="22"/>
        </w:rPr>
      </w:pPr>
      <w:r w:rsidRPr="00FD0C36">
        <w:rPr>
          <w:rFonts w:ascii="GHEA Grapalat" w:hAnsi="GHEA Grapalat"/>
          <w:b/>
          <w:sz w:val="22"/>
          <w:szCs w:val="22"/>
        </w:rPr>
        <w:t xml:space="preserve">СДАЧИ-ПРИЕМКИ РЕЗУЛЬТАТОВ ИСПОЛНЕНИЯ </w:t>
      </w:r>
      <w:r w:rsidRPr="00FD0C36">
        <w:rPr>
          <w:rFonts w:ascii="GHEA Grapalat" w:hAnsi="GHEA Grapalat"/>
          <w:b/>
          <w:sz w:val="22"/>
          <w:szCs w:val="22"/>
        </w:rPr>
        <w:br/>
        <w:t>ДОГОВОРА ИЛИ ЕГО ЧАСТИ</w:t>
      </w:r>
    </w:p>
    <w:p w14:paraId="7DF96F5A" w14:textId="77777777" w:rsidR="00BB28C8" w:rsidRPr="00FD0C36" w:rsidRDefault="00BB28C8" w:rsidP="001D11DF">
      <w:pPr>
        <w:pStyle w:val="BodyTextIndent"/>
        <w:widowControl w:val="0"/>
        <w:spacing w:line="240" w:lineRule="auto"/>
        <w:ind w:left="567" w:right="566" w:firstLine="0"/>
        <w:jc w:val="center"/>
        <w:rPr>
          <w:rFonts w:ascii="GHEA Grapalat" w:hAnsi="GHEA Grapalat"/>
          <w:b/>
          <w:bCs/>
          <w:iCs/>
          <w:sz w:val="22"/>
          <w:szCs w:val="22"/>
        </w:rPr>
      </w:pPr>
    </w:p>
    <w:p w14:paraId="6531C076" w14:textId="77777777" w:rsidR="00BB28C8" w:rsidRPr="00FD0C36" w:rsidRDefault="00BB28C8" w:rsidP="001D11DF">
      <w:pPr>
        <w:pStyle w:val="BodyTextIndent"/>
        <w:widowControl w:val="0"/>
        <w:tabs>
          <w:tab w:val="left" w:pos="1134"/>
          <w:tab w:val="left" w:pos="2268"/>
          <w:tab w:val="left" w:pos="3402"/>
        </w:tabs>
        <w:spacing w:line="240" w:lineRule="auto"/>
        <w:ind w:firstLine="567"/>
        <w:rPr>
          <w:rFonts w:ascii="GHEA Grapalat" w:hAnsi="GHEA Grapalat"/>
          <w:iCs/>
          <w:sz w:val="22"/>
          <w:szCs w:val="22"/>
        </w:rPr>
      </w:pPr>
      <w:r w:rsidRPr="00FD0C36">
        <w:rPr>
          <w:rFonts w:ascii="GHEA Grapalat" w:hAnsi="GHEA Grapalat"/>
          <w:sz w:val="22"/>
          <w:szCs w:val="22"/>
        </w:rPr>
        <w:t>"</w:t>
      </w:r>
      <w:r w:rsidRPr="00FD0C36">
        <w:rPr>
          <w:rFonts w:ascii="GHEA Grapalat" w:hAnsi="GHEA Grapalat"/>
          <w:sz w:val="22"/>
          <w:szCs w:val="22"/>
        </w:rPr>
        <w:tab/>
        <w:t>" "</w:t>
      </w:r>
      <w:r w:rsidRPr="00FD0C36">
        <w:rPr>
          <w:rFonts w:ascii="GHEA Grapalat" w:hAnsi="GHEA Grapalat"/>
          <w:sz w:val="22"/>
          <w:szCs w:val="22"/>
        </w:rPr>
        <w:tab/>
        <w:t>" 20</w:t>
      </w:r>
      <w:r w:rsidRPr="00FD0C36">
        <w:rPr>
          <w:rFonts w:ascii="GHEA Grapalat" w:hAnsi="GHEA Grapalat"/>
          <w:sz w:val="22"/>
          <w:szCs w:val="22"/>
        </w:rPr>
        <w:tab/>
        <w:t>г.</w:t>
      </w:r>
    </w:p>
    <w:p w14:paraId="40B156F1" w14:textId="77777777" w:rsidR="00BB28C8" w:rsidRPr="00FD0C36" w:rsidRDefault="00BB28C8" w:rsidP="001D11DF">
      <w:pPr>
        <w:pStyle w:val="NormalWeb"/>
        <w:widowControl w:val="0"/>
        <w:spacing w:before="0" w:beforeAutospacing="0" w:after="0" w:afterAutospacing="0"/>
        <w:ind w:firstLine="567"/>
        <w:rPr>
          <w:rFonts w:ascii="GHEA Grapalat" w:hAnsi="GHEA Grapalat"/>
          <w:sz w:val="22"/>
          <w:szCs w:val="22"/>
        </w:rPr>
      </w:pPr>
      <w:r w:rsidRPr="00FD0C36">
        <w:rPr>
          <w:rFonts w:ascii="GHEA Grapalat" w:hAnsi="GHEA Grapalat"/>
          <w:sz w:val="22"/>
          <w:szCs w:val="22"/>
        </w:rPr>
        <w:t>Наименование договора (далее — Договор) _____________________________</w:t>
      </w:r>
    </w:p>
    <w:p w14:paraId="6E6140DA" w14:textId="77777777" w:rsidR="00BB28C8" w:rsidRPr="00FD0C36" w:rsidRDefault="00BB28C8" w:rsidP="001D11DF">
      <w:pPr>
        <w:pStyle w:val="NormalWeb"/>
        <w:widowControl w:val="0"/>
        <w:tabs>
          <w:tab w:val="left" w:pos="8789"/>
        </w:tabs>
        <w:spacing w:before="0" w:beforeAutospacing="0" w:after="0" w:afterAutospacing="0"/>
        <w:ind w:firstLine="567"/>
        <w:rPr>
          <w:rFonts w:ascii="GHEA Grapalat" w:hAnsi="GHEA Grapalat"/>
          <w:sz w:val="22"/>
          <w:szCs w:val="22"/>
        </w:rPr>
      </w:pPr>
      <w:r w:rsidRPr="00FD0C36">
        <w:rPr>
          <w:rFonts w:ascii="GHEA Grapalat" w:hAnsi="GHEA Grapalat"/>
          <w:sz w:val="22"/>
          <w:szCs w:val="22"/>
        </w:rPr>
        <w:t>Дата заключения Договора "_________" "_____________________" 20</w:t>
      </w:r>
      <w:r w:rsidRPr="00FD0C36">
        <w:rPr>
          <w:rFonts w:ascii="GHEA Grapalat" w:hAnsi="GHEA Grapalat"/>
          <w:sz w:val="22"/>
          <w:szCs w:val="22"/>
        </w:rPr>
        <w:tab/>
        <w:t>г.</w:t>
      </w:r>
    </w:p>
    <w:p w14:paraId="2401DB37" w14:textId="77777777" w:rsidR="00BB28C8" w:rsidRPr="00FD0C36" w:rsidRDefault="00BB28C8" w:rsidP="001D11DF">
      <w:pPr>
        <w:pStyle w:val="NormalWeb"/>
        <w:widowControl w:val="0"/>
        <w:spacing w:before="0" w:beforeAutospacing="0" w:after="0" w:afterAutospacing="0"/>
        <w:ind w:firstLine="567"/>
        <w:rPr>
          <w:rFonts w:ascii="GHEA Grapalat" w:hAnsi="GHEA Grapalat"/>
          <w:sz w:val="22"/>
          <w:szCs w:val="22"/>
        </w:rPr>
      </w:pPr>
      <w:r w:rsidRPr="00FD0C36">
        <w:rPr>
          <w:rFonts w:ascii="GHEA Grapalat" w:hAnsi="GHEA Grapalat"/>
          <w:sz w:val="22"/>
          <w:szCs w:val="22"/>
        </w:rPr>
        <w:t>Номер Договора _____________________________________________________</w:t>
      </w:r>
    </w:p>
    <w:p w14:paraId="764395BC" w14:textId="77777777" w:rsidR="00BB28C8" w:rsidRPr="00FD0C36" w:rsidRDefault="00BB28C8" w:rsidP="001D11DF">
      <w:pPr>
        <w:widowControl w:val="0"/>
        <w:tabs>
          <w:tab w:val="left" w:pos="6804"/>
          <w:tab w:val="left" w:pos="7938"/>
          <w:tab w:val="left" w:pos="8647"/>
          <w:tab w:val="left" w:pos="8789"/>
        </w:tabs>
        <w:ind w:firstLine="567"/>
        <w:jc w:val="both"/>
        <w:rPr>
          <w:rFonts w:ascii="GHEA Grapalat" w:hAnsi="GHEA Grapalat"/>
          <w:sz w:val="22"/>
          <w:szCs w:val="22"/>
        </w:rPr>
      </w:pPr>
      <w:r w:rsidRPr="00FD0C36">
        <w:rPr>
          <w:rFonts w:ascii="GHEA Grapalat" w:hAnsi="GHEA Grapalat"/>
          <w:sz w:val="22"/>
          <w:szCs w:val="22"/>
        </w:rPr>
        <w:t>Заказчик и сторона Договора, принимая за основание относящийся к исполнению договора счет-фактуру N ___ , выписанный "</w:t>
      </w:r>
      <w:r w:rsidRPr="00FD0C36">
        <w:rPr>
          <w:rFonts w:ascii="GHEA Grapalat" w:hAnsi="GHEA Grapalat"/>
          <w:sz w:val="22"/>
          <w:szCs w:val="22"/>
        </w:rPr>
        <w:tab/>
        <w:t>" "</w:t>
      </w:r>
      <w:r w:rsidRPr="00FD0C36">
        <w:rPr>
          <w:rFonts w:ascii="GHEA Grapalat" w:hAnsi="GHEA Grapalat"/>
          <w:sz w:val="22"/>
          <w:szCs w:val="22"/>
        </w:rPr>
        <w:tab/>
        <w:t>" 20</w:t>
      </w:r>
      <w:r w:rsidRPr="00FD0C36">
        <w:rPr>
          <w:rFonts w:ascii="GHEA Grapalat" w:hAnsi="GHEA Grapalat"/>
          <w:sz w:val="22"/>
          <w:szCs w:val="22"/>
        </w:rPr>
        <w:tab/>
        <w:t>г., составили настоящий акт о следующем:</w:t>
      </w:r>
    </w:p>
    <w:p w14:paraId="19D43573" w14:textId="77777777" w:rsidR="00BB28C8" w:rsidRPr="00FD0C36" w:rsidRDefault="00BB28C8" w:rsidP="001D11DF">
      <w:pPr>
        <w:widowControl w:val="0"/>
        <w:tabs>
          <w:tab w:val="left" w:pos="6804"/>
          <w:tab w:val="left" w:pos="7938"/>
          <w:tab w:val="left" w:pos="8647"/>
          <w:tab w:val="left" w:pos="8789"/>
        </w:tabs>
        <w:ind w:firstLine="567"/>
        <w:jc w:val="both"/>
        <w:rPr>
          <w:rFonts w:ascii="GHEA Grapalat" w:hAnsi="GHEA Grapalat" w:cs="Sylfaen"/>
          <w:iCs/>
          <w:sz w:val="22"/>
          <w:szCs w:val="22"/>
        </w:rPr>
      </w:pPr>
    </w:p>
    <w:p w14:paraId="7D1342D5" w14:textId="77777777" w:rsidR="00BB28C8" w:rsidRPr="00FD0C36" w:rsidRDefault="00BB28C8" w:rsidP="001D11DF">
      <w:pPr>
        <w:widowControl w:val="0"/>
        <w:ind w:firstLine="567"/>
        <w:jc w:val="both"/>
        <w:rPr>
          <w:rFonts w:ascii="GHEA Grapalat" w:hAnsi="GHEA Grapalat"/>
          <w:iCs/>
          <w:sz w:val="22"/>
          <w:szCs w:val="22"/>
        </w:rPr>
      </w:pPr>
      <w:r w:rsidRPr="00FD0C36">
        <w:rPr>
          <w:rFonts w:ascii="GHEA Grapalat" w:hAnsi="GHEA Grapalat"/>
          <w:sz w:val="22"/>
          <w:szCs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FD0C36" w:rsidRPr="00FD0C36" w14:paraId="48C666E6" w14:textId="77777777" w:rsidTr="003D2146">
        <w:trPr>
          <w:trHeight w:val="345"/>
          <w:jc w:val="center"/>
        </w:trPr>
        <w:tc>
          <w:tcPr>
            <w:tcW w:w="379" w:type="dxa"/>
            <w:vMerge w:val="restart"/>
            <w:shd w:val="clear" w:color="auto" w:fill="auto"/>
            <w:vAlign w:val="center"/>
          </w:tcPr>
          <w:p w14:paraId="66F7DF36" w14:textId="77777777" w:rsidR="00BB28C8" w:rsidRPr="00FD0C36" w:rsidRDefault="00BB28C8" w:rsidP="001D11DF">
            <w:pPr>
              <w:pStyle w:val="NormalWeb"/>
              <w:widowControl w:val="0"/>
              <w:spacing w:before="0" w:beforeAutospacing="0" w:after="0" w:afterAutospacing="0"/>
              <w:ind w:firstLine="567"/>
              <w:jc w:val="center"/>
              <w:rPr>
                <w:rFonts w:ascii="GHEA Grapalat" w:hAnsi="GHEA Grapalat"/>
                <w:sz w:val="22"/>
                <w:szCs w:val="22"/>
              </w:rPr>
            </w:pPr>
            <w:r w:rsidRPr="00FD0C36">
              <w:rPr>
                <w:rFonts w:ascii="GHEA Grapalat" w:hAnsi="GHEA Grapalat"/>
                <w:sz w:val="22"/>
                <w:szCs w:val="22"/>
              </w:rPr>
              <w:t>№</w:t>
            </w:r>
          </w:p>
        </w:tc>
        <w:tc>
          <w:tcPr>
            <w:tcW w:w="11014" w:type="dxa"/>
            <w:gridSpan w:val="8"/>
            <w:shd w:val="clear" w:color="auto" w:fill="auto"/>
            <w:vAlign w:val="center"/>
          </w:tcPr>
          <w:p w14:paraId="4E3B01F1" w14:textId="77777777" w:rsidR="00BB28C8" w:rsidRPr="00FD0C36" w:rsidRDefault="00BB28C8" w:rsidP="001D11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2"/>
                <w:szCs w:val="22"/>
              </w:rPr>
            </w:pPr>
            <w:r w:rsidRPr="00FD0C36">
              <w:rPr>
                <w:rFonts w:ascii="GHEA Grapalat" w:hAnsi="GHEA Grapalat"/>
                <w:sz w:val="22"/>
                <w:szCs w:val="22"/>
              </w:rPr>
              <w:t>Выполненные работы</w:t>
            </w:r>
          </w:p>
        </w:tc>
      </w:tr>
      <w:tr w:rsidR="00FD0C36" w:rsidRPr="00FD0C36" w14:paraId="7E5FEF60" w14:textId="77777777" w:rsidTr="003D2146">
        <w:trPr>
          <w:trHeight w:val="152"/>
          <w:jc w:val="center"/>
        </w:trPr>
        <w:tc>
          <w:tcPr>
            <w:tcW w:w="379" w:type="dxa"/>
            <w:vMerge/>
            <w:shd w:val="clear" w:color="auto" w:fill="auto"/>
          </w:tcPr>
          <w:p w14:paraId="7E66520E" w14:textId="77777777" w:rsidR="00BB28C8" w:rsidRPr="00FD0C36" w:rsidRDefault="00BB28C8" w:rsidP="001D11DF">
            <w:pPr>
              <w:pStyle w:val="NormalWeb"/>
              <w:widowControl w:val="0"/>
              <w:spacing w:before="0" w:beforeAutospacing="0" w:after="0" w:afterAutospacing="0"/>
              <w:ind w:firstLine="567"/>
              <w:jc w:val="center"/>
              <w:rPr>
                <w:rFonts w:ascii="GHEA Grapalat" w:hAnsi="GHEA Grapalat"/>
                <w:sz w:val="22"/>
                <w:szCs w:val="22"/>
              </w:rPr>
            </w:pPr>
          </w:p>
        </w:tc>
        <w:tc>
          <w:tcPr>
            <w:tcW w:w="1248" w:type="dxa"/>
            <w:vMerge w:val="restart"/>
            <w:shd w:val="clear" w:color="auto" w:fill="auto"/>
            <w:vAlign w:val="center"/>
          </w:tcPr>
          <w:p w14:paraId="3666CE62" w14:textId="77777777" w:rsidR="00BB28C8" w:rsidRPr="00FD0C36" w:rsidRDefault="00BB28C8" w:rsidP="001D11DF">
            <w:pPr>
              <w:pStyle w:val="NormalWeb"/>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наименование</w:t>
            </w:r>
          </w:p>
        </w:tc>
        <w:tc>
          <w:tcPr>
            <w:tcW w:w="1533" w:type="dxa"/>
            <w:vMerge w:val="restart"/>
            <w:shd w:val="clear" w:color="auto" w:fill="auto"/>
            <w:vAlign w:val="center"/>
          </w:tcPr>
          <w:p w14:paraId="210863A4" w14:textId="77777777" w:rsidR="00BB28C8" w:rsidRPr="00FD0C36" w:rsidRDefault="00BB28C8" w:rsidP="001D11DF">
            <w:pPr>
              <w:pStyle w:val="NormalWeb"/>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краткое изложение технической характеристики</w:t>
            </w:r>
          </w:p>
        </w:tc>
        <w:tc>
          <w:tcPr>
            <w:tcW w:w="3103" w:type="dxa"/>
            <w:gridSpan w:val="2"/>
            <w:shd w:val="clear" w:color="auto" w:fill="auto"/>
            <w:vAlign w:val="center"/>
          </w:tcPr>
          <w:p w14:paraId="59E33C7B" w14:textId="77777777" w:rsidR="00BB28C8" w:rsidRPr="00FD0C36" w:rsidRDefault="00BB28C8" w:rsidP="001D11DF">
            <w:pPr>
              <w:pStyle w:val="NormalWeb"/>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количественный показатель</w:t>
            </w:r>
          </w:p>
        </w:tc>
        <w:tc>
          <w:tcPr>
            <w:tcW w:w="3167" w:type="dxa"/>
            <w:gridSpan w:val="2"/>
            <w:shd w:val="clear" w:color="auto" w:fill="auto"/>
            <w:vAlign w:val="center"/>
          </w:tcPr>
          <w:p w14:paraId="7D941378" w14:textId="77777777" w:rsidR="00BB28C8" w:rsidRPr="00FD0C36" w:rsidRDefault="00BB28C8" w:rsidP="001D11DF">
            <w:pPr>
              <w:pStyle w:val="NormalWeb"/>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срок исполнения</w:t>
            </w:r>
          </w:p>
        </w:tc>
        <w:tc>
          <w:tcPr>
            <w:tcW w:w="1087" w:type="dxa"/>
            <w:vMerge w:val="restart"/>
            <w:shd w:val="clear" w:color="auto" w:fill="auto"/>
            <w:vAlign w:val="center"/>
          </w:tcPr>
          <w:p w14:paraId="34BBEC2A" w14:textId="77777777" w:rsidR="00BB28C8" w:rsidRPr="00FD0C36" w:rsidRDefault="00BB28C8" w:rsidP="001D11DF">
            <w:pPr>
              <w:pStyle w:val="NormalWeb"/>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сумма, подлежащая уплате (тыс. драмов)</w:t>
            </w:r>
          </w:p>
        </w:tc>
        <w:tc>
          <w:tcPr>
            <w:tcW w:w="876" w:type="dxa"/>
            <w:vMerge w:val="restart"/>
            <w:shd w:val="clear" w:color="auto" w:fill="auto"/>
            <w:vAlign w:val="center"/>
          </w:tcPr>
          <w:p w14:paraId="285FCD9E" w14:textId="77777777" w:rsidR="00BB28C8" w:rsidRPr="00FD0C36" w:rsidRDefault="00BB28C8" w:rsidP="001D11DF">
            <w:pPr>
              <w:pStyle w:val="NormalWeb"/>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срок оплаты (по графику оплаты)</w:t>
            </w:r>
          </w:p>
        </w:tc>
      </w:tr>
      <w:tr w:rsidR="00FD0C36" w:rsidRPr="00FD0C36" w14:paraId="7E173940" w14:textId="77777777" w:rsidTr="003D2146">
        <w:trPr>
          <w:trHeight w:val="152"/>
          <w:jc w:val="center"/>
        </w:trPr>
        <w:tc>
          <w:tcPr>
            <w:tcW w:w="379" w:type="dxa"/>
            <w:vMerge/>
            <w:tcBorders>
              <w:bottom w:val="single" w:sz="4" w:space="0" w:color="auto"/>
            </w:tcBorders>
            <w:shd w:val="clear" w:color="auto" w:fill="auto"/>
          </w:tcPr>
          <w:p w14:paraId="416F32EE" w14:textId="77777777" w:rsidR="00BB28C8" w:rsidRPr="00FD0C36" w:rsidRDefault="00BB28C8" w:rsidP="001D11DF">
            <w:pPr>
              <w:pStyle w:val="NormalWeb"/>
              <w:widowControl w:val="0"/>
              <w:spacing w:before="0" w:beforeAutospacing="0" w:after="0" w:afterAutospacing="0"/>
              <w:ind w:firstLine="567"/>
              <w:jc w:val="center"/>
              <w:rPr>
                <w:rFonts w:ascii="GHEA Grapalat" w:hAnsi="GHEA Grapalat"/>
                <w:sz w:val="22"/>
                <w:szCs w:val="22"/>
              </w:rPr>
            </w:pPr>
          </w:p>
        </w:tc>
        <w:tc>
          <w:tcPr>
            <w:tcW w:w="1248" w:type="dxa"/>
            <w:vMerge/>
            <w:tcBorders>
              <w:bottom w:val="single" w:sz="4" w:space="0" w:color="auto"/>
            </w:tcBorders>
            <w:shd w:val="clear" w:color="auto" w:fill="auto"/>
            <w:vAlign w:val="center"/>
          </w:tcPr>
          <w:p w14:paraId="6201B471"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533" w:type="dxa"/>
            <w:vMerge/>
            <w:tcBorders>
              <w:bottom w:val="single" w:sz="4" w:space="0" w:color="auto"/>
            </w:tcBorders>
            <w:shd w:val="clear" w:color="auto" w:fill="auto"/>
            <w:vAlign w:val="center"/>
          </w:tcPr>
          <w:p w14:paraId="76744709"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915" w:type="dxa"/>
            <w:tcBorders>
              <w:bottom w:val="single" w:sz="4" w:space="0" w:color="auto"/>
            </w:tcBorders>
            <w:shd w:val="clear" w:color="auto" w:fill="auto"/>
            <w:vAlign w:val="center"/>
          </w:tcPr>
          <w:p w14:paraId="65D62B5D" w14:textId="77777777" w:rsidR="00BB28C8" w:rsidRPr="00FD0C36" w:rsidRDefault="00BB28C8" w:rsidP="001D11DF">
            <w:pPr>
              <w:pStyle w:val="NormalWeb"/>
              <w:widowControl w:val="0"/>
              <w:tabs>
                <w:tab w:val="left" w:pos="916"/>
              </w:tabs>
              <w:spacing w:before="0" w:beforeAutospacing="0" w:after="0" w:afterAutospacing="0"/>
              <w:ind w:left="-105" w:right="-72"/>
              <w:jc w:val="center"/>
              <w:rPr>
                <w:rFonts w:ascii="GHEA Grapalat" w:hAnsi="GHEA Grapalat"/>
                <w:sz w:val="22"/>
                <w:szCs w:val="22"/>
              </w:rPr>
            </w:pPr>
            <w:r w:rsidRPr="00FD0C36">
              <w:rPr>
                <w:rFonts w:ascii="GHEA Grapalat" w:hAnsi="GHEA Grapalat"/>
                <w:sz w:val="22"/>
                <w:szCs w:val="22"/>
              </w:rPr>
              <w:t>по графику закупки, утвержденному Договором</w:t>
            </w:r>
          </w:p>
        </w:tc>
        <w:tc>
          <w:tcPr>
            <w:tcW w:w="1188" w:type="dxa"/>
            <w:tcBorders>
              <w:bottom w:val="single" w:sz="4" w:space="0" w:color="auto"/>
            </w:tcBorders>
            <w:shd w:val="clear" w:color="auto" w:fill="auto"/>
            <w:vAlign w:val="center"/>
          </w:tcPr>
          <w:p w14:paraId="644A7BCE" w14:textId="77777777" w:rsidR="00BB28C8" w:rsidRPr="00FD0C36" w:rsidRDefault="00BB28C8" w:rsidP="001D11DF">
            <w:pPr>
              <w:pStyle w:val="NormalWeb"/>
              <w:widowControl w:val="0"/>
              <w:tabs>
                <w:tab w:val="left" w:pos="916"/>
              </w:tabs>
              <w:spacing w:before="0" w:beforeAutospacing="0" w:after="0" w:afterAutospacing="0"/>
              <w:ind w:left="-105" w:right="-72"/>
              <w:jc w:val="center"/>
              <w:rPr>
                <w:rFonts w:ascii="GHEA Grapalat" w:hAnsi="GHEA Grapalat"/>
                <w:sz w:val="22"/>
                <w:szCs w:val="22"/>
              </w:rPr>
            </w:pPr>
            <w:r w:rsidRPr="00FD0C36">
              <w:rPr>
                <w:rFonts w:ascii="GHEA Grapalat" w:hAnsi="GHEA Grapalat"/>
                <w:sz w:val="22"/>
                <w:szCs w:val="22"/>
              </w:rPr>
              <w:t>фактический</w:t>
            </w:r>
          </w:p>
        </w:tc>
        <w:tc>
          <w:tcPr>
            <w:tcW w:w="1960" w:type="dxa"/>
            <w:tcBorders>
              <w:bottom w:val="single" w:sz="4" w:space="0" w:color="auto"/>
            </w:tcBorders>
            <w:shd w:val="clear" w:color="auto" w:fill="auto"/>
            <w:vAlign w:val="center"/>
          </w:tcPr>
          <w:p w14:paraId="187C72B1" w14:textId="77777777" w:rsidR="00BB28C8" w:rsidRPr="00FD0C36" w:rsidRDefault="00BB28C8" w:rsidP="001D11DF">
            <w:pPr>
              <w:pStyle w:val="NormalWeb"/>
              <w:widowControl w:val="0"/>
              <w:tabs>
                <w:tab w:val="left" w:pos="916"/>
              </w:tabs>
              <w:spacing w:before="0" w:beforeAutospacing="0" w:after="0" w:afterAutospacing="0"/>
              <w:ind w:left="-105" w:right="-72"/>
              <w:jc w:val="center"/>
              <w:rPr>
                <w:rFonts w:ascii="GHEA Grapalat" w:hAnsi="GHEA Grapalat"/>
                <w:sz w:val="22"/>
                <w:szCs w:val="22"/>
              </w:rPr>
            </w:pPr>
            <w:r w:rsidRPr="00FD0C36">
              <w:rPr>
                <w:rFonts w:ascii="GHEA Grapalat" w:hAnsi="GHEA Grapalat"/>
                <w:sz w:val="22"/>
                <w:szCs w:val="22"/>
              </w:rPr>
              <w:t>по графику закупки, утвержденному Договором</w:t>
            </w:r>
          </w:p>
        </w:tc>
        <w:tc>
          <w:tcPr>
            <w:tcW w:w="1207" w:type="dxa"/>
            <w:tcBorders>
              <w:bottom w:val="single" w:sz="4" w:space="0" w:color="auto"/>
            </w:tcBorders>
            <w:shd w:val="clear" w:color="auto" w:fill="auto"/>
            <w:vAlign w:val="center"/>
          </w:tcPr>
          <w:p w14:paraId="7948B681" w14:textId="77777777" w:rsidR="00BB28C8" w:rsidRPr="00FD0C36" w:rsidRDefault="00BB28C8" w:rsidP="001D11DF">
            <w:pPr>
              <w:pStyle w:val="NormalWeb"/>
              <w:widowControl w:val="0"/>
              <w:tabs>
                <w:tab w:val="left" w:pos="916"/>
              </w:tabs>
              <w:spacing w:before="0" w:beforeAutospacing="0" w:after="0" w:afterAutospacing="0"/>
              <w:ind w:left="-105" w:right="-72"/>
              <w:jc w:val="center"/>
              <w:rPr>
                <w:rFonts w:ascii="GHEA Grapalat" w:hAnsi="GHEA Grapalat"/>
                <w:sz w:val="22"/>
                <w:szCs w:val="22"/>
              </w:rPr>
            </w:pPr>
            <w:r w:rsidRPr="00FD0C36">
              <w:rPr>
                <w:rFonts w:ascii="GHEA Grapalat" w:hAnsi="GHEA Grapalat"/>
                <w:sz w:val="22"/>
                <w:szCs w:val="22"/>
              </w:rPr>
              <w:t>фактический</w:t>
            </w:r>
          </w:p>
        </w:tc>
        <w:tc>
          <w:tcPr>
            <w:tcW w:w="1087" w:type="dxa"/>
            <w:vMerge/>
            <w:tcBorders>
              <w:bottom w:val="single" w:sz="4" w:space="0" w:color="auto"/>
            </w:tcBorders>
            <w:shd w:val="clear" w:color="auto" w:fill="auto"/>
            <w:vAlign w:val="center"/>
          </w:tcPr>
          <w:p w14:paraId="758E7AA1"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876" w:type="dxa"/>
            <w:vMerge/>
            <w:tcBorders>
              <w:bottom w:val="single" w:sz="4" w:space="0" w:color="auto"/>
            </w:tcBorders>
            <w:shd w:val="clear" w:color="auto" w:fill="auto"/>
            <w:vAlign w:val="center"/>
          </w:tcPr>
          <w:p w14:paraId="760377C8"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r>
      <w:tr w:rsidR="00FD0C36" w:rsidRPr="00FD0C36" w14:paraId="61D77EF7" w14:textId="77777777" w:rsidTr="003D2146">
        <w:trPr>
          <w:trHeight w:val="515"/>
          <w:jc w:val="center"/>
        </w:trPr>
        <w:tc>
          <w:tcPr>
            <w:tcW w:w="379" w:type="dxa"/>
            <w:shd w:val="clear" w:color="auto" w:fill="auto"/>
            <w:vAlign w:val="center"/>
          </w:tcPr>
          <w:p w14:paraId="5BFC475B" w14:textId="77777777" w:rsidR="00BB28C8" w:rsidRPr="00FD0C36" w:rsidRDefault="00BB28C8" w:rsidP="001D11DF">
            <w:pPr>
              <w:pStyle w:val="NormalWeb"/>
              <w:widowControl w:val="0"/>
              <w:spacing w:before="0" w:beforeAutospacing="0" w:after="0" w:afterAutospacing="0"/>
              <w:ind w:firstLine="567"/>
              <w:jc w:val="center"/>
              <w:rPr>
                <w:rFonts w:ascii="GHEA Grapalat" w:hAnsi="GHEA Grapalat"/>
                <w:sz w:val="22"/>
                <w:szCs w:val="22"/>
              </w:rPr>
            </w:pPr>
          </w:p>
        </w:tc>
        <w:tc>
          <w:tcPr>
            <w:tcW w:w="1248" w:type="dxa"/>
            <w:shd w:val="clear" w:color="auto" w:fill="auto"/>
            <w:vAlign w:val="center"/>
          </w:tcPr>
          <w:p w14:paraId="784A58AE"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533" w:type="dxa"/>
            <w:shd w:val="clear" w:color="auto" w:fill="auto"/>
            <w:vAlign w:val="center"/>
          </w:tcPr>
          <w:p w14:paraId="5738F742"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915" w:type="dxa"/>
            <w:shd w:val="clear" w:color="auto" w:fill="auto"/>
            <w:vAlign w:val="center"/>
          </w:tcPr>
          <w:p w14:paraId="3F72761E"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188" w:type="dxa"/>
            <w:shd w:val="clear" w:color="auto" w:fill="auto"/>
            <w:vAlign w:val="center"/>
          </w:tcPr>
          <w:p w14:paraId="252A4041"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960" w:type="dxa"/>
            <w:shd w:val="clear" w:color="auto" w:fill="auto"/>
            <w:vAlign w:val="center"/>
          </w:tcPr>
          <w:p w14:paraId="60EFD1E8"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207" w:type="dxa"/>
            <w:shd w:val="clear" w:color="auto" w:fill="auto"/>
            <w:vAlign w:val="center"/>
          </w:tcPr>
          <w:p w14:paraId="6B549861"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087" w:type="dxa"/>
            <w:shd w:val="clear" w:color="auto" w:fill="auto"/>
            <w:vAlign w:val="center"/>
          </w:tcPr>
          <w:p w14:paraId="2766BF0B"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876" w:type="dxa"/>
            <w:shd w:val="clear" w:color="auto" w:fill="auto"/>
            <w:vAlign w:val="center"/>
          </w:tcPr>
          <w:p w14:paraId="2BBBE1F0"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r>
      <w:tr w:rsidR="00BB28C8" w:rsidRPr="00FD0C36" w14:paraId="3F248B87" w14:textId="77777777" w:rsidTr="003D2146">
        <w:trPr>
          <w:trHeight w:val="515"/>
          <w:jc w:val="center"/>
        </w:trPr>
        <w:tc>
          <w:tcPr>
            <w:tcW w:w="379" w:type="dxa"/>
            <w:shd w:val="clear" w:color="auto" w:fill="auto"/>
          </w:tcPr>
          <w:p w14:paraId="232EAE36" w14:textId="77777777" w:rsidR="00BB28C8" w:rsidRPr="00FD0C36" w:rsidRDefault="00BB28C8" w:rsidP="001D11DF">
            <w:pPr>
              <w:pStyle w:val="NormalWeb"/>
              <w:widowControl w:val="0"/>
              <w:spacing w:before="0" w:beforeAutospacing="0" w:after="0" w:afterAutospacing="0"/>
              <w:ind w:firstLine="567"/>
              <w:jc w:val="center"/>
              <w:rPr>
                <w:rFonts w:ascii="GHEA Grapalat" w:hAnsi="GHEA Grapalat"/>
                <w:sz w:val="22"/>
                <w:szCs w:val="22"/>
              </w:rPr>
            </w:pPr>
          </w:p>
        </w:tc>
        <w:tc>
          <w:tcPr>
            <w:tcW w:w="1248" w:type="dxa"/>
            <w:shd w:val="clear" w:color="auto" w:fill="auto"/>
          </w:tcPr>
          <w:p w14:paraId="50DE1759"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533" w:type="dxa"/>
            <w:shd w:val="clear" w:color="auto" w:fill="auto"/>
          </w:tcPr>
          <w:p w14:paraId="733280FA"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915" w:type="dxa"/>
            <w:shd w:val="clear" w:color="auto" w:fill="auto"/>
          </w:tcPr>
          <w:p w14:paraId="738AFA3E"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188" w:type="dxa"/>
            <w:shd w:val="clear" w:color="auto" w:fill="auto"/>
          </w:tcPr>
          <w:p w14:paraId="35AF0D71"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960" w:type="dxa"/>
            <w:shd w:val="clear" w:color="auto" w:fill="auto"/>
          </w:tcPr>
          <w:p w14:paraId="17A377B4"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207" w:type="dxa"/>
            <w:shd w:val="clear" w:color="auto" w:fill="auto"/>
          </w:tcPr>
          <w:p w14:paraId="7533EB16"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1087" w:type="dxa"/>
            <w:shd w:val="clear" w:color="auto" w:fill="auto"/>
          </w:tcPr>
          <w:p w14:paraId="63CE9BC2"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c>
          <w:tcPr>
            <w:tcW w:w="876" w:type="dxa"/>
            <w:shd w:val="clear" w:color="auto" w:fill="auto"/>
          </w:tcPr>
          <w:p w14:paraId="083A498E" w14:textId="77777777" w:rsidR="00BB28C8" w:rsidRPr="00FD0C36" w:rsidRDefault="00BB28C8" w:rsidP="001D11DF">
            <w:pPr>
              <w:pStyle w:val="NormalWeb"/>
              <w:widowControl w:val="0"/>
              <w:tabs>
                <w:tab w:val="left" w:pos="916"/>
              </w:tabs>
              <w:spacing w:before="0" w:beforeAutospacing="0" w:after="0" w:afterAutospacing="0"/>
              <w:jc w:val="center"/>
              <w:rPr>
                <w:rFonts w:ascii="GHEA Grapalat" w:hAnsi="GHEA Grapalat"/>
                <w:sz w:val="22"/>
                <w:szCs w:val="22"/>
              </w:rPr>
            </w:pPr>
          </w:p>
        </w:tc>
      </w:tr>
    </w:tbl>
    <w:p w14:paraId="780983B2" w14:textId="77777777" w:rsidR="00BB28C8" w:rsidRPr="00FD0C36" w:rsidRDefault="00BB28C8" w:rsidP="001D11DF">
      <w:pPr>
        <w:widowControl w:val="0"/>
        <w:ind w:firstLine="567"/>
        <w:jc w:val="both"/>
        <w:rPr>
          <w:rFonts w:ascii="GHEA Grapalat" w:hAnsi="GHEA Grapalat" w:cs="Arial"/>
          <w:iCs/>
          <w:sz w:val="22"/>
          <w:szCs w:val="22"/>
          <w:lang w:val="en-US"/>
        </w:rPr>
      </w:pPr>
    </w:p>
    <w:p w14:paraId="200E32B6" w14:textId="77777777" w:rsidR="00BB28C8" w:rsidRPr="00FD0C36" w:rsidRDefault="00BB28C8" w:rsidP="001D11DF">
      <w:pPr>
        <w:widowControl w:val="0"/>
        <w:ind w:firstLine="567"/>
        <w:jc w:val="both"/>
        <w:rPr>
          <w:rFonts w:ascii="GHEA Grapalat" w:hAnsi="GHEA Grapalat"/>
          <w:iCs/>
          <w:snapToGrid w:val="0"/>
          <w:sz w:val="22"/>
          <w:szCs w:val="22"/>
        </w:rPr>
      </w:pPr>
      <w:r w:rsidRPr="00FD0C36">
        <w:rPr>
          <w:rFonts w:ascii="GHEA Grapalat" w:hAnsi="GHEA Grapalat"/>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5BBC2B16" w14:textId="77777777" w:rsidR="00BB28C8" w:rsidRPr="00FD0C36" w:rsidRDefault="00BB28C8" w:rsidP="001D11DF">
      <w:pPr>
        <w:widowControl w:val="0"/>
        <w:ind w:firstLine="567"/>
        <w:jc w:val="both"/>
        <w:rPr>
          <w:rFonts w:ascii="GHEA Grapalat" w:hAnsi="GHEA Grapalat"/>
          <w:iCs/>
          <w:snapToGrid w:val="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D0C36" w:rsidRPr="00FD0C36" w14:paraId="5CC001D8" w14:textId="77777777" w:rsidTr="003D2146">
        <w:trPr>
          <w:trHeight w:val="266"/>
          <w:tblCellSpacing w:w="7" w:type="dxa"/>
          <w:jc w:val="center"/>
        </w:trPr>
        <w:tc>
          <w:tcPr>
            <w:tcW w:w="0" w:type="auto"/>
            <w:vAlign w:val="center"/>
          </w:tcPr>
          <w:p w14:paraId="5CCDC2F5"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 xml:space="preserve">Работу сдал </w:t>
            </w:r>
          </w:p>
        </w:tc>
        <w:tc>
          <w:tcPr>
            <w:tcW w:w="0" w:type="auto"/>
            <w:vAlign w:val="center"/>
          </w:tcPr>
          <w:p w14:paraId="5CBD1448"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Работу принял</w:t>
            </w:r>
          </w:p>
        </w:tc>
      </w:tr>
      <w:tr w:rsidR="00FD0C36" w:rsidRPr="00FD0C36" w14:paraId="29872ACD" w14:textId="77777777" w:rsidTr="003D2146">
        <w:trPr>
          <w:trHeight w:val="473"/>
          <w:tblCellSpacing w:w="7" w:type="dxa"/>
          <w:jc w:val="center"/>
        </w:trPr>
        <w:tc>
          <w:tcPr>
            <w:tcW w:w="0" w:type="auto"/>
            <w:vAlign w:val="center"/>
          </w:tcPr>
          <w:p w14:paraId="4D13A6B1" w14:textId="77777777" w:rsidR="00BB28C8" w:rsidRPr="00FD0C36" w:rsidRDefault="00BB28C8" w:rsidP="001D11DF">
            <w:pPr>
              <w:widowControl w:val="0"/>
              <w:jc w:val="center"/>
              <w:rPr>
                <w:rFonts w:ascii="GHEA Grapalat" w:hAnsi="GHEA Grapalat"/>
                <w:iCs/>
                <w:sz w:val="22"/>
                <w:szCs w:val="22"/>
                <w:lang w:val="en-US"/>
              </w:rPr>
            </w:pPr>
            <w:r w:rsidRPr="00FD0C36">
              <w:rPr>
                <w:rFonts w:ascii="GHEA Grapalat" w:hAnsi="GHEA Grapalat"/>
                <w:sz w:val="22"/>
                <w:szCs w:val="22"/>
              </w:rPr>
              <w:t>___________________________</w:t>
            </w:r>
          </w:p>
          <w:p w14:paraId="05EEAB5F" w14:textId="77777777" w:rsidR="00BB28C8" w:rsidRPr="00FD0C36" w:rsidRDefault="00BB28C8" w:rsidP="001D11DF">
            <w:pPr>
              <w:widowControl w:val="0"/>
              <w:jc w:val="center"/>
              <w:rPr>
                <w:rFonts w:ascii="GHEA Grapalat" w:hAnsi="GHEA Grapalat"/>
                <w:iCs/>
                <w:sz w:val="22"/>
                <w:szCs w:val="22"/>
                <w:vertAlign w:val="superscript"/>
              </w:rPr>
            </w:pPr>
            <w:r w:rsidRPr="00FD0C36">
              <w:rPr>
                <w:rFonts w:ascii="GHEA Grapalat" w:hAnsi="GHEA Grapalat"/>
                <w:sz w:val="22"/>
                <w:szCs w:val="22"/>
                <w:vertAlign w:val="superscript"/>
              </w:rPr>
              <w:t xml:space="preserve">подпись </w:t>
            </w:r>
          </w:p>
        </w:tc>
        <w:tc>
          <w:tcPr>
            <w:tcW w:w="0" w:type="auto"/>
            <w:vAlign w:val="center"/>
          </w:tcPr>
          <w:p w14:paraId="30311189"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w:t>
            </w:r>
          </w:p>
          <w:p w14:paraId="657A8D2F" w14:textId="77777777" w:rsidR="00BB28C8" w:rsidRPr="00FD0C36" w:rsidRDefault="00BB28C8" w:rsidP="001D11DF">
            <w:pPr>
              <w:widowControl w:val="0"/>
              <w:jc w:val="center"/>
              <w:rPr>
                <w:rFonts w:ascii="GHEA Grapalat" w:hAnsi="GHEA Grapalat"/>
                <w:iCs/>
                <w:sz w:val="22"/>
                <w:szCs w:val="22"/>
                <w:vertAlign w:val="superscript"/>
              </w:rPr>
            </w:pPr>
            <w:r w:rsidRPr="00FD0C36">
              <w:rPr>
                <w:rFonts w:ascii="GHEA Grapalat" w:hAnsi="GHEA Grapalat"/>
                <w:sz w:val="22"/>
                <w:szCs w:val="22"/>
                <w:vertAlign w:val="superscript"/>
              </w:rPr>
              <w:t xml:space="preserve">подпись </w:t>
            </w:r>
          </w:p>
        </w:tc>
      </w:tr>
      <w:tr w:rsidR="00FD0C36" w:rsidRPr="00FD0C36" w14:paraId="6D2B728B" w14:textId="77777777" w:rsidTr="003D2146">
        <w:trPr>
          <w:trHeight w:val="503"/>
          <w:tblCellSpacing w:w="7" w:type="dxa"/>
          <w:jc w:val="center"/>
        </w:trPr>
        <w:tc>
          <w:tcPr>
            <w:tcW w:w="0" w:type="auto"/>
            <w:vAlign w:val="center"/>
          </w:tcPr>
          <w:p w14:paraId="4181D570" w14:textId="77777777" w:rsidR="00BB28C8" w:rsidRPr="00FD0C36" w:rsidRDefault="00BB28C8" w:rsidP="001D11DF">
            <w:pPr>
              <w:widowControl w:val="0"/>
              <w:jc w:val="center"/>
              <w:rPr>
                <w:rFonts w:ascii="GHEA Grapalat" w:hAnsi="GHEA Grapalat"/>
                <w:iCs/>
                <w:sz w:val="22"/>
                <w:szCs w:val="22"/>
                <w:lang w:val="en-US"/>
              </w:rPr>
            </w:pPr>
            <w:r w:rsidRPr="00FD0C36">
              <w:rPr>
                <w:rFonts w:ascii="GHEA Grapalat" w:hAnsi="GHEA Grapalat"/>
                <w:sz w:val="22"/>
                <w:szCs w:val="22"/>
              </w:rPr>
              <w:t>___________________________</w:t>
            </w:r>
          </w:p>
          <w:p w14:paraId="2CE5F0CC" w14:textId="77777777" w:rsidR="00BB28C8" w:rsidRPr="00FD0C36" w:rsidRDefault="00BB28C8" w:rsidP="001D11DF">
            <w:pPr>
              <w:widowControl w:val="0"/>
              <w:jc w:val="center"/>
              <w:rPr>
                <w:rFonts w:ascii="GHEA Grapalat" w:hAnsi="GHEA Grapalat"/>
                <w:iCs/>
                <w:sz w:val="22"/>
                <w:szCs w:val="22"/>
                <w:vertAlign w:val="superscript"/>
              </w:rPr>
            </w:pPr>
            <w:r w:rsidRPr="00FD0C36">
              <w:rPr>
                <w:rFonts w:ascii="GHEA Grapalat" w:hAnsi="GHEA Grapalat"/>
                <w:sz w:val="22"/>
                <w:szCs w:val="22"/>
                <w:vertAlign w:val="superscript"/>
              </w:rPr>
              <w:t>фамилия, имя</w:t>
            </w:r>
          </w:p>
        </w:tc>
        <w:tc>
          <w:tcPr>
            <w:tcW w:w="0" w:type="auto"/>
            <w:vAlign w:val="center"/>
          </w:tcPr>
          <w:p w14:paraId="0C53840D"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w:t>
            </w:r>
          </w:p>
          <w:p w14:paraId="7AFD9433" w14:textId="77777777" w:rsidR="00BB28C8" w:rsidRPr="00FD0C36" w:rsidRDefault="00BB28C8" w:rsidP="001D11DF">
            <w:pPr>
              <w:widowControl w:val="0"/>
              <w:jc w:val="center"/>
              <w:rPr>
                <w:rFonts w:ascii="GHEA Grapalat" w:hAnsi="GHEA Grapalat"/>
                <w:iCs/>
                <w:sz w:val="22"/>
                <w:szCs w:val="22"/>
                <w:vertAlign w:val="superscript"/>
              </w:rPr>
            </w:pPr>
            <w:r w:rsidRPr="00FD0C36">
              <w:rPr>
                <w:rFonts w:ascii="GHEA Grapalat" w:hAnsi="GHEA Grapalat"/>
                <w:sz w:val="22"/>
                <w:szCs w:val="22"/>
                <w:vertAlign w:val="superscript"/>
              </w:rPr>
              <w:t>фамилия, имя</w:t>
            </w:r>
          </w:p>
        </w:tc>
      </w:tr>
      <w:tr w:rsidR="00FD0C36" w:rsidRPr="00FD0C36" w14:paraId="04961D79" w14:textId="77777777" w:rsidTr="003D2146">
        <w:trPr>
          <w:trHeight w:val="281"/>
          <w:tblCellSpacing w:w="7" w:type="dxa"/>
          <w:jc w:val="center"/>
        </w:trPr>
        <w:tc>
          <w:tcPr>
            <w:tcW w:w="0" w:type="auto"/>
            <w:vAlign w:val="center"/>
          </w:tcPr>
          <w:p w14:paraId="36D62ED1"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М. П.</w:t>
            </w:r>
          </w:p>
        </w:tc>
        <w:tc>
          <w:tcPr>
            <w:tcW w:w="0" w:type="auto"/>
            <w:vAlign w:val="center"/>
          </w:tcPr>
          <w:p w14:paraId="51CEC631" w14:textId="77777777"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М. П.</w:t>
            </w:r>
          </w:p>
        </w:tc>
      </w:tr>
    </w:tbl>
    <w:p w14:paraId="0DF54C01" w14:textId="77777777" w:rsidR="00BB28C8" w:rsidRPr="00FD0C36" w:rsidRDefault="00BB28C8" w:rsidP="001D11DF">
      <w:pPr>
        <w:widowControl w:val="0"/>
        <w:ind w:firstLine="567"/>
        <w:jc w:val="center"/>
        <w:rPr>
          <w:rFonts w:ascii="GHEA Grapalat" w:hAnsi="GHEA Grapalat" w:cs="Sylfaen"/>
          <w:b/>
          <w:sz w:val="22"/>
          <w:szCs w:val="22"/>
        </w:rPr>
      </w:pPr>
    </w:p>
    <w:p w14:paraId="167179D0" w14:textId="77777777" w:rsidR="00BB28C8" w:rsidRPr="00FD0C36" w:rsidRDefault="00BB28C8" w:rsidP="001D11DF">
      <w:pPr>
        <w:rPr>
          <w:rFonts w:ascii="GHEA Grapalat" w:hAnsi="GHEA Grapalat" w:cs="Sylfaen"/>
          <w:b/>
          <w:sz w:val="22"/>
          <w:szCs w:val="22"/>
        </w:rPr>
      </w:pPr>
      <w:r w:rsidRPr="00FD0C36">
        <w:rPr>
          <w:rFonts w:ascii="GHEA Grapalat" w:hAnsi="GHEA Grapalat" w:cs="Sylfaen"/>
          <w:b/>
          <w:sz w:val="22"/>
          <w:szCs w:val="22"/>
        </w:rPr>
        <w:br w:type="page"/>
      </w:r>
    </w:p>
    <w:p w14:paraId="1A5AE3ED" w14:textId="77777777" w:rsidR="00BB28C8" w:rsidRPr="00FD0C36" w:rsidRDefault="00BB28C8" w:rsidP="001D11DF">
      <w:pPr>
        <w:widowControl w:val="0"/>
        <w:ind w:firstLine="567"/>
        <w:jc w:val="right"/>
        <w:rPr>
          <w:rFonts w:ascii="GHEA Grapalat" w:hAnsi="GHEA Grapalat" w:cs="Sylfaen"/>
          <w:i/>
          <w:sz w:val="22"/>
          <w:szCs w:val="22"/>
        </w:rPr>
      </w:pPr>
      <w:r w:rsidRPr="00FD0C36">
        <w:rPr>
          <w:rFonts w:ascii="GHEA Grapalat" w:hAnsi="GHEA Grapalat"/>
          <w:i/>
          <w:sz w:val="22"/>
          <w:szCs w:val="22"/>
        </w:rPr>
        <w:lastRenderedPageBreak/>
        <w:t>Приложение № 4.1</w:t>
      </w:r>
    </w:p>
    <w:p w14:paraId="2BE6B9E4" w14:textId="5B21CD51"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i/>
          <w:sz w:val="22"/>
          <w:szCs w:val="22"/>
        </w:rPr>
        <w:t>к Договору под кодом</w:t>
      </w:r>
      <w:r w:rsidR="000C54E8" w:rsidRPr="000C54E8">
        <w:rPr>
          <w:rFonts w:ascii="Arial" w:hAnsi="Arial" w:cs="Arial"/>
          <w:i/>
          <w:sz w:val="22"/>
          <w:szCs w:val="22"/>
        </w:rPr>
        <w:t xml:space="preserve"> </w:t>
      </w:r>
      <w:r w:rsidR="000C54E8">
        <w:rPr>
          <w:rFonts w:ascii="Arial" w:hAnsi="Arial" w:cs="Arial"/>
          <w:i/>
          <w:sz w:val="22"/>
          <w:szCs w:val="22"/>
          <w:lang w:val="en-US"/>
        </w:rPr>
        <w:t>Ա</w:t>
      </w:r>
      <w:r w:rsidR="000C54E8" w:rsidRPr="00FD0C36">
        <w:rPr>
          <w:rFonts w:ascii="GHEA Grapalat" w:hAnsi="GHEA Grapalat"/>
          <w:i/>
          <w:sz w:val="22"/>
          <w:szCs w:val="22"/>
        </w:rPr>
        <w:t>Մ</w:t>
      </w:r>
      <w:r w:rsidR="000C54E8">
        <w:rPr>
          <w:rFonts w:ascii="Arial" w:hAnsi="Arial" w:cs="Arial"/>
          <w:i/>
          <w:sz w:val="22"/>
          <w:szCs w:val="22"/>
          <w:lang w:val="en-US"/>
        </w:rPr>
        <w:t>Ա</w:t>
      </w:r>
      <w:r w:rsidR="000C54E8" w:rsidRPr="00FD0C36">
        <w:rPr>
          <w:rFonts w:ascii="GHEA Grapalat" w:hAnsi="GHEA Grapalat"/>
          <w:i/>
          <w:sz w:val="22"/>
          <w:szCs w:val="22"/>
        </w:rPr>
        <w:t>Հ-ԳՀԱՇՁԲ-20/</w:t>
      </w:r>
      <w:r w:rsidR="000C54E8" w:rsidRPr="00A80152">
        <w:rPr>
          <w:rFonts w:ascii="GHEA Grapalat" w:hAnsi="GHEA Grapalat"/>
          <w:i/>
          <w:sz w:val="22"/>
          <w:szCs w:val="22"/>
        </w:rPr>
        <w:t>3</w:t>
      </w:r>
      <w:r w:rsidRPr="00FD0C36">
        <w:rPr>
          <w:rFonts w:ascii="GHEA Grapalat" w:hAnsi="GHEA Grapalat" w:cs="Arial"/>
          <w:i/>
          <w:sz w:val="22"/>
          <w:szCs w:val="22"/>
        </w:rPr>
        <w:br/>
      </w:r>
      <w:r w:rsidRPr="00FD0C36">
        <w:rPr>
          <w:rFonts w:ascii="GHEA Grapalat" w:hAnsi="GHEA Grapalat"/>
          <w:i/>
          <w:sz w:val="22"/>
          <w:szCs w:val="22"/>
        </w:rPr>
        <w:t xml:space="preserve">заключенному " </w:t>
      </w:r>
      <w:r w:rsidRPr="00FD0C36">
        <w:rPr>
          <w:rFonts w:ascii="GHEA Grapalat" w:hAnsi="GHEA Grapalat"/>
          <w:i/>
          <w:sz w:val="22"/>
          <w:szCs w:val="22"/>
        </w:rPr>
        <w:tab/>
        <w:t xml:space="preserve">"  </w:t>
      </w:r>
      <w:r w:rsidRPr="00FD0C36">
        <w:rPr>
          <w:rFonts w:ascii="GHEA Grapalat" w:hAnsi="GHEA Grapalat"/>
          <w:i/>
          <w:sz w:val="22"/>
          <w:szCs w:val="22"/>
        </w:rPr>
        <w:tab/>
        <w:t>20</w:t>
      </w:r>
      <w:r w:rsidRPr="00FD0C36">
        <w:rPr>
          <w:rFonts w:ascii="GHEA Grapalat" w:hAnsi="GHEA Grapalat"/>
          <w:i/>
          <w:sz w:val="22"/>
          <w:szCs w:val="22"/>
        </w:rPr>
        <w:tab/>
        <w:t>г.</w:t>
      </w:r>
    </w:p>
    <w:p w14:paraId="4D761B8C" w14:textId="77777777" w:rsidR="00BB28C8" w:rsidRPr="00FD0C36" w:rsidRDefault="00BB28C8" w:rsidP="001D11DF">
      <w:pPr>
        <w:widowControl w:val="0"/>
        <w:jc w:val="center"/>
        <w:rPr>
          <w:rFonts w:ascii="GHEA Grapalat" w:hAnsi="GHEA Grapalat" w:cs="Sylfaen"/>
          <w:sz w:val="22"/>
          <w:szCs w:val="22"/>
        </w:rPr>
      </w:pPr>
    </w:p>
    <w:p w14:paraId="470B9AC8" w14:textId="77777777" w:rsidR="00BB28C8" w:rsidRPr="00FD0C36" w:rsidRDefault="00BB28C8" w:rsidP="001D11DF">
      <w:pPr>
        <w:widowControl w:val="0"/>
        <w:tabs>
          <w:tab w:val="left" w:pos="2250"/>
        </w:tabs>
        <w:jc w:val="center"/>
        <w:rPr>
          <w:rFonts w:ascii="GHEA Grapalat" w:hAnsi="GHEA Grapalat" w:cs="Sylfaen"/>
          <w:bCs/>
          <w:sz w:val="22"/>
          <w:szCs w:val="22"/>
        </w:rPr>
      </w:pPr>
      <w:r w:rsidRPr="00FD0C36">
        <w:rPr>
          <w:rFonts w:ascii="GHEA Grapalat" w:hAnsi="GHEA Grapalat"/>
          <w:sz w:val="22"/>
          <w:szCs w:val="22"/>
        </w:rPr>
        <w:t>АКТ №______</w:t>
      </w:r>
    </w:p>
    <w:p w14:paraId="233DCB17" w14:textId="77777777" w:rsidR="00BB28C8" w:rsidRPr="00FD0C36" w:rsidRDefault="00BB28C8" w:rsidP="001D11DF">
      <w:pPr>
        <w:widowControl w:val="0"/>
        <w:tabs>
          <w:tab w:val="left" w:pos="2250"/>
        </w:tabs>
        <w:jc w:val="center"/>
        <w:rPr>
          <w:rFonts w:ascii="GHEA Grapalat" w:hAnsi="GHEA Grapalat" w:cs="Sylfaen"/>
          <w:bCs/>
          <w:sz w:val="22"/>
          <w:szCs w:val="22"/>
        </w:rPr>
      </w:pPr>
      <w:r w:rsidRPr="00FD0C36">
        <w:rPr>
          <w:rFonts w:ascii="GHEA Grapalat" w:hAnsi="GHEA Grapalat"/>
          <w:sz w:val="22"/>
          <w:szCs w:val="22"/>
        </w:rPr>
        <w:t>относительно фиксирования факта сдачи Заказчику результата договора</w:t>
      </w:r>
    </w:p>
    <w:p w14:paraId="14A5026E" w14:textId="77777777" w:rsidR="00BB28C8" w:rsidRPr="00FD0C36" w:rsidRDefault="00BB28C8" w:rsidP="001D11DF">
      <w:pPr>
        <w:widowControl w:val="0"/>
        <w:tabs>
          <w:tab w:val="left" w:pos="360"/>
          <w:tab w:val="left" w:pos="540"/>
        </w:tabs>
        <w:ind w:firstLine="567"/>
        <w:jc w:val="both"/>
        <w:rPr>
          <w:rFonts w:ascii="GHEA Grapalat" w:hAnsi="GHEA Grapalat"/>
          <w:sz w:val="22"/>
          <w:szCs w:val="22"/>
        </w:rPr>
      </w:pPr>
    </w:p>
    <w:p w14:paraId="195AFDF8" w14:textId="77777777" w:rsidR="00BB28C8" w:rsidRPr="00FD0C36" w:rsidRDefault="00BB28C8" w:rsidP="001D11DF">
      <w:pPr>
        <w:widowControl w:val="0"/>
        <w:jc w:val="both"/>
        <w:rPr>
          <w:rFonts w:ascii="GHEA Grapalat" w:hAnsi="GHEA Grapalat"/>
          <w:sz w:val="22"/>
          <w:szCs w:val="22"/>
        </w:rPr>
      </w:pPr>
      <w:r w:rsidRPr="00FD0C36">
        <w:rPr>
          <w:rFonts w:ascii="GHEA Grapalat" w:hAnsi="GHEA Grapalat"/>
          <w:sz w:val="22"/>
          <w:szCs w:val="22"/>
        </w:rPr>
        <w:t xml:space="preserve">Настоящим фиксируется, что в рамках договора закупки № ___________________, </w:t>
      </w:r>
    </w:p>
    <w:p w14:paraId="52CDDBEC" w14:textId="77777777" w:rsidR="00BB28C8" w:rsidRPr="00FD0C36" w:rsidRDefault="00BB28C8" w:rsidP="001D11DF">
      <w:pPr>
        <w:widowControl w:val="0"/>
        <w:ind w:left="6946"/>
        <w:jc w:val="center"/>
        <w:rPr>
          <w:rFonts w:ascii="GHEA Grapalat" w:hAnsi="GHEA Grapalat"/>
          <w:sz w:val="22"/>
          <w:szCs w:val="22"/>
          <w:vertAlign w:val="superscript"/>
        </w:rPr>
      </w:pPr>
      <w:r w:rsidRPr="00FD0C36">
        <w:rPr>
          <w:rFonts w:ascii="GHEA Grapalat" w:hAnsi="GHEA Grapalat"/>
          <w:sz w:val="22"/>
          <w:szCs w:val="22"/>
          <w:vertAlign w:val="superscript"/>
        </w:rPr>
        <w:t>номер договора</w:t>
      </w:r>
    </w:p>
    <w:p w14:paraId="3E7ADBDA" w14:textId="77777777" w:rsidR="00BB28C8" w:rsidRPr="00FD0C36" w:rsidRDefault="00BB28C8" w:rsidP="001D11DF">
      <w:pPr>
        <w:widowControl w:val="0"/>
        <w:tabs>
          <w:tab w:val="left" w:pos="8789"/>
        </w:tabs>
        <w:jc w:val="both"/>
        <w:rPr>
          <w:rFonts w:ascii="GHEA Grapalat" w:hAnsi="GHEA Grapalat" w:cs="Sylfaen"/>
          <w:sz w:val="22"/>
          <w:szCs w:val="22"/>
        </w:rPr>
      </w:pPr>
      <w:r w:rsidRPr="00FD0C36">
        <w:rPr>
          <w:rFonts w:ascii="GHEA Grapalat" w:hAnsi="GHEA Grapalat"/>
          <w:sz w:val="22"/>
          <w:szCs w:val="22"/>
        </w:rPr>
        <w:t>заключенного _________________________________________________ 20</w:t>
      </w:r>
      <w:r w:rsidRPr="00FD0C36">
        <w:rPr>
          <w:rFonts w:ascii="GHEA Grapalat" w:hAnsi="GHEA Grapalat"/>
          <w:sz w:val="22"/>
          <w:szCs w:val="22"/>
        </w:rPr>
        <w:tab/>
        <w:t>г.</w:t>
      </w:r>
    </w:p>
    <w:p w14:paraId="0A512259" w14:textId="77777777" w:rsidR="00BB28C8" w:rsidRPr="00FD0C36" w:rsidRDefault="00BB28C8" w:rsidP="001D11DF">
      <w:pPr>
        <w:widowControl w:val="0"/>
        <w:ind w:right="-360"/>
        <w:jc w:val="center"/>
        <w:rPr>
          <w:rFonts w:ascii="GHEA Grapalat" w:hAnsi="GHEA Grapalat" w:cs="Sylfaen"/>
          <w:sz w:val="22"/>
          <w:szCs w:val="22"/>
          <w:vertAlign w:val="superscript"/>
        </w:rPr>
      </w:pPr>
      <w:r w:rsidRPr="00FD0C36">
        <w:rPr>
          <w:rFonts w:ascii="GHEA Grapalat" w:hAnsi="GHEA Grapalat"/>
          <w:sz w:val="22"/>
          <w:szCs w:val="22"/>
          <w:vertAlign w:val="superscript"/>
        </w:rPr>
        <w:t>дата заключения договора</w:t>
      </w:r>
    </w:p>
    <w:p w14:paraId="659F763D" w14:textId="77777777" w:rsidR="00BB28C8" w:rsidRPr="00FD0C36" w:rsidRDefault="00BB28C8" w:rsidP="001D11DF">
      <w:pPr>
        <w:widowControl w:val="0"/>
        <w:ind w:right="-357"/>
        <w:jc w:val="both"/>
        <w:rPr>
          <w:rFonts w:ascii="GHEA Grapalat" w:hAnsi="GHEA Grapalat" w:cs="Sylfaen"/>
          <w:sz w:val="22"/>
          <w:szCs w:val="22"/>
          <w:u w:val="single"/>
        </w:rPr>
      </w:pPr>
      <w:r w:rsidRPr="00FD0C36">
        <w:rPr>
          <w:rFonts w:ascii="GHEA Grapalat" w:hAnsi="GHEA Grapalat"/>
          <w:sz w:val="22"/>
          <w:szCs w:val="22"/>
        </w:rPr>
        <w:t>между __________ (далее — Заказчик) и _____________ (далее — Исполнитель),</w:t>
      </w:r>
    </w:p>
    <w:p w14:paraId="3187EE0F" w14:textId="77777777" w:rsidR="00BB28C8" w:rsidRPr="00FD0C36" w:rsidRDefault="00BB28C8" w:rsidP="001D11DF">
      <w:pPr>
        <w:widowControl w:val="0"/>
        <w:tabs>
          <w:tab w:val="left" w:pos="4678"/>
        </w:tabs>
        <w:ind w:left="851" w:right="-1"/>
        <w:jc w:val="both"/>
        <w:rPr>
          <w:rFonts w:ascii="GHEA Grapalat" w:hAnsi="GHEA Grapalat" w:cs="Sylfaen"/>
          <w:sz w:val="22"/>
          <w:szCs w:val="22"/>
          <w:u w:val="single"/>
          <w:vertAlign w:val="superscript"/>
        </w:rPr>
      </w:pPr>
      <w:r w:rsidRPr="00FD0C36">
        <w:rPr>
          <w:rFonts w:ascii="GHEA Grapalat" w:hAnsi="GHEA Grapalat"/>
          <w:sz w:val="22"/>
          <w:szCs w:val="22"/>
          <w:vertAlign w:val="superscript"/>
        </w:rPr>
        <w:t xml:space="preserve">имя Заказчика </w:t>
      </w:r>
      <w:r w:rsidRPr="00FD0C36">
        <w:rPr>
          <w:rFonts w:ascii="GHEA Grapalat" w:hAnsi="GHEA Grapalat"/>
          <w:sz w:val="22"/>
          <w:szCs w:val="22"/>
          <w:vertAlign w:val="superscript"/>
        </w:rPr>
        <w:tab/>
        <w:t>имя Исполнителя</w:t>
      </w:r>
    </w:p>
    <w:p w14:paraId="46C47E81" w14:textId="77777777" w:rsidR="00BB28C8" w:rsidRPr="00FD0C36" w:rsidRDefault="00BB28C8" w:rsidP="001D11DF">
      <w:pPr>
        <w:widowControl w:val="0"/>
        <w:jc w:val="both"/>
        <w:rPr>
          <w:rFonts w:ascii="GHEA Grapalat" w:hAnsi="GHEA Grapalat" w:cs="Sylfaen"/>
          <w:sz w:val="22"/>
          <w:szCs w:val="22"/>
        </w:rPr>
      </w:pPr>
      <w:r w:rsidRPr="00FD0C36">
        <w:rPr>
          <w:rFonts w:ascii="GHEA Grapalat" w:hAnsi="GHEA Grapalat"/>
          <w:sz w:val="22"/>
          <w:szCs w:val="22"/>
        </w:rPr>
        <w:t>Исполнитель _____________ 20 г. с целью сдачи-приемки сдал Заказчику нижеуказанные работы:</w:t>
      </w:r>
    </w:p>
    <w:p w14:paraId="7B35F885" w14:textId="77777777" w:rsidR="00BB28C8" w:rsidRPr="00FD0C36" w:rsidRDefault="00BB28C8" w:rsidP="001D11DF">
      <w:pPr>
        <w:widowControl w:val="0"/>
        <w:tabs>
          <w:tab w:val="left" w:pos="360"/>
          <w:tab w:val="left" w:pos="540"/>
        </w:tabs>
        <w:ind w:firstLine="567"/>
        <w:jc w:val="both"/>
        <w:rPr>
          <w:rFonts w:ascii="GHEA Grapalat" w:hAnsi="GHEA Grapalat" w:cs="Sylfaen"/>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D0C36" w:rsidRPr="00FD0C36" w14:paraId="772DAAB3"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08C0877" w14:textId="77777777" w:rsidR="00BB28C8" w:rsidRPr="00FD0C36" w:rsidRDefault="00BB28C8" w:rsidP="001D11DF">
            <w:pPr>
              <w:widowControl w:val="0"/>
              <w:jc w:val="center"/>
              <w:rPr>
                <w:rFonts w:ascii="GHEA Grapalat" w:hAnsi="GHEA Grapalat" w:cs="Sylfaen"/>
                <w:bCs/>
                <w:sz w:val="22"/>
                <w:szCs w:val="22"/>
              </w:rPr>
            </w:pPr>
            <w:r w:rsidRPr="00FD0C36">
              <w:rPr>
                <w:rFonts w:ascii="GHEA Grapalat" w:hAnsi="GHEA Grapalat"/>
                <w:sz w:val="22"/>
                <w:szCs w:val="22"/>
              </w:rPr>
              <w:t>Работа</w:t>
            </w:r>
          </w:p>
        </w:tc>
      </w:tr>
      <w:tr w:rsidR="00FD0C36" w:rsidRPr="00FD0C36" w14:paraId="28314D39"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DFA7D54" w14:textId="77777777" w:rsidR="00BB28C8" w:rsidRPr="00FD0C36" w:rsidRDefault="00BB28C8" w:rsidP="001D11DF">
            <w:pPr>
              <w:widowControl w:val="0"/>
              <w:ind w:firstLine="567"/>
              <w:jc w:val="center"/>
              <w:rPr>
                <w:rFonts w:ascii="GHEA Grapalat" w:hAnsi="GHEA Grapalat"/>
                <w:sz w:val="22"/>
                <w:szCs w:val="22"/>
              </w:rPr>
            </w:pPr>
            <w:r w:rsidRPr="00FD0C36">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DA6D35B"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4075415" w14:textId="77777777"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объем (фактический)</w:t>
            </w:r>
          </w:p>
        </w:tc>
      </w:tr>
      <w:tr w:rsidR="00FD0C36" w:rsidRPr="00FD0C36" w14:paraId="08C4D485"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66C41E7" w14:textId="77777777" w:rsidR="00BB28C8" w:rsidRPr="00FD0C36" w:rsidRDefault="00BB28C8" w:rsidP="001D11DF">
            <w:pPr>
              <w:widowControl w:val="0"/>
              <w:ind w:firstLine="567"/>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0228E542" w14:textId="77777777" w:rsidR="00BB28C8" w:rsidRPr="00FD0C36" w:rsidRDefault="00BB28C8" w:rsidP="001D11DF">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75EFBA23" w14:textId="77777777" w:rsidR="00BB28C8" w:rsidRPr="00FD0C36" w:rsidRDefault="00BB28C8" w:rsidP="001D11DF">
            <w:pPr>
              <w:widowControl w:val="0"/>
              <w:rPr>
                <w:rFonts w:ascii="GHEA Grapalat" w:hAnsi="GHEA Grapalat" w:cs="Sylfaen"/>
                <w:sz w:val="22"/>
                <w:szCs w:val="22"/>
              </w:rPr>
            </w:pPr>
          </w:p>
        </w:tc>
      </w:tr>
      <w:tr w:rsidR="00BB28C8" w:rsidRPr="00FD0C36" w14:paraId="469E1284"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219A9D8" w14:textId="77777777" w:rsidR="00BB28C8" w:rsidRPr="00FD0C36" w:rsidRDefault="00BB28C8" w:rsidP="001D11DF">
            <w:pPr>
              <w:widowControl w:val="0"/>
              <w:ind w:firstLine="567"/>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2D956770" w14:textId="77777777" w:rsidR="00BB28C8" w:rsidRPr="00FD0C36" w:rsidRDefault="00BB28C8" w:rsidP="001D11DF">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57ADEE5C" w14:textId="77777777" w:rsidR="00BB28C8" w:rsidRPr="00FD0C36" w:rsidRDefault="00BB28C8" w:rsidP="001D11DF">
            <w:pPr>
              <w:widowControl w:val="0"/>
              <w:rPr>
                <w:rFonts w:ascii="GHEA Grapalat" w:hAnsi="GHEA Grapalat" w:cs="Sylfaen"/>
                <w:sz w:val="22"/>
                <w:szCs w:val="22"/>
              </w:rPr>
            </w:pPr>
          </w:p>
        </w:tc>
      </w:tr>
    </w:tbl>
    <w:p w14:paraId="39393CA7" w14:textId="77777777" w:rsidR="00BB28C8" w:rsidRPr="00FD0C36" w:rsidRDefault="00BB28C8" w:rsidP="001D11DF">
      <w:pPr>
        <w:widowControl w:val="0"/>
        <w:tabs>
          <w:tab w:val="left" w:pos="360"/>
          <w:tab w:val="left" w:pos="540"/>
        </w:tabs>
        <w:ind w:firstLine="567"/>
        <w:jc w:val="both"/>
        <w:rPr>
          <w:rFonts w:ascii="GHEA Grapalat" w:hAnsi="GHEA Grapalat" w:cs="Sylfaen"/>
          <w:sz w:val="22"/>
          <w:szCs w:val="22"/>
        </w:rPr>
      </w:pPr>
    </w:p>
    <w:p w14:paraId="63D89F51" w14:textId="77777777" w:rsidR="00BB28C8" w:rsidRPr="00FD0C36" w:rsidRDefault="00BB28C8" w:rsidP="001D11DF">
      <w:pPr>
        <w:widowControl w:val="0"/>
        <w:tabs>
          <w:tab w:val="left" w:pos="360"/>
          <w:tab w:val="left" w:pos="540"/>
        </w:tabs>
        <w:ind w:firstLine="567"/>
        <w:jc w:val="both"/>
        <w:rPr>
          <w:rFonts w:ascii="GHEA Grapalat" w:hAnsi="GHEA Grapalat"/>
          <w:sz w:val="22"/>
          <w:szCs w:val="22"/>
        </w:rPr>
      </w:pPr>
      <w:r w:rsidRPr="00FD0C36">
        <w:rPr>
          <w:rFonts w:ascii="GHEA Grapalat" w:hAnsi="GHEA Grapalat"/>
          <w:sz w:val="22"/>
          <w:szCs w:val="22"/>
        </w:rPr>
        <w:t>Настоящий акт составлен в 2 экземплярах, каждой из сторон предоставляется по одному экземпляру.</w:t>
      </w:r>
    </w:p>
    <w:p w14:paraId="0864DFAA" w14:textId="77777777" w:rsidR="00244BEA" w:rsidRPr="00FD0C36" w:rsidRDefault="00244BEA" w:rsidP="00244BEA">
      <w:pPr>
        <w:jc w:val="center"/>
        <w:rPr>
          <w:rFonts w:ascii="GHEA Grapalat" w:hAnsi="GHEA Grapalat"/>
          <w:sz w:val="22"/>
          <w:szCs w:val="22"/>
        </w:rPr>
      </w:pPr>
    </w:p>
    <w:p w14:paraId="20E52C31" w14:textId="77777777" w:rsidR="00BB28C8" w:rsidRPr="00FD0C36" w:rsidRDefault="00BB28C8" w:rsidP="00244BEA">
      <w:pPr>
        <w:jc w:val="center"/>
        <w:rPr>
          <w:rFonts w:ascii="GHEA Grapalat" w:hAnsi="GHEA Grapalat" w:cs="Sylfaen"/>
          <w:sz w:val="22"/>
          <w:szCs w:val="22"/>
        </w:rPr>
      </w:pPr>
      <w:r w:rsidRPr="00FD0C36">
        <w:rPr>
          <w:rFonts w:ascii="GHEA Grapalat" w:hAnsi="GHEA Grapalat"/>
          <w:sz w:val="22"/>
          <w:szCs w:val="22"/>
        </w:rPr>
        <w:t>СТОРОНЫ</w:t>
      </w:r>
    </w:p>
    <w:p w14:paraId="12DD0675" w14:textId="77777777" w:rsidR="00BB28C8" w:rsidRPr="00FD0C36" w:rsidRDefault="00BB28C8" w:rsidP="001D11DF">
      <w:pPr>
        <w:widowControl w:val="0"/>
        <w:tabs>
          <w:tab w:val="left" w:pos="360"/>
          <w:tab w:val="left" w:pos="540"/>
        </w:tabs>
        <w:jc w:val="center"/>
        <w:rPr>
          <w:rFonts w:ascii="GHEA Grapalat" w:hAnsi="GHEA Grapalat" w:cs="Sylfaen"/>
          <w:sz w:val="22"/>
          <w:szCs w:val="22"/>
        </w:rPr>
      </w:pPr>
    </w:p>
    <w:tbl>
      <w:tblPr>
        <w:tblW w:w="0" w:type="auto"/>
        <w:tblLook w:val="00A0" w:firstRow="1" w:lastRow="0" w:firstColumn="1" w:lastColumn="0" w:noHBand="0" w:noVBand="0"/>
      </w:tblPr>
      <w:tblGrid>
        <w:gridCol w:w="4448"/>
        <w:gridCol w:w="4838"/>
      </w:tblGrid>
      <w:tr w:rsidR="00FD0C36" w:rsidRPr="00FD0C36" w14:paraId="116B65C2" w14:textId="77777777" w:rsidTr="003D2146">
        <w:tc>
          <w:tcPr>
            <w:tcW w:w="4785" w:type="dxa"/>
          </w:tcPr>
          <w:p w14:paraId="444D61E3" w14:textId="77777777" w:rsidR="00BB28C8" w:rsidRPr="00FD0C36" w:rsidRDefault="00BB28C8" w:rsidP="001D11DF">
            <w:pPr>
              <w:widowControl w:val="0"/>
              <w:tabs>
                <w:tab w:val="left" w:pos="360"/>
                <w:tab w:val="left" w:pos="540"/>
              </w:tabs>
              <w:jc w:val="center"/>
              <w:rPr>
                <w:rFonts w:ascii="GHEA Grapalat" w:hAnsi="GHEA Grapalat" w:cs="Sylfaen"/>
                <w:b/>
                <w:bCs/>
                <w:sz w:val="22"/>
                <w:szCs w:val="22"/>
              </w:rPr>
            </w:pPr>
            <w:r w:rsidRPr="00FD0C36">
              <w:rPr>
                <w:rFonts w:ascii="GHEA Grapalat" w:hAnsi="GHEA Grapalat"/>
                <w:b/>
                <w:sz w:val="22"/>
                <w:szCs w:val="22"/>
              </w:rPr>
              <w:t>Передал</w:t>
            </w:r>
          </w:p>
        </w:tc>
        <w:tc>
          <w:tcPr>
            <w:tcW w:w="5223" w:type="dxa"/>
          </w:tcPr>
          <w:p w14:paraId="67B121D2" w14:textId="77777777" w:rsidR="00BB28C8" w:rsidRPr="00FD0C36" w:rsidRDefault="00BB28C8" w:rsidP="001D11DF">
            <w:pPr>
              <w:widowControl w:val="0"/>
              <w:tabs>
                <w:tab w:val="left" w:pos="360"/>
                <w:tab w:val="left" w:pos="540"/>
              </w:tabs>
              <w:jc w:val="center"/>
              <w:rPr>
                <w:rFonts w:ascii="GHEA Grapalat" w:hAnsi="GHEA Grapalat" w:cs="Sylfaen"/>
                <w:b/>
                <w:bCs/>
                <w:sz w:val="22"/>
                <w:szCs w:val="22"/>
              </w:rPr>
            </w:pPr>
            <w:r w:rsidRPr="00FD0C36">
              <w:rPr>
                <w:rFonts w:ascii="GHEA Grapalat" w:hAnsi="GHEA Grapalat"/>
                <w:b/>
                <w:sz w:val="22"/>
                <w:szCs w:val="22"/>
              </w:rPr>
              <w:t>Принял</w:t>
            </w:r>
          </w:p>
        </w:tc>
      </w:tr>
    </w:tbl>
    <w:p w14:paraId="602B8F9A" w14:textId="77777777" w:rsidR="00BB28C8" w:rsidRPr="00FD0C36" w:rsidRDefault="00BB28C8" w:rsidP="001D11DF">
      <w:pPr>
        <w:widowControl w:val="0"/>
        <w:tabs>
          <w:tab w:val="left" w:pos="360"/>
          <w:tab w:val="left" w:pos="540"/>
        </w:tabs>
        <w:jc w:val="right"/>
        <w:rPr>
          <w:rFonts w:ascii="GHEA Grapalat" w:hAnsi="GHEA Grapalat" w:cs="Sylfaen"/>
          <w:sz w:val="22"/>
          <w:szCs w:val="22"/>
        </w:rPr>
      </w:pPr>
      <w:r w:rsidRPr="00FD0C36">
        <w:rPr>
          <w:rFonts w:ascii="GHEA Grapalat" w:hAnsi="GHEA Grapalat"/>
          <w:sz w:val="22"/>
          <w:szCs w:val="22"/>
        </w:rPr>
        <w:t>представитель, спроектировавший заявку:</w:t>
      </w:r>
    </w:p>
    <w:p w14:paraId="0230F5C5" w14:textId="77777777" w:rsidR="00BB28C8" w:rsidRPr="00FD0C36" w:rsidRDefault="00BB28C8" w:rsidP="001D11DF">
      <w:pPr>
        <w:widowControl w:val="0"/>
        <w:jc w:val="center"/>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FD0C36" w:rsidRPr="00FD0C36" w14:paraId="0997D554" w14:textId="77777777" w:rsidTr="003D2146">
        <w:trPr>
          <w:tblCellSpacing w:w="7" w:type="dxa"/>
          <w:jc w:val="center"/>
        </w:trPr>
        <w:tc>
          <w:tcPr>
            <w:tcW w:w="0" w:type="auto"/>
            <w:vAlign w:val="center"/>
          </w:tcPr>
          <w:p w14:paraId="2B512C7B" w14:textId="77777777" w:rsidR="00BB28C8" w:rsidRPr="00FD0C36" w:rsidRDefault="00BB28C8" w:rsidP="001D11DF">
            <w:pPr>
              <w:widowControl w:val="0"/>
              <w:jc w:val="center"/>
              <w:rPr>
                <w:rFonts w:ascii="GHEA Grapalat" w:hAnsi="GHEA Grapalat" w:cs="GHEA Grapalat"/>
                <w:sz w:val="22"/>
                <w:szCs w:val="22"/>
              </w:rPr>
            </w:pPr>
            <w:r w:rsidRPr="00FD0C36">
              <w:rPr>
                <w:rFonts w:ascii="GHEA Grapalat" w:hAnsi="GHEA Grapalat"/>
                <w:sz w:val="22"/>
                <w:szCs w:val="22"/>
              </w:rPr>
              <w:t xml:space="preserve">_________________________ </w:t>
            </w:r>
          </w:p>
          <w:p w14:paraId="64244114" w14:textId="77777777" w:rsidR="00BB28C8" w:rsidRPr="00FD0C36" w:rsidRDefault="00BB28C8" w:rsidP="001D11DF">
            <w:pPr>
              <w:widowControl w:val="0"/>
              <w:jc w:val="center"/>
              <w:rPr>
                <w:rFonts w:ascii="GHEA Grapalat" w:hAnsi="GHEA Grapalat" w:cs="GHEA Grapalat"/>
                <w:sz w:val="22"/>
                <w:szCs w:val="22"/>
                <w:vertAlign w:val="superscript"/>
              </w:rPr>
            </w:pPr>
            <w:r w:rsidRPr="00FD0C36">
              <w:rPr>
                <w:rFonts w:ascii="GHEA Grapalat" w:hAnsi="GHEA Grapalat"/>
                <w:sz w:val="22"/>
                <w:szCs w:val="22"/>
                <w:vertAlign w:val="superscript"/>
              </w:rPr>
              <w:t>фамилия, имя</w:t>
            </w:r>
          </w:p>
        </w:tc>
        <w:tc>
          <w:tcPr>
            <w:tcW w:w="0" w:type="auto"/>
            <w:vAlign w:val="center"/>
          </w:tcPr>
          <w:p w14:paraId="5DE1774D" w14:textId="77777777" w:rsidR="00BB28C8" w:rsidRPr="00FD0C36" w:rsidRDefault="00BB28C8" w:rsidP="001D11DF">
            <w:pPr>
              <w:widowControl w:val="0"/>
              <w:jc w:val="center"/>
              <w:rPr>
                <w:rFonts w:ascii="GHEA Grapalat" w:hAnsi="GHEA Grapalat" w:cs="GHEA Grapalat"/>
                <w:sz w:val="22"/>
                <w:szCs w:val="22"/>
              </w:rPr>
            </w:pPr>
            <w:r w:rsidRPr="00FD0C36">
              <w:rPr>
                <w:rFonts w:ascii="GHEA Grapalat" w:hAnsi="GHEA Grapalat"/>
                <w:sz w:val="22"/>
                <w:szCs w:val="22"/>
              </w:rPr>
              <w:t>________________________</w:t>
            </w:r>
          </w:p>
          <w:p w14:paraId="2DAAB96A" w14:textId="77777777" w:rsidR="00BB28C8" w:rsidRPr="00FD0C36" w:rsidRDefault="00BB28C8" w:rsidP="001D11DF">
            <w:pPr>
              <w:widowControl w:val="0"/>
              <w:jc w:val="center"/>
              <w:rPr>
                <w:rFonts w:ascii="GHEA Grapalat" w:hAnsi="GHEA Grapalat" w:cs="GHEA Grapalat"/>
                <w:sz w:val="22"/>
                <w:szCs w:val="22"/>
                <w:vertAlign w:val="superscript"/>
              </w:rPr>
            </w:pPr>
            <w:r w:rsidRPr="00FD0C36">
              <w:rPr>
                <w:rFonts w:ascii="GHEA Grapalat" w:hAnsi="GHEA Grapalat"/>
                <w:sz w:val="22"/>
                <w:szCs w:val="22"/>
                <w:vertAlign w:val="superscript"/>
              </w:rPr>
              <w:t>фамилия, имя</w:t>
            </w:r>
          </w:p>
        </w:tc>
      </w:tr>
      <w:tr w:rsidR="00FD0C36" w:rsidRPr="00FD0C36" w14:paraId="325C0165" w14:textId="77777777" w:rsidTr="003D2146">
        <w:trPr>
          <w:tblCellSpacing w:w="7" w:type="dxa"/>
          <w:jc w:val="center"/>
        </w:trPr>
        <w:tc>
          <w:tcPr>
            <w:tcW w:w="0" w:type="auto"/>
            <w:vAlign w:val="center"/>
          </w:tcPr>
          <w:p w14:paraId="20DFA560" w14:textId="77777777" w:rsidR="00BB28C8" w:rsidRPr="00FD0C36" w:rsidRDefault="00BB28C8" w:rsidP="001D11DF">
            <w:pPr>
              <w:widowControl w:val="0"/>
              <w:jc w:val="center"/>
              <w:rPr>
                <w:rFonts w:ascii="GHEA Grapalat" w:hAnsi="GHEA Grapalat" w:cs="GHEA Grapalat"/>
                <w:sz w:val="22"/>
                <w:szCs w:val="22"/>
                <w:lang w:val="en-US"/>
              </w:rPr>
            </w:pPr>
            <w:r w:rsidRPr="00FD0C36">
              <w:rPr>
                <w:rFonts w:ascii="GHEA Grapalat" w:hAnsi="GHEA Grapalat"/>
                <w:sz w:val="22"/>
                <w:szCs w:val="22"/>
              </w:rPr>
              <w:t>_________________________</w:t>
            </w:r>
          </w:p>
          <w:p w14:paraId="3ED80DA5" w14:textId="77777777" w:rsidR="00BB28C8" w:rsidRPr="00FD0C36" w:rsidRDefault="00BB28C8" w:rsidP="001D11DF">
            <w:pPr>
              <w:widowControl w:val="0"/>
              <w:jc w:val="center"/>
              <w:rPr>
                <w:rFonts w:ascii="GHEA Grapalat" w:hAnsi="GHEA Grapalat" w:cs="GHEA Grapalat"/>
                <w:sz w:val="22"/>
                <w:szCs w:val="22"/>
                <w:vertAlign w:val="superscript"/>
                <w:lang w:val="en-US"/>
              </w:rPr>
            </w:pPr>
            <w:r w:rsidRPr="00FD0C36">
              <w:rPr>
                <w:rFonts w:ascii="GHEA Grapalat" w:hAnsi="GHEA Grapalat"/>
                <w:sz w:val="22"/>
                <w:szCs w:val="22"/>
                <w:vertAlign w:val="superscript"/>
              </w:rPr>
              <w:t>подпись</w:t>
            </w:r>
          </w:p>
        </w:tc>
        <w:tc>
          <w:tcPr>
            <w:tcW w:w="0" w:type="auto"/>
            <w:vAlign w:val="center"/>
          </w:tcPr>
          <w:p w14:paraId="01904E82" w14:textId="77777777" w:rsidR="00BB28C8" w:rsidRPr="00FD0C36" w:rsidRDefault="00BB28C8" w:rsidP="001D11DF">
            <w:pPr>
              <w:widowControl w:val="0"/>
              <w:jc w:val="center"/>
              <w:rPr>
                <w:rFonts w:ascii="GHEA Grapalat" w:hAnsi="GHEA Grapalat" w:cs="GHEA Grapalat"/>
                <w:sz w:val="22"/>
                <w:szCs w:val="22"/>
                <w:lang w:val="en-US"/>
              </w:rPr>
            </w:pPr>
            <w:r w:rsidRPr="00FD0C36">
              <w:rPr>
                <w:rFonts w:ascii="GHEA Grapalat" w:hAnsi="GHEA Grapalat"/>
                <w:sz w:val="22"/>
                <w:szCs w:val="22"/>
              </w:rPr>
              <w:t>________________________</w:t>
            </w:r>
          </w:p>
          <w:p w14:paraId="1820835B" w14:textId="77777777" w:rsidR="00BB28C8" w:rsidRPr="00FD0C36" w:rsidRDefault="00BB28C8" w:rsidP="001D11DF">
            <w:pPr>
              <w:widowControl w:val="0"/>
              <w:jc w:val="center"/>
              <w:rPr>
                <w:rFonts w:ascii="GHEA Grapalat" w:hAnsi="GHEA Grapalat" w:cs="GHEA Grapalat"/>
                <w:sz w:val="22"/>
                <w:szCs w:val="22"/>
                <w:vertAlign w:val="superscript"/>
              </w:rPr>
            </w:pPr>
            <w:r w:rsidRPr="00FD0C36">
              <w:rPr>
                <w:rFonts w:ascii="GHEA Grapalat" w:hAnsi="GHEA Grapalat"/>
                <w:sz w:val="22"/>
                <w:szCs w:val="22"/>
                <w:vertAlign w:val="superscript"/>
              </w:rPr>
              <w:t>подпись</w:t>
            </w:r>
          </w:p>
        </w:tc>
      </w:tr>
    </w:tbl>
    <w:p w14:paraId="0EAE3BAD" w14:textId="77777777" w:rsidR="00BB28C8" w:rsidRPr="00FD0C36" w:rsidRDefault="00BB28C8" w:rsidP="001D11DF">
      <w:pPr>
        <w:widowControl w:val="0"/>
        <w:tabs>
          <w:tab w:val="left" w:pos="360"/>
          <w:tab w:val="left" w:pos="540"/>
        </w:tabs>
        <w:jc w:val="center"/>
        <w:rPr>
          <w:rFonts w:ascii="GHEA Grapalat" w:hAnsi="GHEA Grapalat" w:cs="Sylfaen"/>
          <w:b/>
          <w:bCs/>
          <w:sz w:val="22"/>
          <w:szCs w:val="22"/>
        </w:rPr>
      </w:pPr>
    </w:p>
    <w:p w14:paraId="4D340B9D" w14:textId="77777777" w:rsidR="00BB28C8" w:rsidRPr="00FD0C36" w:rsidRDefault="00BB28C8" w:rsidP="001D11DF">
      <w:pPr>
        <w:pStyle w:val="norm"/>
        <w:widowControl w:val="0"/>
        <w:spacing w:line="240" w:lineRule="auto"/>
        <w:ind w:firstLine="567"/>
        <w:jc w:val="center"/>
        <w:rPr>
          <w:rFonts w:ascii="GHEA Grapalat" w:hAnsi="GHEA Grapalat"/>
          <w:b/>
          <w:szCs w:val="22"/>
        </w:rPr>
      </w:pPr>
    </w:p>
    <w:p w14:paraId="60AE6B39" w14:textId="77777777" w:rsidR="008D352C" w:rsidRPr="00FD0C36" w:rsidRDefault="008D352C" w:rsidP="001D11DF">
      <w:pPr>
        <w:widowControl w:val="0"/>
        <w:ind w:left="-142" w:firstLine="142"/>
        <w:jc w:val="both"/>
        <w:rPr>
          <w:rFonts w:ascii="GHEA Grapalat" w:hAnsi="GHEA Grapalat"/>
          <w:i/>
          <w:sz w:val="22"/>
          <w:szCs w:val="22"/>
        </w:rPr>
      </w:pPr>
    </w:p>
    <w:sectPr w:rsidR="008D352C" w:rsidRPr="00FD0C36"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FC2248" w14:textId="77777777" w:rsidR="00730AE3" w:rsidRDefault="00730AE3">
      <w:r>
        <w:separator/>
      </w:r>
    </w:p>
  </w:endnote>
  <w:endnote w:type="continuationSeparator" w:id="0">
    <w:p w14:paraId="122C6970" w14:textId="77777777" w:rsidR="00730AE3" w:rsidRDefault="00730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3" w:usb1="00000000" w:usb2="00000000" w:usb3="00000000" w:csb0="00000001"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LatRus">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1254708"/>
      <w:docPartObj>
        <w:docPartGallery w:val="Page Numbers (Bottom of Page)"/>
        <w:docPartUnique/>
      </w:docPartObj>
    </w:sdtPr>
    <w:sdtEndPr>
      <w:rPr>
        <w:rFonts w:ascii="GHEA Grapalat" w:hAnsi="GHEA Grapalat"/>
        <w:sz w:val="24"/>
        <w:szCs w:val="24"/>
      </w:rPr>
    </w:sdtEndPr>
    <w:sdtContent>
      <w:p w14:paraId="579219F9" w14:textId="77777777" w:rsidR="009305C3" w:rsidRPr="003E450C" w:rsidRDefault="009305C3">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60</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D28788" w14:textId="77777777" w:rsidR="00730AE3" w:rsidRDefault="00730AE3">
      <w:r>
        <w:separator/>
      </w:r>
    </w:p>
  </w:footnote>
  <w:footnote w:type="continuationSeparator" w:id="0">
    <w:p w14:paraId="5C82524B" w14:textId="77777777" w:rsidR="00730AE3" w:rsidRDefault="00730AE3">
      <w:r>
        <w:continuationSeparator/>
      </w:r>
    </w:p>
  </w:footnote>
  <w:footnote w:id="1">
    <w:p w14:paraId="6F3EAA9D" w14:textId="77777777" w:rsidR="009305C3" w:rsidRPr="00A31673" w:rsidRDefault="009305C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52244651" w14:textId="77777777" w:rsidR="009305C3" w:rsidRPr="00810F23" w:rsidRDefault="009305C3"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4AA5FE0" w14:textId="77777777" w:rsidR="009305C3" w:rsidRPr="005F2C25" w:rsidRDefault="009305C3">
      <w:pPr>
        <w:pStyle w:val="FootnoteText"/>
        <w:rPr>
          <w:rFonts w:ascii="Times New Roman" w:hAnsi="Times New Roman"/>
        </w:rPr>
      </w:pPr>
    </w:p>
  </w:footnote>
  <w:footnote w:id="3">
    <w:p w14:paraId="272CF509" w14:textId="77777777" w:rsidR="009305C3" w:rsidRDefault="009305C3"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02C119E3" w14:textId="77777777" w:rsidR="009305C3" w:rsidRDefault="009305C3" w:rsidP="006B3E56">
      <w:pPr>
        <w:pStyle w:val="FootnoteText"/>
        <w:rPr>
          <w:rFonts w:asciiTheme="minorHAnsi" w:hAnsiTheme="minorHAnsi"/>
          <w:lang w:val="af-ZA"/>
        </w:rPr>
      </w:pPr>
    </w:p>
  </w:footnote>
  <w:footnote w:id="4">
    <w:p w14:paraId="450AD51C" w14:textId="77777777" w:rsidR="009305C3" w:rsidRPr="00990559" w:rsidRDefault="009305C3">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5">
    <w:p w14:paraId="4B9E5D21" w14:textId="77777777" w:rsidR="009305C3" w:rsidRPr="00D3436F" w:rsidRDefault="009305C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1567902F" w14:textId="77777777" w:rsidR="009305C3" w:rsidRPr="00D3436F" w:rsidRDefault="009305C3">
      <w:pPr>
        <w:pStyle w:val="FootnoteText"/>
        <w:rPr>
          <w:lang w:val="es-ES"/>
        </w:rPr>
      </w:pPr>
    </w:p>
  </w:footnote>
  <w:footnote w:id="6">
    <w:p w14:paraId="411322B5" w14:textId="77777777" w:rsidR="009305C3" w:rsidRPr="008842CE" w:rsidRDefault="009305C3" w:rsidP="003D2FE2">
      <w:pPr>
        <w:pStyle w:val="FootnoteText"/>
        <w:jc w:val="both"/>
      </w:pPr>
    </w:p>
  </w:footnote>
  <w:footnote w:id="7">
    <w:p w14:paraId="1627461C" w14:textId="77777777" w:rsidR="009305C3" w:rsidRPr="008842CE" w:rsidRDefault="009305C3" w:rsidP="000A214C">
      <w:pPr>
        <w:pStyle w:val="FootnoteText"/>
        <w:jc w:val="both"/>
      </w:pPr>
    </w:p>
  </w:footnote>
  <w:footnote w:id="8">
    <w:p w14:paraId="7BB9572A" w14:textId="77777777" w:rsidR="009305C3" w:rsidRPr="00AC7DC5" w:rsidRDefault="009305C3"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1051F2E7" w14:textId="77777777" w:rsidR="009305C3" w:rsidRPr="00552088" w:rsidRDefault="009305C3"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2E03926" w14:textId="77777777" w:rsidR="009305C3" w:rsidRPr="004078D0" w:rsidRDefault="009305C3" w:rsidP="00BB28C8">
      <w:pPr>
        <w:pStyle w:val="FootnoteText"/>
        <w:widowControl w:val="0"/>
        <w:jc w:val="both"/>
        <w:rPr>
          <w:rFonts w:ascii="GHEA Grapalat" w:hAnsi="GHEA Grapalat"/>
          <w:sz w:val="2"/>
          <w:szCs w:val="2"/>
          <w:lang w:val="hy-AM"/>
        </w:rPr>
      </w:pPr>
    </w:p>
    <w:p w14:paraId="5EFD273E" w14:textId="77777777" w:rsidR="009305C3" w:rsidRPr="004078D0" w:rsidRDefault="009305C3" w:rsidP="00BB28C8">
      <w:pPr>
        <w:pStyle w:val="FootnoteText"/>
        <w:widowControl w:val="0"/>
        <w:jc w:val="both"/>
        <w:rPr>
          <w:rFonts w:ascii="GHEA Grapalat" w:hAnsi="GHEA Grapalat"/>
          <w:sz w:val="2"/>
          <w:szCs w:val="2"/>
          <w:lang w:val="hy-AM"/>
        </w:rPr>
      </w:pPr>
    </w:p>
  </w:footnote>
  <w:footnote w:id="9">
    <w:p w14:paraId="30D75775" w14:textId="77777777" w:rsidR="009305C3" w:rsidRPr="00124BE9" w:rsidRDefault="009305C3"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0">
    <w:p w14:paraId="5042E67D" w14:textId="77777777" w:rsidR="009305C3" w:rsidRPr="00124BE9" w:rsidRDefault="009305C3"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1913216" w14:textId="77777777" w:rsidR="009305C3" w:rsidRPr="001C4E24" w:rsidRDefault="009305C3" w:rsidP="00BB28C8">
      <w:pPr>
        <w:pStyle w:val="FootnoteText"/>
        <w:rPr>
          <w:lang w:val="hy-AM"/>
        </w:rPr>
      </w:pPr>
    </w:p>
  </w:footnote>
  <w:footnote w:id="11">
    <w:p w14:paraId="2A3B4651" w14:textId="77777777" w:rsidR="009305C3" w:rsidRPr="00124BE9" w:rsidRDefault="009305C3"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14:paraId="3F05607A" w14:textId="77777777" w:rsidR="009305C3" w:rsidRPr="00124BE9" w:rsidRDefault="009305C3"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2">
    <w:p w14:paraId="4C52F3FF" w14:textId="77777777" w:rsidR="009305C3" w:rsidRPr="00124BE9" w:rsidRDefault="009305C3"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13">
    <w:p w14:paraId="25676903" w14:textId="77777777" w:rsidR="009305C3" w:rsidRPr="00124BE9" w:rsidRDefault="009305C3"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4">
    <w:p w14:paraId="0B3456BC" w14:textId="77777777" w:rsidR="009305C3" w:rsidRPr="00124BE9" w:rsidRDefault="009305C3"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3C744C"/>
    <w:multiLevelType w:val="hybridMultilevel"/>
    <w:tmpl w:val="1218A428"/>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435046C"/>
    <w:multiLevelType w:val="hybridMultilevel"/>
    <w:tmpl w:val="1218A428"/>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E81C0B"/>
    <w:multiLevelType w:val="hybridMultilevel"/>
    <w:tmpl w:val="1218A428"/>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043C9E"/>
    <w:multiLevelType w:val="hybridMultilevel"/>
    <w:tmpl w:val="884AF924"/>
    <w:lvl w:ilvl="0" w:tplc="A39C047C">
      <w:start w:val="1"/>
      <w:numFmt w:val="decimal"/>
      <w:lvlText w:val="%1."/>
      <w:lvlJc w:val="left"/>
      <w:pPr>
        <w:ind w:left="885" w:hanging="360"/>
      </w:pPr>
      <w:rPr>
        <w:rFonts w:ascii="GHEA Grapalat" w:eastAsia="Times New Roman" w:hAnsi="GHEA Grapalat" w:cs="Sylfaen"/>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2"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182325EB"/>
    <w:multiLevelType w:val="hybridMultilevel"/>
    <w:tmpl w:val="BA9C7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BB63F86"/>
    <w:multiLevelType w:val="hybridMultilevel"/>
    <w:tmpl w:val="752C79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3EF4625A"/>
    <w:multiLevelType w:val="hybridMultilevel"/>
    <w:tmpl w:val="1218A428"/>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06B7D59"/>
    <w:multiLevelType w:val="hybridMultilevel"/>
    <w:tmpl w:val="9AFEA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9C811AF"/>
    <w:multiLevelType w:val="hybridMultilevel"/>
    <w:tmpl w:val="14960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950A38"/>
    <w:multiLevelType w:val="hybridMultilevel"/>
    <w:tmpl w:val="3C225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D124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D9C55DE"/>
    <w:multiLevelType w:val="hybridMultilevel"/>
    <w:tmpl w:val="37F41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6"/>
  </w:num>
  <w:num w:numId="3">
    <w:abstractNumId w:val="29"/>
  </w:num>
  <w:num w:numId="4">
    <w:abstractNumId w:val="22"/>
  </w:num>
  <w:num w:numId="5">
    <w:abstractNumId w:val="35"/>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8"/>
  </w:num>
  <w:num w:numId="11">
    <w:abstractNumId w:val="13"/>
  </w:num>
  <w:num w:numId="12">
    <w:abstractNumId w:val="42"/>
  </w:num>
  <w:num w:numId="13">
    <w:abstractNumId w:val="38"/>
  </w:num>
  <w:num w:numId="14">
    <w:abstractNumId w:val="18"/>
  </w:num>
  <w:num w:numId="15">
    <w:abstractNumId w:val="40"/>
  </w:num>
  <w:num w:numId="16">
    <w:abstractNumId w:val="21"/>
  </w:num>
  <w:num w:numId="17">
    <w:abstractNumId w:val="9"/>
  </w:num>
  <w:num w:numId="18">
    <w:abstractNumId w:val="0"/>
  </w:num>
  <w:num w:numId="19">
    <w:abstractNumId w:val="24"/>
  </w:num>
  <w:num w:numId="20">
    <w:abstractNumId w:val="24"/>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12"/>
  </w:num>
  <w:num w:numId="24">
    <w:abstractNumId w:val="28"/>
  </w:num>
  <w:num w:numId="25">
    <w:abstractNumId w:val="30"/>
  </w:num>
  <w:num w:numId="26">
    <w:abstractNumId w:val="20"/>
  </w:num>
  <w:num w:numId="27">
    <w:abstractNumId w:val="10"/>
  </w:num>
  <w:num w:numId="28">
    <w:abstractNumId w:val="4"/>
  </w:num>
  <w:num w:numId="29">
    <w:abstractNumId w:val="6"/>
  </w:num>
  <w:num w:numId="30">
    <w:abstractNumId w:val="5"/>
  </w:num>
  <w:num w:numId="31">
    <w:abstractNumId w:val="43"/>
  </w:num>
  <w:num w:numId="32">
    <w:abstractNumId w:val="41"/>
  </w:num>
  <w:num w:numId="33">
    <w:abstractNumId w:val="34"/>
  </w:num>
  <w:num w:numId="34">
    <w:abstractNumId w:val="2"/>
  </w:num>
  <w:num w:numId="35">
    <w:abstractNumId w:val="19"/>
  </w:num>
  <w:num w:numId="36">
    <w:abstractNumId w:val="26"/>
  </w:num>
  <w:num w:numId="37">
    <w:abstractNumId w:val="17"/>
  </w:num>
  <w:num w:numId="38">
    <w:abstractNumId w:val="37"/>
  </w:num>
  <w:num w:numId="39">
    <w:abstractNumId w:val="39"/>
  </w:num>
  <w:num w:numId="40">
    <w:abstractNumId w:val="15"/>
  </w:num>
  <w:num w:numId="41">
    <w:abstractNumId w:val="32"/>
  </w:num>
  <w:num w:numId="42">
    <w:abstractNumId w:val="11"/>
  </w:num>
  <w:num w:numId="43">
    <w:abstractNumId w:val="7"/>
  </w:num>
  <w:num w:numId="44">
    <w:abstractNumId w:val="1"/>
  </w:num>
  <w:num w:numId="45">
    <w:abstractNumId w:val="3"/>
  </w:num>
  <w:num w:numId="46">
    <w:abstractNumId w:val="23"/>
  </w:num>
  <w:num w:numId="47">
    <w:abstractNumId w:val="14"/>
  </w:num>
  <w:num w:numId="48">
    <w:abstractNumId w:val="36"/>
  </w:num>
  <w:num w:numId="49">
    <w:abstractNumId w:val="14"/>
  </w:num>
  <w:num w:numId="50">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C23"/>
    <w:rsid w:val="000031E3"/>
    <w:rsid w:val="000033BC"/>
    <w:rsid w:val="0000394E"/>
    <w:rsid w:val="00003DF0"/>
    <w:rsid w:val="000058CF"/>
    <w:rsid w:val="00005D30"/>
    <w:rsid w:val="0000622A"/>
    <w:rsid w:val="00006A31"/>
    <w:rsid w:val="000076A1"/>
    <w:rsid w:val="0000776B"/>
    <w:rsid w:val="00010ECA"/>
    <w:rsid w:val="00011C5D"/>
    <w:rsid w:val="00011CB9"/>
    <w:rsid w:val="00012347"/>
    <w:rsid w:val="00012E2C"/>
    <w:rsid w:val="00013093"/>
    <w:rsid w:val="000132F3"/>
    <w:rsid w:val="00013C24"/>
    <w:rsid w:val="0001657F"/>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0DA"/>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47"/>
    <w:rsid w:val="00055195"/>
    <w:rsid w:val="00055CC2"/>
    <w:rsid w:val="00056516"/>
    <w:rsid w:val="00056AB4"/>
    <w:rsid w:val="00057264"/>
    <w:rsid w:val="000604CF"/>
    <w:rsid w:val="00060DB0"/>
    <w:rsid w:val="00060FB1"/>
    <w:rsid w:val="0006117A"/>
    <w:rsid w:val="000612B9"/>
    <w:rsid w:val="0006220B"/>
    <w:rsid w:val="0006311D"/>
    <w:rsid w:val="0006327C"/>
    <w:rsid w:val="00063AEF"/>
    <w:rsid w:val="00065C3B"/>
    <w:rsid w:val="00066E38"/>
    <w:rsid w:val="0006703E"/>
    <w:rsid w:val="000702A0"/>
    <w:rsid w:val="000704B9"/>
    <w:rsid w:val="00070DBB"/>
    <w:rsid w:val="00071119"/>
    <w:rsid w:val="00071450"/>
    <w:rsid w:val="00071C65"/>
    <w:rsid w:val="00071D1C"/>
    <w:rsid w:val="00072631"/>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145A"/>
    <w:rsid w:val="000B259E"/>
    <w:rsid w:val="000B269D"/>
    <w:rsid w:val="000B2CFA"/>
    <w:rsid w:val="000B33B2"/>
    <w:rsid w:val="000B3864"/>
    <w:rsid w:val="000B6A70"/>
    <w:rsid w:val="000B700B"/>
    <w:rsid w:val="000B751B"/>
    <w:rsid w:val="000B7641"/>
    <w:rsid w:val="000B7C54"/>
    <w:rsid w:val="000C062F"/>
    <w:rsid w:val="000C0A9D"/>
    <w:rsid w:val="000C1619"/>
    <w:rsid w:val="000C165F"/>
    <w:rsid w:val="000C264F"/>
    <w:rsid w:val="000C36C6"/>
    <w:rsid w:val="000C3F69"/>
    <w:rsid w:val="000C54E8"/>
    <w:rsid w:val="000C5A09"/>
    <w:rsid w:val="000C6BA1"/>
    <w:rsid w:val="000C6E1C"/>
    <w:rsid w:val="000C6F81"/>
    <w:rsid w:val="000C75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387"/>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4F9"/>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0BC"/>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30E"/>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49F"/>
    <w:rsid w:val="00122FC9"/>
    <w:rsid w:val="00123294"/>
    <w:rsid w:val="001235E7"/>
    <w:rsid w:val="00123F5E"/>
    <w:rsid w:val="00124461"/>
    <w:rsid w:val="00125AA6"/>
    <w:rsid w:val="00126D48"/>
    <w:rsid w:val="001276C9"/>
    <w:rsid w:val="00130202"/>
    <w:rsid w:val="00130434"/>
    <w:rsid w:val="001305C6"/>
    <w:rsid w:val="00130A69"/>
    <w:rsid w:val="00131417"/>
    <w:rsid w:val="00131E9C"/>
    <w:rsid w:val="00132041"/>
    <w:rsid w:val="001329E5"/>
    <w:rsid w:val="00132FA8"/>
    <w:rsid w:val="00133A5A"/>
    <w:rsid w:val="00133CE4"/>
    <w:rsid w:val="00134D6E"/>
    <w:rsid w:val="00134DC5"/>
    <w:rsid w:val="00134FE3"/>
    <w:rsid w:val="001355F9"/>
    <w:rsid w:val="00135840"/>
    <w:rsid w:val="00135A14"/>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AFC"/>
    <w:rsid w:val="00164BBC"/>
    <w:rsid w:val="0016519F"/>
    <w:rsid w:val="00165A51"/>
    <w:rsid w:val="00166832"/>
    <w:rsid w:val="001679A6"/>
    <w:rsid w:val="001719E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C6D"/>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384"/>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1DF"/>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D7914"/>
    <w:rsid w:val="001E0216"/>
    <w:rsid w:val="001E06D6"/>
    <w:rsid w:val="001E0BC2"/>
    <w:rsid w:val="001E2794"/>
    <w:rsid w:val="001E2814"/>
    <w:rsid w:val="001E3D3F"/>
    <w:rsid w:val="001E47D5"/>
    <w:rsid w:val="001E4A24"/>
    <w:rsid w:val="001E5412"/>
    <w:rsid w:val="001E55B2"/>
    <w:rsid w:val="001E5866"/>
    <w:rsid w:val="001E690A"/>
    <w:rsid w:val="001E7733"/>
    <w:rsid w:val="001F0335"/>
    <w:rsid w:val="001F0371"/>
    <w:rsid w:val="001F0B18"/>
    <w:rsid w:val="001F0F81"/>
    <w:rsid w:val="001F1783"/>
    <w:rsid w:val="001F1DF0"/>
    <w:rsid w:val="001F1DF7"/>
    <w:rsid w:val="001F2926"/>
    <w:rsid w:val="001F2FF2"/>
    <w:rsid w:val="001F3237"/>
    <w:rsid w:val="001F333D"/>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09"/>
    <w:rsid w:val="002166CE"/>
    <w:rsid w:val="00217344"/>
    <w:rsid w:val="00217710"/>
    <w:rsid w:val="00220ACB"/>
    <w:rsid w:val="00220BC1"/>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20B"/>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375A1"/>
    <w:rsid w:val="0024027D"/>
    <w:rsid w:val="00240289"/>
    <w:rsid w:val="002406D8"/>
    <w:rsid w:val="002408DB"/>
    <w:rsid w:val="0024186B"/>
    <w:rsid w:val="00241C72"/>
    <w:rsid w:val="00241F05"/>
    <w:rsid w:val="0024205E"/>
    <w:rsid w:val="00243E78"/>
    <w:rsid w:val="00244B38"/>
    <w:rsid w:val="00244BEA"/>
    <w:rsid w:val="00246C8C"/>
    <w:rsid w:val="0025145E"/>
    <w:rsid w:val="00251CF9"/>
    <w:rsid w:val="00252C9C"/>
    <w:rsid w:val="002542AE"/>
    <w:rsid w:val="00254A36"/>
    <w:rsid w:val="002553DE"/>
    <w:rsid w:val="002554A3"/>
    <w:rsid w:val="002559B9"/>
    <w:rsid w:val="0025693E"/>
    <w:rsid w:val="00257773"/>
    <w:rsid w:val="00260163"/>
    <w:rsid w:val="00260739"/>
    <w:rsid w:val="00260E64"/>
    <w:rsid w:val="0026158D"/>
    <w:rsid w:val="00261A75"/>
    <w:rsid w:val="002626F7"/>
    <w:rsid w:val="00262D44"/>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54"/>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4D1"/>
    <w:rsid w:val="002D1535"/>
    <w:rsid w:val="002D156F"/>
    <w:rsid w:val="002D1AAA"/>
    <w:rsid w:val="002D207D"/>
    <w:rsid w:val="002D20E8"/>
    <w:rsid w:val="002D236D"/>
    <w:rsid w:val="002D2DC6"/>
    <w:rsid w:val="002D3824"/>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41E8"/>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A2A"/>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5C4"/>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0C53"/>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5EB4"/>
    <w:rsid w:val="003E6971"/>
    <w:rsid w:val="003E6FA4"/>
    <w:rsid w:val="003E7802"/>
    <w:rsid w:val="003F0D66"/>
    <w:rsid w:val="003F1EEA"/>
    <w:rsid w:val="003F208A"/>
    <w:rsid w:val="003F2273"/>
    <w:rsid w:val="003F264A"/>
    <w:rsid w:val="003F28E4"/>
    <w:rsid w:val="003F300B"/>
    <w:rsid w:val="003F4583"/>
    <w:rsid w:val="003F4C5E"/>
    <w:rsid w:val="003F5FB1"/>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24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2C"/>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8EB"/>
    <w:rsid w:val="00464D3A"/>
    <w:rsid w:val="00464DA7"/>
    <w:rsid w:val="0046522E"/>
    <w:rsid w:val="0046586E"/>
    <w:rsid w:val="00466714"/>
    <w:rsid w:val="00466F7A"/>
    <w:rsid w:val="004672FC"/>
    <w:rsid w:val="004674CA"/>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0D"/>
    <w:rsid w:val="00481297"/>
    <w:rsid w:val="004813B3"/>
    <w:rsid w:val="004824A5"/>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5226"/>
    <w:rsid w:val="004A6204"/>
    <w:rsid w:val="004A712A"/>
    <w:rsid w:val="004A7722"/>
    <w:rsid w:val="004A798D"/>
    <w:rsid w:val="004B1ADC"/>
    <w:rsid w:val="004B2363"/>
    <w:rsid w:val="004B2714"/>
    <w:rsid w:val="004B28E1"/>
    <w:rsid w:val="004B2CE6"/>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D10"/>
    <w:rsid w:val="004E442C"/>
    <w:rsid w:val="004E4B56"/>
    <w:rsid w:val="004E54F5"/>
    <w:rsid w:val="004E5843"/>
    <w:rsid w:val="004E65AD"/>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376"/>
    <w:rsid w:val="00520445"/>
    <w:rsid w:val="0052057E"/>
    <w:rsid w:val="00520BDB"/>
    <w:rsid w:val="00520F57"/>
    <w:rsid w:val="005215E3"/>
    <w:rsid w:val="005216EB"/>
    <w:rsid w:val="00521B22"/>
    <w:rsid w:val="00521B59"/>
    <w:rsid w:val="00522932"/>
    <w:rsid w:val="005230A8"/>
    <w:rsid w:val="00523563"/>
    <w:rsid w:val="0052367F"/>
    <w:rsid w:val="005236FD"/>
    <w:rsid w:val="00523D15"/>
    <w:rsid w:val="00524982"/>
    <w:rsid w:val="00524D3D"/>
    <w:rsid w:val="00524DDF"/>
    <w:rsid w:val="00524EFA"/>
    <w:rsid w:val="005250B5"/>
    <w:rsid w:val="005250C2"/>
    <w:rsid w:val="0052546C"/>
    <w:rsid w:val="00525658"/>
    <w:rsid w:val="00525BD2"/>
    <w:rsid w:val="0052601D"/>
    <w:rsid w:val="0052690E"/>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36"/>
    <w:rsid w:val="00567040"/>
    <w:rsid w:val="00567893"/>
    <w:rsid w:val="005716B8"/>
    <w:rsid w:val="00571702"/>
    <w:rsid w:val="00571F29"/>
    <w:rsid w:val="005734A8"/>
    <w:rsid w:val="005739AB"/>
    <w:rsid w:val="00573BD6"/>
    <w:rsid w:val="005744FC"/>
    <w:rsid w:val="005747A5"/>
    <w:rsid w:val="00574CC8"/>
    <w:rsid w:val="005757D1"/>
    <w:rsid w:val="00575C75"/>
    <w:rsid w:val="00576B25"/>
    <w:rsid w:val="00577582"/>
    <w:rsid w:val="00580F33"/>
    <w:rsid w:val="00581057"/>
    <w:rsid w:val="005825DD"/>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24B"/>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2"/>
    <w:rsid w:val="005A3A35"/>
    <w:rsid w:val="005A3D17"/>
    <w:rsid w:val="005A3DC6"/>
    <w:rsid w:val="005A3EB8"/>
    <w:rsid w:val="005A3EDC"/>
    <w:rsid w:val="005A405F"/>
    <w:rsid w:val="005A4324"/>
    <w:rsid w:val="005A57B8"/>
    <w:rsid w:val="005A5860"/>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3D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CE4"/>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4C0"/>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6EE"/>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2B2C"/>
    <w:rsid w:val="006237BD"/>
    <w:rsid w:val="006237DE"/>
    <w:rsid w:val="00623998"/>
    <w:rsid w:val="00623F24"/>
    <w:rsid w:val="00624EC1"/>
    <w:rsid w:val="00625529"/>
    <w:rsid w:val="006261B2"/>
    <w:rsid w:val="0062795D"/>
    <w:rsid w:val="00627BE1"/>
    <w:rsid w:val="00627E00"/>
    <w:rsid w:val="006305C8"/>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795A"/>
    <w:rsid w:val="00650073"/>
    <w:rsid w:val="00650458"/>
    <w:rsid w:val="006505D2"/>
    <w:rsid w:val="0065124D"/>
    <w:rsid w:val="00651408"/>
    <w:rsid w:val="006519EF"/>
    <w:rsid w:val="00651E02"/>
    <w:rsid w:val="006521E5"/>
    <w:rsid w:val="00654A51"/>
    <w:rsid w:val="00654ADD"/>
    <w:rsid w:val="00654B3F"/>
    <w:rsid w:val="00655A23"/>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0728"/>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6C72"/>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2CB9"/>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0AE3"/>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2E"/>
    <w:rsid w:val="00742F7B"/>
    <w:rsid w:val="00743024"/>
    <w:rsid w:val="0074334C"/>
    <w:rsid w:val="007442CF"/>
    <w:rsid w:val="0074457D"/>
    <w:rsid w:val="007445FF"/>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93A"/>
    <w:rsid w:val="00782D3C"/>
    <w:rsid w:val="00782D60"/>
    <w:rsid w:val="0078387F"/>
    <w:rsid w:val="007839E7"/>
    <w:rsid w:val="00784CB7"/>
    <w:rsid w:val="007854B2"/>
    <w:rsid w:val="00786A78"/>
    <w:rsid w:val="00786EB3"/>
    <w:rsid w:val="007874CB"/>
    <w:rsid w:val="0078774A"/>
    <w:rsid w:val="00787A1B"/>
    <w:rsid w:val="00787B55"/>
    <w:rsid w:val="00790715"/>
    <w:rsid w:val="0079133F"/>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1C"/>
    <w:rsid w:val="007968A3"/>
    <w:rsid w:val="00796D4A"/>
    <w:rsid w:val="00796ECC"/>
    <w:rsid w:val="00797215"/>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1CCC"/>
    <w:rsid w:val="007B207A"/>
    <w:rsid w:val="007B2EA4"/>
    <w:rsid w:val="007B36E4"/>
    <w:rsid w:val="007B39F3"/>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1D33"/>
    <w:rsid w:val="007D26E3"/>
    <w:rsid w:val="007D2B56"/>
    <w:rsid w:val="007D3E45"/>
    <w:rsid w:val="007D3FF3"/>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B74"/>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817"/>
    <w:rsid w:val="00813F3D"/>
    <w:rsid w:val="00814DBD"/>
    <w:rsid w:val="0081568C"/>
    <w:rsid w:val="00816505"/>
    <w:rsid w:val="0081738C"/>
    <w:rsid w:val="00820257"/>
    <w:rsid w:val="0082102B"/>
    <w:rsid w:val="008218B4"/>
    <w:rsid w:val="00821921"/>
    <w:rsid w:val="008223F5"/>
    <w:rsid w:val="00822942"/>
    <w:rsid w:val="008229D3"/>
    <w:rsid w:val="00822E50"/>
    <w:rsid w:val="00823B06"/>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6DE2"/>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47F1A"/>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1F4"/>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43C"/>
    <w:rsid w:val="00874EE2"/>
    <w:rsid w:val="00875F09"/>
    <w:rsid w:val="0087667F"/>
    <w:rsid w:val="008769B4"/>
    <w:rsid w:val="00876D7D"/>
    <w:rsid w:val="008777E0"/>
    <w:rsid w:val="00877B26"/>
    <w:rsid w:val="0088001E"/>
    <w:rsid w:val="00880500"/>
    <w:rsid w:val="00880DA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5A1"/>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39B5"/>
    <w:rsid w:val="008B4DB1"/>
    <w:rsid w:val="008B4FDA"/>
    <w:rsid w:val="008B56A4"/>
    <w:rsid w:val="008B73CD"/>
    <w:rsid w:val="008B7BE2"/>
    <w:rsid w:val="008C0D09"/>
    <w:rsid w:val="008C0EEA"/>
    <w:rsid w:val="008C16C2"/>
    <w:rsid w:val="008C17DA"/>
    <w:rsid w:val="008C208B"/>
    <w:rsid w:val="008C2E7E"/>
    <w:rsid w:val="008C343E"/>
    <w:rsid w:val="008C3509"/>
    <w:rsid w:val="008C353D"/>
    <w:rsid w:val="008C417C"/>
    <w:rsid w:val="008C422E"/>
    <w:rsid w:val="008C5076"/>
    <w:rsid w:val="008C5F2A"/>
    <w:rsid w:val="008C5FC1"/>
    <w:rsid w:val="008C622F"/>
    <w:rsid w:val="008C6800"/>
    <w:rsid w:val="008C6886"/>
    <w:rsid w:val="008C6A78"/>
    <w:rsid w:val="008C750C"/>
    <w:rsid w:val="008C7DDF"/>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4E"/>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282"/>
    <w:rsid w:val="00902D0C"/>
    <w:rsid w:val="00903382"/>
    <w:rsid w:val="00903898"/>
    <w:rsid w:val="00903A1A"/>
    <w:rsid w:val="00903D4D"/>
    <w:rsid w:val="009044F1"/>
    <w:rsid w:val="0090481C"/>
    <w:rsid w:val="00904926"/>
    <w:rsid w:val="00904F94"/>
    <w:rsid w:val="0090510C"/>
    <w:rsid w:val="00905984"/>
    <w:rsid w:val="00906204"/>
    <w:rsid w:val="00906B6B"/>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64C"/>
    <w:rsid w:val="00927888"/>
    <w:rsid w:val="009302D2"/>
    <w:rsid w:val="009305C3"/>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2B2E"/>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6DA"/>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715"/>
    <w:rsid w:val="009B3CA3"/>
    <w:rsid w:val="009B550F"/>
    <w:rsid w:val="009B5889"/>
    <w:rsid w:val="009B58F7"/>
    <w:rsid w:val="009B5ED1"/>
    <w:rsid w:val="009B6191"/>
    <w:rsid w:val="009B6D58"/>
    <w:rsid w:val="009B7FB8"/>
    <w:rsid w:val="009C0ABA"/>
    <w:rsid w:val="009C1A9A"/>
    <w:rsid w:val="009C1A9B"/>
    <w:rsid w:val="009C1D0F"/>
    <w:rsid w:val="009C3A21"/>
    <w:rsid w:val="009C3B73"/>
    <w:rsid w:val="009C3EC5"/>
    <w:rsid w:val="009C5A1D"/>
    <w:rsid w:val="009C5CB9"/>
    <w:rsid w:val="009C6103"/>
    <w:rsid w:val="009C7913"/>
    <w:rsid w:val="009D1558"/>
    <w:rsid w:val="009D158E"/>
    <w:rsid w:val="009D2AE5"/>
    <w:rsid w:val="009D2ED7"/>
    <w:rsid w:val="009D352B"/>
    <w:rsid w:val="009D47AF"/>
    <w:rsid w:val="009D4F28"/>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07F66"/>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152"/>
    <w:rsid w:val="00A8081F"/>
    <w:rsid w:val="00A8134C"/>
    <w:rsid w:val="00A81620"/>
    <w:rsid w:val="00A81DD5"/>
    <w:rsid w:val="00A82156"/>
    <w:rsid w:val="00A8328A"/>
    <w:rsid w:val="00A833E9"/>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C7E72"/>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35"/>
    <w:rsid w:val="00B021E5"/>
    <w:rsid w:val="00B025A2"/>
    <w:rsid w:val="00B027B8"/>
    <w:rsid w:val="00B02A31"/>
    <w:rsid w:val="00B02D4D"/>
    <w:rsid w:val="00B03678"/>
    <w:rsid w:val="00B03A2A"/>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55C7"/>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371E"/>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1BA"/>
    <w:rsid w:val="00B75687"/>
    <w:rsid w:val="00B81AD3"/>
    <w:rsid w:val="00B8313C"/>
    <w:rsid w:val="00B83F80"/>
    <w:rsid w:val="00B853BF"/>
    <w:rsid w:val="00B8636F"/>
    <w:rsid w:val="00B86BCB"/>
    <w:rsid w:val="00B86C5F"/>
    <w:rsid w:val="00B9041B"/>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6AA"/>
    <w:rsid w:val="00BF1D90"/>
    <w:rsid w:val="00BF270F"/>
    <w:rsid w:val="00BF46D6"/>
    <w:rsid w:val="00BF4D4C"/>
    <w:rsid w:val="00BF4E90"/>
    <w:rsid w:val="00BF4FFD"/>
    <w:rsid w:val="00BF5421"/>
    <w:rsid w:val="00BF603D"/>
    <w:rsid w:val="00BF7253"/>
    <w:rsid w:val="00BF762F"/>
    <w:rsid w:val="00BF79C6"/>
    <w:rsid w:val="00C008F7"/>
    <w:rsid w:val="00C00C48"/>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0FD"/>
    <w:rsid w:val="00C17414"/>
    <w:rsid w:val="00C207A1"/>
    <w:rsid w:val="00C213AC"/>
    <w:rsid w:val="00C2151D"/>
    <w:rsid w:val="00C22421"/>
    <w:rsid w:val="00C231A0"/>
    <w:rsid w:val="00C232E0"/>
    <w:rsid w:val="00C232FF"/>
    <w:rsid w:val="00C23B1B"/>
    <w:rsid w:val="00C23D48"/>
    <w:rsid w:val="00C23F1D"/>
    <w:rsid w:val="00C24249"/>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B49"/>
    <w:rsid w:val="00C57D7E"/>
    <w:rsid w:val="00C60A97"/>
    <w:rsid w:val="00C611EE"/>
    <w:rsid w:val="00C61F21"/>
    <w:rsid w:val="00C6256F"/>
    <w:rsid w:val="00C6329E"/>
    <w:rsid w:val="00C63E01"/>
    <w:rsid w:val="00C6467B"/>
    <w:rsid w:val="00C6479F"/>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8F2"/>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6B6"/>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3D3"/>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3AF"/>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463"/>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52F"/>
    <w:rsid w:val="00D11611"/>
    <w:rsid w:val="00D12034"/>
    <w:rsid w:val="00D132BC"/>
    <w:rsid w:val="00D13662"/>
    <w:rsid w:val="00D13E20"/>
    <w:rsid w:val="00D14FAA"/>
    <w:rsid w:val="00D150B0"/>
    <w:rsid w:val="00D15272"/>
    <w:rsid w:val="00D15C89"/>
    <w:rsid w:val="00D161B8"/>
    <w:rsid w:val="00D16E4D"/>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99A"/>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FCB"/>
    <w:rsid w:val="00D62855"/>
    <w:rsid w:val="00D62C0F"/>
    <w:rsid w:val="00D64A1A"/>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20D"/>
    <w:rsid w:val="00D82DAD"/>
    <w:rsid w:val="00D82E27"/>
    <w:rsid w:val="00D83043"/>
    <w:rsid w:val="00D8313C"/>
    <w:rsid w:val="00D83CAA"/>
    <w:rsid w:val="00D84988"/>
    <w:rsid w:val="00D860D7"/>
    <w:rsid w:val="00D86538"/>
    <w:rsid w:val="00D867C2"/>
    <w:rsid w:val="00D867E0"/>
    <w:rsid w:val="00D868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95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BBB"/>
    <w:rsid w:val="00DB4CC7"/>
    <w:rsid w:val="00DB520B"/>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AB4"/>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1C48"/>
    <w:rsid w:val="00DF2BBE"/>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6E2C"/>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36FC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7C"/>
    <w:rsid w:val="00E6288F"/>
    <w:rsid w:val="00E62FAD"/>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545F"/>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13A"/>
    <w:rsid w:val="00E92272"/>
    <w:rsid w:val="00E92BAA"/>
    <w:rsid w:val="00E93822"/>
    <w:rsid w:val="00E93CA2"/>
    <w:rsid w:val="00E9419F"/>
    <w:rsid w:val="00E9429A"/>
    <w:rsid w:val="00E94D7F"/>
    <w:rsid w:val="00E95645"/>
    <w:rsid w:val="00E95CE6"/>
    <w:rsid w:val="00E95E47"/>
    <w:rsid w:val="00E969ED"/>
    <w:rsid w:val="00E96B46"/>
    <w:rsid w:val="00E9746B"/>
    <w:rsid w:val="00EA059F"/>
    <w:rsid w:val="00EA06E9"/>
    <w:rsid w:val="00EA0AEE"/>
    <w:rsid w:val="00EA0D10"/>
    <w:rsid w:val="00EA11D2"/>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16F"/>
    <w:rsid w:val="00EB7569"/>
    <w:rsid w:val="00EB797D"/>
    <w:rsid w:val="00EC00EF"/>
    <w:rsid w:val="00EC09B0"/>
    <w:rsid w:val="00EC165E"/>
    <w:rsid w:val="00EC1F84"/>
    <w:rsid w:val="00EC22F7"/>
    <w:rsid w:val="00EC2345"/>
    <w:rsid w:val="00EC2CDE"/>
    <w:rsid w:val="00EC362B"/>
    <w:rsid w:val="00EC400D"/>
    <w:rsid w:val="00EC40FF"/>
    <w:rsid w:val="00EC4580"/>
    <w:rsid w:val="00EC5C41"/>
    <w:rsid w:val="00EC7188"/>
    <w:rsid w:val="00EC759E"/>
    <w:rsid w:val="00EC7897"/>
    <w:rsid w:val="00ED0338"/>
    <w:rsid w:val="00ED07B1"/>
    <w:rsid w:val="00ED0BF3"/>
    <w:rsid w:val="00ED0DE3"/>
    <w:rsid w:val="00ED1142"/>
    <w:rsid w:val="00ED1170"/>
    <w:rsid w:val="00ED2352"/>
    <w:rsid w:val="00ED2462"/>
    <w:rsid w:val="00ED252D"/>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152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1E7F"/>
    <w:rsid w:val="00F03378"/>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27B99"/>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2794"/>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157"/>
    <w:rsid w:val="00F9448B"/>
    <w:rsid w:val="00F94C8F"/>
    <w:rsid w:val="00F954E8"/>
    <w:rsid w:val="00F95BB0"/>
    <w:rsid w:val="00F95E94"/>
    <w:rsid w:val="00F9620A"/>
    <w:rsid w:val="00F96993"/>
    <w:rsid w:val="00F97449"/>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6C2"/>
    <w:rsid w:val="00FC283C"/>
    <w:rsid w:val="00FC2FB3"/>
    <w:rsid w:val="00FC2FBF"/>
    <w:rsid w:val="00FC4412"/>
    <w:rsid w:val="00FC4B16"/>
    <w:rsid w:val="00FC6150"/>
    <w:rsid w:val="00FC69A8"/>
    <w:rsid w:val="00FC6B2B"/>
    <w:rsid w:val="00FD06E3"/>
    <w:rsid w:val="00FD0747"/>
    <w:rsid w:val="00FD0B1A"/>
    <w:rsid w:val="00FD0C36"/>
    <w:rsid w:val="00FD0DBE"/>
    <w:rsid w:val="00FD1148"/>
    <w:rsid w:val="00FD1288"/>
    <w:rsid w:val="00FD1AAF"/>
    <w:rsid w:val="00FD26FA"/>
    <w:rsid w:val="00FD2748"/>
    <w:rsid w:val="00FD2843"/>
    <w:rsid w:val="00FD2B51"/>
    <w:rsid w:val="00FD2C88"/>
    <w:rsid w:val="00FD4369"/>
    <w:rsid w:val="00FD4DA5"/>
    <w:rsid w:val="00FD4DBF"/>
    <w:rsid w:val="00FD5178"/>
    <w:rsid w:val="00FD57B8"/>
    <w:rsid w:val="00FD6933"/>
    <w:rsid w:val="00FD6DED"/>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29ABCB"/>
  <w15:docId w15:val="{E33DA6BA-3574-4A14-936C-5EE27AC9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ru-RU" w:eastAsia="ru-RU" w:bidi="ru-RU"/>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rsid w:val="007602A3"/>
    <w:rPr>
      <w:rFonts w:ascii="Baltica" w:hAnsi="Baltica"/>
      <w:lang w:val="ru-RU" w:eastAsia="ru-RU" w:bidi="ru-RU"/>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character" w:customStyle="1" w:styleId="HeaderChar">
    <w:name w:val="Header Char"/>
    <w:link w:val="Header"/>
    <w:rsid w:val="007602A3"/>
    <w:rPr>
      <w:lang w:val="ru-RU" w:eastAsia="ru-RU" w:bidi="ru-RU"/>
    </w:rPr>
  </w:style>
  <w:style w:type="paragraph" w:styleId="BodyText3">
    <w:name w:val="Body Text 3"/>
    <w:basedOn w:val="Normal"/>
    <w:link w:val="BodyText3Char"/>
    <w:rsid w:val="00096865"/>
    <w:pPr>
      <w:jc w:val="both"/>
    </w:pPr>
    <w:rPr>
      <w:rFonts w:ascii="Arial LatArm" w:hAnsi="Arial LatArm"/>
      <w:sz w:val="20"/>
      <w:szCs w:val="20"/>
    </w:rPr>
  </w:style>
  <w:style w:type="character" w:customStyle="1" w:styleId="BodyText3Char">
    <w:name w:val="Body Text 3 Char"/>
    <w:link w:val="BodyText3"/>
    <w:rsid w:val="007602A3"/>
    <w:rPr>
      <w:rFonts w:ascii="Arial LatArm" w:hAnsi="Arial LatArm"/>
      <w:lang w:val="ru-RU" w:eastAsia="ru-RU" w:bidi="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character" w:customStyle="1" w:styleId="FootnoteTextChar">
    <w:name w:val="Footnote Text Char"/>
    <w:link w:val="FootnoteText"/>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character" w:customStyle="1" w:styleId="CommentTextChar">
    <w:name w:val="Comment Text Char"/>
    <w:link w:val="CommentText"/>
    <w:semiHidden/>
    <w:rsid w:val="00BB28C8"/>
    <w:rPr>
      <w:rFonts w:ascii="Times Armenian" w:hAnsi="Times Armenian"/>
    </w:rPr>
  </w:style>
  <w:style w:type="paragraph" w:styleId="CommentSubject">
    <w:name w:val="annotation subject"/>
    <w:basedOn w:val="CommentText"/>
    <w:next w:val="CommentText"/>
    <w:link w:val="CommentSubjectChar"/>
    <w:semiHidden/>
    <w:rsid w:val="007602A3"/>
    <w:rPr>
      <w:b/>
      <w:bCs/>
    </w:rPr>
  </w:style>
  <w:style w:type="character" w:customStyle="1" w:styleId="CommentSubjectChar">
    <w:name w:val="Comment Subject Char"/>
    <w:link w:val="CommentSubject"/>
    <w:semiHidden/>
    <w:rsid w:val="00BB28C8"/>
    <w:rPr>
      <w:rFonts w:ascii="Times Armenian" w:hAnsi="Times Armenian"/>
      <w:b/>
      <w:bCs/>
    </w:rPr>
  </w:style>
  <w:style w:type="paragraph" w:styleId="EndnoteText">
    <w:name w:val="endnote text"/>
    <w:basedOn w:val="Normal"/>
    <w:link w:val="EndnoteTextChar"/>
    <w:semiHidden/>
    <w:rsid w:val="007602A3"/>
    <w:rPr>
      <w:rFonts w:ascii="Times Armenian" w:hAnsi="Times Armenian"/>
      <w:sz w:val="20"/>
      <w:szCs w:val="20"/>
    </w:rPr>
  </w:style>
  <w:style w:type="character" w:customStyle="1" w:styleId="EndnoteTextChar">
    <w:name w:val="Endnote Text Char"/>
    <w:link w:val="EndnoteText"/>
    <w:semiHidden/>
    <w:rsid w:val="00BB28C8"/>
    <w:rPr>
      <w:rFonts w:ascii="Times Armenian" w:hAnsi="Times Armenian"/>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character" w:customStyle="1" w:styleId="DocumentMapChar">
    <w:name w:val="Document Map Char"/>
    <w:link w:val="DocumentMap"/>
    <w:semiHidden/>
    <w:rsid w:val="00BB28C8"/>
    <w:rPr>
      <w:rFonts w:ascii="Tahoma" w:hAnsi="Tahoma" w:cs="Tahoma"/>
      <w:shd w:val="clear" w:color="auto" w:fill="00008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styleId="Emphasis">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5D5CE4"/>
    <w:rPr>
      <w:rFonts w:ascii="Arial LatArm" w:hAnsi="Arial LatArm"/>
      <w:sz w:val="24"/>
      <w:lang w:eastAsia="ru-RU"/>
    </w:rPr>
  </w:style>
  <w:style w:type="character" w:customStyle="1" w:styleId="CharChar220">
    <w:name w:val="Char Char22"/>
    <w:rsid w:val="005D5CE4"/>
    <w:rPr>
      <w:rFonts w:ascii="Arial Armenian" w:hAnsi="Arial Armenian"/>
      <w:sz w:val="28"/>
      <w:lang w:val="en-US"/>
    </w:rPr>
  </w:style>
  <w:style w:type="character" w:customStyle="1" w:styleId="CharChar200">
    <w:name w:val="Char Char20"/>
    <w:rsid w:val="005D5CE4"/>
    <w:rPr>
      <w:rFonts w:ascii="Times LatArm" w:hAnsi="Times LatArm"/>
      <w:b/>
      <w:sz w:val="28"/>
      <w:lang w:val="en-US"/>
    </w:rPr>
  </w:style>
  <w:style w:type="character" w:customStyle="1" w:styleId="CharChar160">
    <w:name w:val="Char Char16"/>
    <w:rsid w:val="005D5CE4"/>
    <w:rPr>
      <w:rFonts w:ascii="Times Armenian" w:hAnsi="Times Armenian"/>
      <w:b/>
      <w:lang w:val="hy-AM"/>
    </w:rPr>
  </w:style>
  <w:style w:type="character" w:customStyle="1" w:styleId="CharChar150">
    <w:name w:val="Char Char15"/>
    <w:rsid w:val="005D5CE4"/>
    <w:rPr>
      <w:rFonts w:ascii="Times Armenian" w:hAnsi="Times Armenian"/>
      <w:i/>
      <w:lang w:val="nl-NL"/>
    </w:rPr>
  </w:style>
  <w:style w:type="character" w:customStyle="1" w:styleId="CharChar130">
    <w:name w:val="Char Char13"/>
    <w:rsid w:val="005D5CE4"/>
    <w:rPr>
      <w:rFonts w:ascii="Arial Armenian" w:hAnsi="Arial Armenian"/>
      <w:lang w:val="en-US"/>
    </w:rPr>
  </w:style>
  <w:style w:type="character" w:customStyle="1" w:styleId="CharChar230">
    <w:name w:val="Char Char23"/>
    <w:rsid w:val="005D5CE4"/>
    <w:rPr>
      <w:rFonts w:ascii="Arial Armenian" w:hAnsi="Arial Armenian"/>
      <w:sz w:val="28"/>
      <w:lang w:val="en-US" w:eastAsia="ru-RU" w:bidi="ar-SA"/>
    </w:rPr>
  </w:style>
  <w:style w:type="character" w:customStyle="1" w:styleId="CharChar210">
    <w:name w:val="Char Char21"/>
    <w:rsid w:val="005D5CE4"/>
    <w:rPr>
      <w:rFonts w:ascii="Arial LatArm" w:hAnsi="Arial LatArm"/>
      <w:b/>
      <w:color w:val="0000FF"/>
      <w:lang w:val="en-US" w:eastAsia="ru-RU" w:bidi="ar-SA"/>
    </w:rPr>
  </w:style>
  <w:style w:type="character" w:customStyle="1" w:styleId="CharChar250">
    <w:name w:val="Char Char25"/>
    <w:rsid w:val="005D5CE4"/>
    <w:rPr>
      <w:rFonts w:ascii="Arial Armenian" w:hAnsi="Arial Armenian"/>
      <w:sz w:val="28"/>
      <w:lang w:val="en-US" w:eastAsia="ru-RU" w:bidi="ar-SA"/>
    </w:rPr>
  </w:style>
  <w:style w:type="character" w:customStyle="1" w:styleId="CharChar240">
    <w:name w:val="Char Char24"/>
    <w:rsid w:val="005D5CE4"/>
    <w:rPr>
      <w:rFonts w:ascii="Arial LatArm" w:hAnsi="Arial LatArm"/>
      <w:b/>
      <w:color w:val="0000FF"/>
      <w:lang w:val="en-US" w:eastAsia="ru-RU" w:bidi="ar-SA"/>
    </w:rPr>
  </w:style>
  <w:style w:type="paragraph" w:customStyle="1" w:styleId="11">
    <w:name w:val="Указатель 11"/>
    <w:basedOn w:val="Normal"/>
    <w:rsid w:val="005D5CE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
    <w:name w:val="Указатель1"/>
    <w:basedOn w:val="Normal"/>
    <w:rsid w:val="005D5CE4"/>
    <w:pPr>
      <w:suppressAutoHyphens/>
      <w:spacing w:line="100" w:lineRule="atLeast"/>
    </w:pPr>
    <w:rPr>
      <w:kern w:val="1"/>
      <w:sz w:val="20"/>
      <w:szCs w:val="20"/>
      <w:lang w:val="en-AU" w:eastAsia="ar-SA" w:bidi="ar-SA"/>
    </w:rPr>
  </w:style>
  <w:style w:type="paragraph" w:styleId="HTMLPreformatted">
    <w:name w:val="HTML Preformatted"/>
    <w:basedOn w:val="Normal"/>
    <w:link w:val="HTMLPreformattedChar"/>
    <w:uiPriority w:val="99"/>
    <w:unhideWhenUsed/>
    <w:rsid w:val="00255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2553DE"/>
    <w:rPr>
      <w:rFonts w:ascii="Courier New" w:hAnsi="Courier New" w:cs="Courier New"/>
      <w:lang w:bidi="ar-SA"/>
    </w:rPr>
  </w:style>
  <w:style w:type="character" w:customStyle="1" w:styleId="CharCharChar1">
    <w:name w:val="Char Char Char"/>
    <w:rsid w:val="00262D44"/>
    <w:rPr>
      <w:rFonts w:ascii="Arial LatArm" w:hAnsi="Arial LatArm"/>
      <w:sz w:val="24"/>
      <w:lang w:eastAsia="ru-RU"/>
    </w:rPr>
  </w:style>
  <w:style w:type="character" w:customStyle="1" w:styleId="CharChar221">
    <w:name w:val="Char Char22"/>
    <w:rsid w:val="00262D44"/>
    <w:rPr>
      <w:rFonts w:ascii="Arial Armenian" w:hAnsi="Arial Armenian"/>
      <w:sz w:val="28"/>
      <w:lang w:val="en-US"/>
    </w:rPr>
  </w:style>
  <w:style w:type="character" w:customStyle="1" w:styleId="CharChar201">
    <w:name w:val="Char Char20"/>
    <w:rsid w:val="00262D44"/>
    <w:rPr>
      <w:rFonts w:ascii="Times LatArm" w:hAnsi="Times LatArm"/>
      <w:b/>
      <w:sz w:val="28"/>
      <w:lang w:val="en-US"/>
    </w:rPr>
  </w:style>
  <w:style w:type="character" w:customStyle="1" w:styleId="CharChar161">
    <w:name w:val="Char Char16"/>
    <w:rsid w:val="00262D44"/>
    <w:rPr>
      <w:rFonts w:ascii="Times Armenian" w:hAnsi="Times Armenian"/>
      <w:b/>
      <w:lang w:val="hy-AM"/>
    </w:rPr>
  </w:style>
  <w:style w:type="character" w:customStyle="1" w:styleId="CharChar151">
    <w:name w:val="Char Char15"/>
    <w:rsid w:val="00262D44"/>
    <w:rPr>
      <w:rFonts w:ascii="Times Armenian" w:hAnsi="Times Armenian"/>
      <w:i/>
      <w:lang w:val="nl-NL"/>
    </w:rPr>
  </w:style>
  <w:style w:type="character" w:customStyle="1" w:styleId="CharChar131">
    <w:name w:val="Char Char13"/>
    <w:rsid w:val="00262D44"/>
    <w:rPr>
      <w:rFonts w:ascii="Arial Armenian" w:hAnsi="Arial Armenian"/>
      <w:lang w:val="en-US"/>
    </w:rPr>
  </w:style>
  <w:style w:type="character" w:customStyle="1" w:styleId="CharChar231">
    <w:name w:val="Char Char23"/>
    <w:rsid w:val="00262D44"/>
    <w:rPr>
      <w:rFonts w:ascii="Arial Armenian" w:hAnsi="Arial Armenian"/>
      <w:sz w:val="28"/>
      <w:lang w:val="en-US" w:eastAsia="ru-RU" w:bidi="ar-SA"/>
    </w:rPr>
  </w:style>
  <w:style w:type="character" w:customStyle="1" w:styleId="CharChar211">
    <w:name w:val="Char Char21"/>
    <w:rsid w:val="00262D44"/>
    <w:rPr>
      <w:rFonts w:ascii="Arial LatArm" w:hAnsi="Arial LatArm"/>
      <w:b/>
      <w:color w:val="0000FF"/>
      <w:lang w:val="en-US" w:eastAsia="ru-RU" w:bidi="ar-SA"/>
    </w:rPr>
  </w:style>
  <w:style w:type="character" w:customStyle="1" w:styleId="CharChar251">
    <w:name w:val="Char Char25"/>
    <w:rsid w:val="00262D44"/>
    <w:rPr>
      <w:rFonts w:ascii="Arial Armenian" w:hAnsi="Arial Armenian"/>
      <w:sz w:val="28"/>
      <w:lang w:val="en-US" w:eastAsia="ru-RU" w:bidi="ar-SA"/>
    </w:rPr>
  </w:style>
  <w:style w:type="character" w:customStyle="1" w:styleId="CharChar241">
    <w:name w:val="Char Char24"/>
    <w:rsid w:val="00262D44"/>
    <w:rPr>
      <w:rFonts w:ascii="Arial LatArm" w:hAnsi="Arial LatArm"/>
      <w:b/>
      <w:color w:val="0000FF"/>
      <w:lang w:val="en-US" w:eastAsia="ru-RU" w:bidi="ar-SA"/>
    </w:rPr>
  </w:style>
  <w:style w:type="paragraph" w:customStyle="1" w:styleId="12">
    <w:name w:val="Указатель 12"/>
    <w:basedOn w:val="Normal"/>
    <w:rsid w:val="00262D4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
    <w:name w:val="Указатель2"/>
    <w:basedOn w:val="Normal"/>
    <w:rsid w:val="00262D44"/>
    <w:pPr>
      <w:suppressAutoHyphens/>
      <w:spacing w:line="100" w:lineRule="atLeast"/>
    </w:pPr>
    <w:rPr>
      <w:kern w:val="1"/>
      <w:sz w:val="20"/>
      <w:szCs w:val="20"/>
      <w:lang w:val="en-AU" w:eastAsia="ar-SA" w:bidi="ar-SA"/>
    </w:rPr>
  </w:style>
  <w:style w:type="paragraph" w:customStyle="1" w:styleId="Char3CharCharChar0">
    <w:name w:val="Char3 Char Char Char"/>
    <w:basedOn w:val="Normal"/>
    <w:next w:val="Normal"/>
    <w:semiHidden/>
    <w:rsid w:val="00262D44"/>
    <w:pPr>
      <w:spacing w:after="160" w:line="240" w:lineRule="exact"/>
      <w:jc w:val="both"/>
    </w:pPr>
    <w:rPr>
      <w:rFonts w:ascii="Arial" w:hAnsi="Arial" w:cs="Arial"/>
      <w:b/>
      <w:sz w:val="20"/>
      <w:szCs w:val="20"/>
      <w:lang w:val="en-GB" w:eastAsia="en-US" w:bidi="ar-SA"/>
    </w:rPr>
  </w:style>
  <w:style w:type="character" w:customStyle="1" w:styleId="UnresolvedMention1">
    <w:name w:val="Unresolved Mention1"/>
    <w:uiPriority w:val="99"/>
    <w:semiHidden/>
    <w:unhideWhenUsed/>
    <w:rsid w:val="00262D44"/>
    <w:rPr>
      <w:color w:val="605E5C"/>
      <w:shd w:val="clear" w:color="auto" w:fill="E1DFDD"/>
    </w:rPr>
  </w:style>
  <w:style w:type="paragraph" w:customStyle="1" w:styleId="DefaultParagraphFontParaChar">
    <w:name w:val="Default Paragraph Font Para Char"/>
    <w:basedOn w:val="Normal"/>
    <w:locked/>
    <w:rsid w:val="00262D44"/>
    <w:pPr>
      <w:spacing w:after="160"/>
    </w:pPr>
    <w:rPr>
      <w:rFonts w:ascii="Verdana" w:eastAsia="Batang" w:hAnsi="Verdana" w:cs="Verdana"/>
      <w:lang w:val="en-GB" w:eastAsia="en-US" w:bidi="ar-SA"/>
    </w:rPr>
  </w:style>
  <w:style w:type="character" w:customStyle="1" w:styleId="rvts9">
    <w:name w:val="rvts9"/>
    <w:basedOn w:val="DefaultParagraphFont"/>
    <w:rsid w:val="00262D44"/>
  </w:style>
  <w:style w:type="paragraph" w:customStyle="1" w:styleId="Normal1">
    <w:name w:val="Normal+1"/>
    <w:basedOn w:val="Normal"/>
    <w:next w:val="Normal"/>
    <w:uiPriority w:val="99"/>
    <w:rsid w:val="00262D44"/>
    <w:pPr>
      <w:autoSpaceDE w:val="0"/>
      <w:autoSpaceDN w:val="0"/>
      <w:adjustRightInd w:val="0"/>
    </w:pPr>
    <w:rPr>
      <w:rFonts w:ascii="GHEA Mariam" w:hAnsi="GHEA Mariam"/>
      <w:lang w:val="en-US" w:eastAsia="en-US" w:bidi="ar-SA"/>
    </w:rPr>
  </w:style>
  <w:style w:type="character" w:customStyle="1" w:styleId="apple-converted-space">
    <w:name w:val="apple-converted-space"/>
    <w:rsid w:val="00262D44"/>
  </w:style>
  <w:style w:type="paragraph" w:customStyle="1" w:styleId="Style478">
    <w:name w:val="Style478"/>
    <w:basedOn w:val="Normal"/>
    <w:rsid w:val="00262D44"/>
    <w:pPr>
      <w:spacing w:line="269" w:lineRule="exact"/>
      <w:ind w:hanging="341"/>
    </w:pPr>
    <w:rPr>
      <w:rFonts w:ascii="Tahoma" w:eastAsia="Tahoma" w:hAnsi="Tahoma" w:cs="Tahoma"/>
      <w:sz w:val="20"/>
      <w:szCs w:val="20"/>
      <w:lang w:bidi="ar-SA"/>
    </w:rPr>
  </w:style>
  <w:style w:type="character" w:customStyle="1" w:styleId="CharStyle8">
    <w:name w:val="CharStyle8"/>
    <w:rsid w:val="00262D44"/>
    <w:rPr>
      <w:rFonts w:ascii="Tahoma" w:eastAsia="Tahoma" w:hAnsi="Tahoma" w:cs="Tahoma"/>
      <w:b w:val="0"/>
      <w:bCs w:val="0"/>
      <w:i w:val="0"/>
      <w:iCs w:val="0"/>
      <w:smallCaps w:val="0"/>
      <w:sz w:val="14"/>
      <w:szCs w:val="14"/>
    </w:rPr>
  </w:style>
  <w:style w:type="paragraph" w:customStyle="1" w:styleId="msonormal0">
    <w:name w:val="msonormal"/>
    <w:basedOn w:val="Normal"/>
    <w:rsid w:val="00E62FAD"/>
    <w:pPr>
      <w:spacing w:before="100" w:beforeAutospacing="1" w:after="100" w:afterAutospacing="1"/>
    </w:pPr>
    <w:rPr>
      <w:lang w:bidi="ar-SA"/>
    </w:rPr>
  </w:style>
  <w:style w:type="paragraph" w:customStyle="1" w:styleId="xl80">
    <w:name w:val="xl80"/>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Rus" w:hAnsi="Arial LatRus"/>
      <w:b/>
      <w:bCs/>
      <w:i/>
      <w:iCs/>
      <w:sz w:val="20"/>
      <w:szCs w:val="20"/>
      <w:lang w:bidi="ar-SA"/>
    </w:rPr>
  </w:style>
  <w:style w:type="paragraph" w:customStyle="1" w:styleId="xl81">
    <w:name w:val="xl81"/>
    <w:basedOn w:val="Normal"/>
    <w:rsid w:val="00E62FAD"/>
    <w:pPr>
      <w:spacing w:before="100" w:beforeAutospacing="1" w:after="100" w:afterAutospacing="1"/>
    </w:pPr>
    <w:rPr>
      <w:rFonts w:ascii="Arial LatRus" w:hAnsi="Arial LatRus"/>
      <w:sz w:val="20"/>
      <w:szCs w:val="20"/>
      <w:lang w:bidi="ar-SA"/>
    </w:rPr>
  </w:style>
  <w:style w:type="paragraph" w:customStyle="1" w:styleId="xl82">
    <w:name w:val="xl82"/>
    <w:basedOn w:val="Normal"/>
    <w:rsid w:val="00E62FAD"/>
    <w:pPr>
      <w:spacing w:before="100" w:beforeAutospacing="1" w:after="100" w:afterAutospacing="1"/>
      <w:jc w:val="right"/>
      <w:textAlignment w:val="center"/>
    </w:pPr>
    <w:rPr>
      <w:rFonts w:ascii="Arial LatRus" w:hAnsi="Arial LatRus"/>
      <w:sz w:val="20"/>
      <w:szCs w:val="20"/>
      <w:lang w:bidi="ar-SA"/>
    </w:rPr>
  </w:style>
  <w:style w:type="paragraph" w:customStyle="1" w:styleId="xl83">
    <w:name w:val="xl83"/>
    <w:basedOn w:val="Normal"/>
    <w:rsid w:val="00E62FAD"/>
    <w:pPr>
      <w:spacing w:before="100" w:beforeAutospacing="1" w:after="100" w:afterAutospacing="1"/>
    </w:pPr>
    <w:rPr>
      <w:rFonts w:ascii="Arial LatRus" w:hAnsi="Arial LatRus"/>
      <w:sz w:val="20"/>
      <w:szCs w:val="20"/>
      <w:lang w:bidi="ar-SA"/>
    </w:rPr>
  </w:style>
  <w:style w:type="paragraph" w:customStyle="1" w:styleId="xl84">
    <w:name w:val="xl84"/>
    <w:basedOn w:val="Normal"/>
    <w:rsid w:val="00E62FAD"/>
    <w:pPr>
      <w:spacing w:before="100" w:beforeAutospacing="1" w:after="100" w:afterAutospacing="1"/>
      <w:jc w:val="center"/>
    </w:pPr>
    <w:rPr>
      <w:rFonts w:ascii="Arial LatRus" w:hAnsi="Arial LatRus"/>
      <w:sz w:val="20"/>
      <w:szCs w:val="20"/>
      <w:lang w:bidi="ar-SA"/>
    </w:rPr>
  </w:style>
  <w:style w:type="paragraph" w:customStyle="1" w:styleId="xl85">
    <w:name w:val="xl85"/>
    <w:basedOn w:val="Normal"/>
    <w:rsid w:val="00E62FAD"/>
    <w:pPr>
      <w:spacing w:before="100" w:beforeAutospacing="1" w:after="100" w:afterAutospacing="1"/>
      <w:jc w:val="center"/>
    </w:pPr>
    <w:rPr>
      <w:rFonts w:ascii="Arial LatRus" w:hAnsi="Arial LatRus"/>
      <w:sz w:val="20"/>
      <w:szCs w:val="20"/>
      <w:lang w:bidi="ar-SA"/>
    </w:rPr>
  </w:style>
  <w:style w:type="paragraph" w:customStyle="1" w:styleId="xl86">
    <w:name w:val="xl86"/>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Rus" w:hAnsi="Arial LatRus"/>
      <w:sz w:val="16"/>
      <w:szCs w:val="16"/>
      <w:lang w:bidi="ar-SA"/>
    </w:rPr>
  </w:style>
  <w:style w:type="paragraph" w:customStyle="1" w:styleId="xl87">
    <w:name w:val="xl87"/>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Rus" w:hAnsi="Arial LatRus"/>
      <w:sz w:val="16"/>
      <w:szCs w:val="16"/>
      <w:lang w:bidi="ar-SA"/>
    </w:rPr>
  </w:style>
  <w:style w:type="paragraph" w:customStyle="1" w:styleId="xl88">
    <w:name w:val="xl88"/>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Rus" w:hAnsi="Arial LatRus"/>
      <w:sz w:val="16"/>
      <w:szCs w:val="16"/>
      <w:lang w:bidi="ar-SA"/>
    </w:rPr>
  </w:style>
  <w:style w:type="paragraph" w:customStyle="1" w:styleId="xl89">
    <w:name w:val="xl89"/>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90">
    <w:name w:val="xl90"/>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91">
    <w:name w:val="xl91"/>
    <w:basedOn w:val="Normal"/>
    <w:rsid w:val="00E62FAD"/>
    <w:pPr>
      <w:pBdr>
        <w:left w:val="single" w:sz="4" w:space="0" w:color="auto"/>
        <w:bottom w:val="single" w:sz="4" w:space="0" w:color="auto"/>
      </w:pBdr>
      <w:spacing w:before="100" w:beforeAutospacing="1" w:after="100" w:afterAutospacing="1"/>
    </w:pPr>
    <w:rPr>
      <w:rFonts w:ascii="Arial LatRus" w:hAnsi="Arial LatRus"/>
      <w:sz w:val="20"/>
      <w:szCs w:val="20"/>
      <w:lang w:bidi="ar-SA"/>
    </w:rPr>
  </w:style>
  <w:style w:type="paragraph" w:customStyle="1" w:styleId="xl92">
    <w:name w:val="xl92"/>
    <w:basedOn w:val="Normal"/>
    <w:rsid w:val="00E62FAD"/>
    <w:pPr>
      <w:pBdr>
        <w:bottom w:val="single" w:sz="4" w:space="0" w:color="auto"/>
      </w:pBdr>
      <w:spacing w:before="100" w:beforeAutospacing="1" w:after="100" w:afterAutospacing="1"/>
      <w:textAlignment w:val="center"/>
    </w:pPr>
    <w:rPr>
      <w:rFonts w:ascii="Arial LatRus" w:hAnsi="Arial LatRus"/>
      <w:b/>
      <w:bCs/>
      <w:i/>
      <w:iCs/>
      <w:sz w:val="20"/>
      <w:szCs w:val="20"/>
      <w:lang w:bidi="ar-SA"/>
    </w:rPr>
  </w:style>
  <w:style w:type="paragraph" w:customStyle="1" w:styleId="xl93">
    <w:name w:val="xl93"/>
    <w:basedOn w:val="Normal"/>
    <w:rsid w:val="00E62FAD"/>
    <w:pPr>
      <w:pBdr>
        <w:bottom w:val="single" w:sz="4" w:space="0" w:color="auto"/>
      </w:pBdr>
      <w:spacing w:before="100" w:beforeAutospacing="1" w:after="100" w:afterAutospacing="1"/>
    </w:pPr>
    <w:rPr>
      <w:rFonts w:ascii="Arial LatRus" w:hAnsi="Arial LatRus"/>
      <w:sz w:val="20"/>
      <w:szCs w:val="20"/>
      <w:lang w:bidi="ar-SA"/>
    </w:rPr>
  </w:style>
  <w:style w:type="paragraph" w:customStyle="1" w:styleId="xl94">
    <w:name w:val="xl94"/>
    <w:basedOn w:val="Normal"/>
    <w:rsid w:val="00E62FAD"/>
    <w:pPr>
      <w:pBdr>
        <w:bottom w:val="single" w:sz="4" w:space="0" w:color="auto"/>
      </w:pBdr>
      <w:spacing w:before="100" w:beforeAutospacing="1" w:after="100" w:afterAutospacing="1"/>
    </w:pPr>
    <w:rPr>
      <w:rFonts w:ascii="Arial LatRus" w:hAnsi="Arial LatRus"/>
      <w:sz w:val="20"/>
      <w:szCs w:val="20"/>
      <w:lang w:bidi="ar-SA"/>
    </w:rPr>
  </w:style>
  <w:style w:type="paragraph" w:customStyle="1" w:styleId="xl95">
    <w:name w:val="xl95"/>
    <w:basedOn w:val="Normal"/>
    <w:rsid w:val="00E62FAD"/>
    <w:pPr>
      <w:pBdr>
        <w:bottom w:val="single" w:sz="4" w:space="0" w:color="auto"/>
        <w:right w:val="single" w:sz="4" w:space="0" w:color="auto"/>
      </w:pBdr>
      <w:spacing w:before="100" w:beforeAutospacing="1" w:after="100" w:afterAutospacing="1"/>
    </w:pPr>
    <w:rPr>
      <w:rFonts w:ascii="Arial LatRus" w:hAnsi="Arial LatRus"/>
      <w:sz w:val="20"/>
      <w:szCs w:val="20"/>
      <w:lang w:bidi="ar-SA"/>
    </w:rPr>
  </w:style>
  <w:style w:type="paragraph" w:customStyle="1" w:styleId="xl96">
    <w:name w:val="xl96"/>
    <w:basedOn w:val="Normal"/>
    <w:rsid w:val="00E62FAD"/>
    <w:pPr>
      <w:pBdr>
        <w:top w:val="single" w:sz="4" w:space="0" w:color="auto"/>
        <w:left w:val="single" w:sz="4" w:space="0" w:color="auto"/>
        <w:bottom w:val="single" w:sz="4" w:space="0" w:color="auto"/>
      </w:pBdr>
      <w:spacing w:before="100" w:beforeAutospacing="1" w:after="100" w:afterAutospacing="1"/>
    </w:pPr>
    <w:rPr>
      <w:rFonts w:ascii="Arial LatRus" w:hAnsi="Arial LatRus"/>
      <w:sz w:val="20"/>
      <w:szCs w:val="20"/>
      <w:lang w:bidi="ar-SA"/>
    </w:rPr>
  </w:style>
  <w:style w:type="paragraph" w:customStyle="1" w:styleId="xl97">
    <w:name w:val="xl97"/>
    <w:basedOn w:val="Normal"/>
    <w:rsid w:val="00E62FAD"/>
    <w:pPr>
      <w:pBdr>
        <w:top w:val="single" w:sz="4" w:space="0" w:color="auto"/>
        <w:bottom w:val="single" w:sz="4" w:space="0" w:color="auto"/>
      </w:pBdr>
      <w:spacing w:before="100" w:beforeAutospacing="1" w:after="100" w:afterAutospacing="1"/>
      <w:textAlignment w:val="center"/>
    </w:pPr>
    <w:rPr>
      <w:rFonts w:ascii="Arial LatRus" w:hAnsi="Arial LatRus"/>
      <w:b/>
      <w:bCs/>
      <w:i/>
      <w:iCs/>
      <w:sz w:val="20"/>
      <w:szCs w:val="20"/>
      <w:lang w:bidi="ar-SA"/>
    </w:rPr>
  </w:style>
  <w:style w:type="paragraph" w:customStyle="1" w:styleId="xl98">
    <w:name w:val="xl98"/>
    <w:basedOn w:val="Normal"/>
    <w:rsid w:val="00E62FAD"/>
    <w:pPr>
      <w:pBdr>
        <w:top w:val="single" w:sz="4" w:space="0" w:color="auto"/>
        <w:bottom w:val="single" w:sz="4" w:space="0" w:color="auto"/>
      </w:pBdr>
      <w:spacing w:before="100" w:beforeAutospacing="1" w:after="100" w:afterAutospacing="1"/>
    </w:pPr>
    <w:rPr>
      <w:rFonts w:ascii="Arial LatRus" w:hAnsi="Arial LatRus"/>
      <w:sz w:val="20"/>
      <w:szCs w:val="20"/>
      <w:lang w:bidi="ar-SA"/>
    </w:rPr>
  </w:style>
  <w:style w:type="paragraph" w:customStyle="1" w:styleId="xl99">
    <w:name w:val="xl99"/>
    <w:basedOn w:val="Normal"/>
    <w:rsid w:val="00E62FAD"/>
    <w:pPr>
      <w:pBdr>
        <w:top w:val="single" w:sz="4" w:space="0" w:color="auto"/>
        <w:bottom w:val="single" w:sz="4" w:space="0" w:color="auto"/>
      </w:pBdr>
      <w:spacing w:before="100" w:beforeAutospacing="1" w:after="100" w:afterAutospacing="1"/>
    </w:pPr>
    <w:rPr>
      <w:rFonts w:ascii="Arial LatRus" w:hAnsi="Arial LatRus"/>
      <w:sz w:val="20"/>
      <w:szCs w:val="20"/>
      <w:lang w:bidi="ar-SA"/>
    </w:rPr>
  </w:style>
  <w:style w:type="paragraph" w:customStyle="1" w:styleId="xl100">
    <w:name w:val="xl100"/>
    <w:basedOn w:val="Normal"/>
    <w:rsid w:val="00E62FAD"/>
    <w:pPr>
      <w:pBdr>
        <w:top w:val="single" w:sz="4" w:space="0" w:color="auto"/>
        <w:bottom w:val="single" w:sz="4" w:space="0" w:color="auto"/>
        <w:right w:val="single" w:sz="4" w:space="0" w:color="auto"/>
      </w:pBdr>
      <w:spacing w:before="100" w:beforeAutospacing="1" w:after="100" w:afterAutospacing="1"/>
    </w:pPr>
    <w:rPr>
      <w:rFonts w:ascii="Arial LatRus" w:hAnsi="Arial LatRus"/>
      <w:sz w:val="20"/>
      <w:szCs w:val="20"/>
      <w:lang w:bidi="ar-SA"/>
    </w:rPr>
  </w:style>
  <w:style w:type="paragraph" w:customStyle="1" w:styleId="xl101">
    <w:name w:val="xl101"/>
    <w:basedOn w:val="Normal"/>
    <w:rsid w:val="00E62FAD"/>
    <w:pPr>
      <w:spacing w:before="100" w:beforeAutospacing="1" w:after="100" w:afterAutospacing="1"/>
    </w:pPr>
    <w:rPr>
      <w:rFonts w:ascii="Arial LatRus" w:hAnsi="Arial LatRus"/>
      <w:sz w:val="20"/>
      <w:szCs w:val="20"/>
      <w:lang w:bidi="ar-SA"/>
    </w:rPr>
  </w:style>
  <w:style w:type="paragraph" w:customStyle="1" w:styleId="xl102">
    <w:name w:val="xl102"/>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03">
    <w:name w:val="xl103"/>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04">
    <w:name w:val="xl104"/>
    <w:basedOn w:val="Normal"/>
    <w:rsid w:val="00E62F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Rus" w:hAnsi="Arial LatRus"/>
      <w:sz w:val="16"/>
      <w:szCs w:val="16"/>
      <w:lang w:bidi="ar-SA"/>
    </w:rPr>
  </w:style>
  <w:style w:type="paragraph" w:customStyle="1" w:styleId="xl105">
    <w:name w:val="xl105"/>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b/>
      <w:bCs/>
      <w:sz w:val="16"/>
      <w:szCs w:val="16"/>
      <w:lang w:bidi="ar-SA"/>
    </w:rPr>
  </w:style>
  <w:style w:type="paragraph" w:customStyle="1" w:styleId="xl106">
    <w:name w:val="xl106"/>
    <w:basedOn w:val="Normal"/>
    <w:rsid w:val="00E62FAD"/>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8"/>
      <w:szCs w:val="18"/>
      <w:lang w:bidi="ar-SA"/>
    </w:rPr>
  </w:style>
  <w:style w:type="paragraph" w:customStyle="1" w:styleId="xl107">
    <w:name w:val="xl107"/>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8"/>
      <w:szCs w:val="18"/>
      <w:lang w:bidi="ar-SA"/>
    </w:rPr>
  </w:style>
  <w:style w:type="paragraph" w:customStyle="1" w:styleId="xl108">
    <w:name w:val="xl108"/>
    <w:basedOn w:val="Normal"/>
    <w:rsid w:val="00E62F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bidi="ar-SA"/>
    </w:rPr>
  </w:style>
  <w:style w:type="paragraph" w:customStyle="1" w:styleId="xl109">
    <w:name w:val="xl109"/>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10">
    <w:name w:val="xl110"/>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sz w:val="20"/>
      <w:szCs w:val="20"/>
      <w:lang w:bidi="ar-SA"/>
    </w:rPr>
  </w:style>
  <w:style w:type="paragraph" w:customStyle="1" w:styleId="xl111">
    <w:name w:val="xl111"/>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12">
    <w:name w:val="xl112"/>
    <w:basedOn w:val="Normal"/>
    <w:rsid w:val="00E62FAD"/>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lang w:bidi="ar-SA"/>
    </w:rPr>
  </w:style>
  <w:style w:type="paragraph" w:customStyle="1" w:styleId="xl113">
    <w:name w:val="xl113"/>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lang w:bidi="ar-SA"/>
    </w:rPr>
  </w:style>
  <w:style w:type="paragraph" w:customStyle="1" w:styleId="xl114">
    <w:name w:val="xl114"/>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15">
    <w:name w:val="xl115"/>
    <w:basedOn w:val="Normal"/>
    <w:rsid w:val="00E62FAD"/>
    <w:pPr>
      <w:pBdr>
        <w:top w:val="single" w:sz="4" w:space="0" w:color="000000"/>
        <w:left w:val="single" w:sz="4" w:space="0" w:color="000000"/>
        <w:right w:val="single" w:sz="4" w:space="0" w:color="auto"/>
      </w:pBdr>
      <w:spacing w:before="100" w:beforeAutospacing="1" w:after="100" w:afterAutospacing="1"/>
      <w:textAlignment w:val="center"/>
    </w:pPr>
    <w:rPr>
      <w:rFonts w:ascii="Tahoma" w:hAnsi="Tahoma" w:cs="Tahoma"/>
      <w:sz w:val="16"/>
      <w:szCs w:val="16"/>
      <w:lang w:bidi="ar-SA"/>
    </w:rPr>
  </w:style>
  <w:style w:type="paragraph" w:customStyle="1" w:styleId="xl116">
    <w:name w:val="xl116"/>
    <w:basedOn w:val="Normal"/>
    <w:rsid w:val="00E62FAD"/>
    <w:pPr>
      <w:pBdr>
        <w:left w:val="single" w:sz="4" w:space="0" w:color="000000"/>
        <w:right w:val="single" w:sz="4" w:space="0" w:color="auto"/>
      </w:pBdr>
      <w:spacing w:before="100" w:beforeAutospacing="1" w:after="100" w:afterAutospacing="1"/>
      <w:textAlignment w:val="center"/>
    </w:pPr>
    <w:rPr>
      <w:rFonts w:ascii="Tahoma" w:hAnsi="Tahoma" w:cs="Tahoma"/>
      <w:sz w:val="16"/>
      <w:szCs w:val="16"/>
      <w:lang w:bidi="ar-SA"/>
    </w:rPr>
  </w:style>
  <w:style w:type="paragraph" w:customStyle="1" w:styleId="xl117">
    <w:name w:val="xl117"/>
    <w:basedOn w:val="Normal"/>
    <w:rsid w:val="00E62FAD"/>
    <w:pPr>
      <w:pBdr>
        <w:left w:val="single" w:sz="4" w:space="0" w:color="000000"/>
        <w:bottom w:val="single" w:sz="4" w:space="0" w:color="000000"/>
        <w:right w:val="single" w:sz="4" w:space="0" w:color="auto"/>
      </w:pBdr>
      <w:spacing w:before="100" w:beforeAutospacing="1" w:after="100" w:afterAutospacing="1"/>
      <w:textAlignment w:val="center"/>
    </w:pPr>
    <w:rPr>
      <w:rFonts w:ascii="Tahoma" w:hAnsi="Tahoma" w:cs="Tahoma"/>
      <w:sz w:val="16"/>
      <w:szCs w:val="16"/>
      <w:lang w:bidi="ar-SA"/>
    </w:rPr>
  </w:style>
  <w:style w:type="paragraph" w:customStyle="1" w:styleId="xl118">
    <w:name w:val="xl118"/>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bidi="ar-SA"/>
    </w:rPr>
  </w:style>
  <w:style w:type="paragraph" w:customStyle="1" w:styleId="xl119">
    <w:name w:val="xl119"/>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bidi="ar-SA"/>
    </w:rPr>
  </w:style>
  <w:style w:type="paragraph" w:customStyle="1" w:styleId="xl120">
    <w:name w:val="xl120"/>
    <w:basedOn w:val="Normal"/>
    <w:rsid w:val="00E62FAD"/>
    <w:pPr>
      <w:spacing w:before="100" w:beforeAutospacing="1" w:after="100" w:afterAutospacing="1"/>
      <w:jc w:val="center"/>
      <w:textAlignment w:val="center"/>
    </w:pPr>
    <w:rPr>
      <w:rFonts w:ascii="Arial LatRus" w:hAnsi="Arial LatRus"/>
      <w:lang w:bidi="ar-SA"/>
    </w:rPr>
  </w:style>
  <w:style w:type="paragraph" w:customStyle="1" w:styleId="xl121">
    <w:name w:val="xl121"/>
    <w:basedOn w:val="Normal"/>
    <w:rsid w:val="00E62FA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22">
    <w:name w:val="xl122"/>
    <w:basedOn w:val="Normal"/>
    <w:rsid w:val="00E62FA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23">
    <w:name w:val="xl123"/>
    <w:basedOn w:val="Normal"/>
    <w:rsid w:val="00E62FA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20"/>
      <w:szCs w:val="20"/>
      <w:lang w:bidi="ar-SA"/>
    </w:rPr>
  </w:style>
  <w:style w:type="paragraph" w:customStyle="1" w:styleId="xl124">
    <w:name w:val="xl124"/>
    <w:basedOn w:val="Normal"/>
    <w:rsid w:val="00E62FA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20"/>
      <w:szCs w:val="20"/>
      <w:lang w:bidi="ar-SA"/>
    </w:rPr>
  </w:style>
  <w:style w:type="paragraph" w:customStyle="1" w:styleId="xl125">
    <w:name w:val="xl125"/>
    <w:basedOn w:val="Normal"/>
    <w:rsid w:val="00E62FA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26">
    <w:name w:val="xl126"/>
    <w:basedOn w:val="Normal"/>
    <w:rsid w:val="00E62FA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27">
    <w:name w:val="xl127"/>
    <w:basedOn w:val="Normal"/>
    <w:rsid w:val="00E62FA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28">
    <w:name w:val="xl128"/>
    <w:basedOn w:val="Normal"/>
    <w:rsid w:val="00E62FA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29">
    <w:name w:val="xl129"/>
    <w:basedOn w:val="Normal"/>
    <w:rsid w:val="00E62FA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30">
    <w:name w:val="xl130"/>
    <w:basedOn w:val="Normal"/>
    <w:rsid w:val="00E62FA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31">
    <w:name w:val="xl131"/>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bidi="ar-SA"/>
    </w:rPr>
  </w:style>
  <w:style w:type="paragraph" w:customStyle="1" w:styleId="xl132">
    <w:name w:val="xl132"/>
    <w:basedOn w:val="Normal"/>
    <w:rsid w:val="00E62FAD"/>
    <w:pPr>
      <w:pBdr>
        <w:top w:val="single" w:sz="4" w:space="0" w:color="000000"/>
        <w:left w:val="single" w:sz="4" w:space="0" w:color="000000"/>
        <w:right w:val="single" w:sz="4" w:space="0" w:color="auto"/>
      </w:pBdr>
      <w:spacing w:before="100" w:beforeAutospacing="1" w:after="100" w:afterAutospacing="1"/>
      <w:textAlignment w:val="center"/>
    </w:pPr>
    <w:rPr>
      <w:rFonts w:ascii="Arial LatRus" w:hAnsi="Arial LatRus"/>
      <w:sz w:val="16"/>
      <w:szCs w:val="16"/>
      <w:lang w:bidi="ar-SA"/>
    </w:rPr>
  </w:style>
  <w:style w:type="paragraph" w:customStyle="1" w:styleId="xl133">
    <w:name w:val="xl133"/>
    <w:basedOn w:val="Normal"/>
    <w:rsid w:val="00E62FAD"/>
    <w:pPr>
      <w:pBdr>
        <w:left w:val="single" w:sz="4" w:space="0" w:color="000000"/>
        <w:right w:val="single" w:sz="4" w:space="0" w:color="auto"/>
      </w:pBdr>
      <w:spacing w:before="100" w:beforeAutospacing="1" w:after="100" w:afterAutospacing="1"/>
      <w:textAlignment w:val="center"/>
    </w:pPr>
    <w:rPr>
      <w:rFonts w:ascii="Arial LatRus" w:hAnsi="Arial LatRus"/>
      <w:sz w:val="16"/>
      <w:szCs w:val="16"/>
      <w:lang w:bidi="ar-SA"/>
    </w:rPr>
  </w:style>
  <w:style w:type="paragraph" w:customStyle="1" w:styleId="xl134">
    <w:name w:val="xl134"/>
    <w:basedOn w:val="Normal"/>
    <w:rsid w:val="00E62FAD"/>
    <w:pPr>
      <w:pBdr>
        <w:left w:val="single" w:sz="4" w:space="0" w:color="000000"/>
        <w:bottom w:val="single" w:sz="4" w:space="0" w:color="000000"/>
        <w:right w:val="single" w:sz="4" w:space="0" w:color="auto"/>
      </w:pBdr>
      <w:spacing w:before="100" w:beforeAutospacing="1" w:after="100" w:afterAutospacing="1"/>
      <w:textAlignment w:val="center"/>
    </w:pPr>
    <w:rPr>
      <w:rFonts w:ascii="Arial LatRus" w:hAnsi="Arial LatRus"/>
      <w:sz w:val="16"/>
      <w:szCs w:val="16"/>
      <w:lang w:bidi="ar-SA"/>
    </w:rPr>
  </w:style>
  <w:style w:type="paragraph" w:customStyle="1" w:styleId="xl135">
    <w:name w:val="xl135"/>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Rus" w:hAnsi="Arial LatRus"/>
      <w:sz w:val="16"/>
      <w:szCs w:val="16"/>
      <w:lang w:bidi="ar-SA"/>
    </w:rPr>
  </w:style>
  <w:style w:type="paragraph" w:customStyle="1" w:styleId="xl136">
    <w:name w:val="xl136"/>
    <w:basedOn w:val="Normal"/>
    <w:rsid w:val="00E62FAD"/>
    <w:pPr>
      <w:pBdr>
        <w:top w:val="single" w:sz="4" w:space="0" w:color="000000"/>
        <w:left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37">
    <w:name w:val="xl137"/>
    <w:basedOn w:val="Normal"/>
    <w:rsid w:val="00E62FAD"/>
    <w:pPr>
      <w:pBdr>
        <w:left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38">
    <w:name w:val="xl138"/>
    <w:basedOn w:val="Normal"/>
    <w:rsid w:val="00E62FAD"/>
    <w:pPr>
      <w:pBdr>
        <w:left w:val="single" w:sz="4" w:space="0" w:color="000000"/>
        <w:bottom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39">
    <w:name w:val="xl139"/>
    <w:basedOn w:val="Normal"/>
    <w:rsid w:val="00E62FAD"/>
    <w:pPr>
      <w:pBdr>
        <w:top w:val="single" w:sz="4" w:space="0" w:color="000000"/>
        <w:left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40">
    <w:name w:val="xl140"/>
    <w:basedOn w:val="Normal"/>
    <w:rsid w:val="00E62FAD"/>
    <w:pPr>
      <w:pBdr>
        <w:left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41">
    <w:name w:val="xl141"/>
    <w:basedOn w:val="Normal"/>
    <w:rsid w:val="00E62FAD"/>
    <w:pPr>
      <w:pBdr>
        <w:left w:val="single" w:sz="4" w:space="0" w:color="000000"/>
        <w:bottom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42">
    <w:name w:val="xl142"/>
    <w:basedOn w:val="Normal"/>
    <w:rsid w:val="00E62FAD"/>
    <w:pPr>
      <w:pBdr>
        <w:top w:val="single" w:sz="4" w:space="0" w:color="000000"/>
        <w:left w:val="single" w:sz="4" w:space="0" w:color="000000"/>
        <w:right w:val="single" w:sz="4" w:space="0" w:color="000000"/>
      </w:pBdr>
      <w:spacing w:before="100" w:beforeAutospacing="1" w:after="100" w:afterAutospacing="1"/>
      <w:textAlignment w:val="center"/>
    </w:pPr>
    <w:rPr>
      <w:rFonts w:ascii="Tahoma" w:hAnsi="Tahoma" w:cs="Tahoma"/>
      <w:sz w:val="16"/>
      <w:szCs w:val="16"/>
      <w:lang w:bidi="ar-SA"/>
    </w:rPr>
  </w:style>
  <w:style w:type="paragraph" w:customStyle="1" w:styleId="xl143">
    <w:name w:val="xl143"/>
    <w:basedOn w:val="Normal"/>
    <w:rsid w:val="00E62FAD"/>
    <w:pPr>
      <w:pBdr>
        <w:left w:val="single" w:sz="4" w:space="0" w:color="000000"/>
        <w:right w:val="single" w:sz="4" w:space="0" w:color="000000"/>
      </w:pBdr>
      <w:spacing w:before="100" w:beforeAutospacing="1" w:after="100" w:afterAutospacing="1"/>
      <w:textAlignment w:val="center"/>
    </w:pPr>
    <w:rPr>
      <w:rFonts w:ascii="Tahoma" w:hAnsi="Tahoma" w:cs="Tahoma"/>
      <w:sz w:val="16"/>
      <w:szCs w:val="16"/>
      <w:lang w:bidi="ar-SA"/>
    </w:rPr>
  </w:style>
  <w:style w:type="paragraph" w:customStyle="1" w:styleId="xl144">
    <w:name w:val="xl144"/>
    <w:basedOn w:val="Normal"/>
    <w:rsid w:val="00E62FAD"/>
    <w:pPr>
      <w:pBdr>
        <w:left w:val="single" w:sz="4" w:space="0" w:color="000000"/>
        <w:bottom w:val="single" w:sz="4" w:space="0" w:color="000000"/>
        <w:right w:val="single" w:sz="4" w:space="0" w:color="000000"/>
      </w:pBdr>
      <w:spacing w:before="100" w:beforeAutospacing="1" w:after="100" w:afterAutospacing="1"/>
      <w:textAlignment w:val="center"/>
    </w:pPr>
    <w:rPr>
      <w:rFonts w:ascii="Tahoma" w:hAnsi="Tahoma" w:cs="Tahoma"/>
      <w:sz w:val="16"/>
      <w:szCs w:val="16"/>
      <w:lang w:bidi="ar-SA"/>
    </w:rPr>
  </w:style>
  <w:style w:type="paragraph" w:customStyle="1" w:styleId="xl145">
    <w:name w:val="xl145"/>
    <w:basedOn w:val="Normal"/>
    <w:rsid w:val="00E62FAD"/>
    <w:pPr>
      <w:pBdr>
        <w:top w:val="single" w:sz="4" w:space="0" w:color="000000"/>
        <w:left w:val="single" w:sz="4" w:space="0" w:color="000000"/>
        <w:right w:val="single" w:sz="4" w:space="0" w:color="000000"/>
      </w:pBdr>
      <w:spacing w:before="100" w:beforeAutospacing="1" w:after="100" w:afterAutospacing="1"/>
      <w:textAlignment w:val="center"/>
    </w:pPr>
    <w:rPr>
      <w:rFonts w:ascii="Tahoma" w:hAnsi="Tahoma" w:cs="Tahoma"/>
      <w:sz w:val="16"/>
      <w:szCs w:val="16"/>
      <w:lang w:bidi="ar-SA"/>
    </w:rPr>
  </w:style>
  <w:style w:type="paragraph" w:customStyle="1" w:styleId="xl146">
    <w:name w:val="xl146"/>
    <w:basedOn w:val="Normal"/>
    <w:rsid w:val="00E62FAD"/>
    <w:pPr>
      <w:pBdr>
        <w:left w:val="single" w:sz="4" w:space="0" w:color="000000"/>
        <w:right w:val="single" w:sz="4" w:space="0" w:color="000000"/>
      </w:pBdr>
      <w:spacing w:before="100" w:beforeAutospacing="1" w:after="100" w:afterAutospacing="1"/>
      <w:textAlignment w:val="center"/>
    </w:pPr>
    <w:rPr>
      <w:rFonts w:ascii="Tahoma" w:hAnsi="Tahoma" w:cs="Tahoma"/>
      <w:sz w:val="16"/>
      <w:szCs w:val="16"/>
      <w:lang w:bidi="ar-SA"/>
    </w:rPr>
  </w:style>
  <w:style w:type="paragraph" w:customStyle="1" w:styleId="xl147">
    <w:name w:val="xl147"/>
    <w:basedOn w:val="Normal"/>
    <w:rsid w:val="00E62FAD"/>
    <w:pPr>
      <w:pBdr>
        <w:left w:val="single" w:sz="4" w:space="0" w:color="000000"/>
        <w:bottom w:val="single" w:sz="4" w:space="0" w:color="000000"/>
        <w:right w:val="single" w:sz="4" w:space="0" w:color="000000"/>
      </w:pBdr>
      <w:spacing w:before="100" w:beforeAutospacing="1" w:after="100" w:afterAutospacing="1"/>
      <w:textAlignment w:val="center"/>
    </w:pPr>
    <w:rPr>
      <w:rFonts w:ascii="Tahoma" w:hAnsi="Tahoma" w:cs="Tahoma"/>
      <w:sz w:val="16"/>
      <w:szCs w:val="16"/>
      <w:lang w:bidi="ar-SA"/>
    </w:rPr>
  </w:style>
  <w:style w:type="paragraph" w:customStyle="1" w:styleId="xl148">
    <w:name w:val="xl148"/>
    <w:basedOn w:val="Normal"/>
    <w:rsid w:val="00E62FAD"/>
    <w:pPr>
      <w:pBdr>
        <w:top w:val="single" w:sz="4" w:space="0" w:color="auto"/>
        <w:left w:val="single" w:sz="4" w:space="0" w:color="auto"/>
        <w:right w:val="single" w:sz="4" w:space="0" w:color="000000"/>
      </w:pBdr>
      <w:spacing w:before="100" w:beforeAutospacing="1" w:after="100" w:afterAutospacing="1"/>
      <w:jc w:val="center"/>
      <w:textAlignment w:val="center"/>
    </w:pPr>
    <w:rPr>
      <w:rFonts w:ascii="Arial LatRus" w:hAnsi="Arial LatRus"/>
      <w:b/>
      <w:bCs/>
      <w:sz w:val="16"/>
      <w:szCs w:val="16"/>
      <w:u w:val="single"/>
      <w:lang w:bidi="ar-SA"/>
    </w:rPr>
  </w:style>
  <w:style w:type="paragraph" w:customStyle="1" w:styleId="xl149">
    <w:name w:val="xl149"/>
    <w:basedOn w:val="Normal"/>
    <w:rsid w:val="00E62FAD"/>
    <w:pPr>
      <w:pBdr>
        <w:left w:val="single" w:sz="4" w:space="0" w:color="auto"/>
        <w:right w:val="single" w:sz="4" w:space="0" w:color="000000"/>
      </w:pBdr>
      <w:spacing w:before="100" w:beforeAutospacing="1" w:after="100" w:afterAutospacing="1"/>
      <w:jc w:val="center"/>
      <w:textAlignment w:val="center"/>
    </w:pPr>
    <w:rPr>
      <w:rFonts w:ascii="Arial LatRus" w:hAnsi="Arial LatRus"/>
      <w:b/>
      <w:bCs/>
      <w:sz w:val="16"/>
      <w:szCs w:val="16"/>
      <w:u w:val="single"/>
      <w:lang w:bidi="ar-SA"/>
    </w:rPr>
  </w:style>
  <w:style w:type="paragraph" w:customStyle="1" w:styleId="xl150">
    <w:name w:val="xl150"/>
    <w:basedOn w:val="Normal"/>
    <w:rsid w:val="00E62FAD"/>
    <w:pPr>
      <w:pBdr>
        <w:left w:val="single" w:sz="4" w:space="0" w:color="auto"/>
        <w:bottom w:val="single" w:sz="4" w:space="0" w:color="000000"/>
        <w:right w:val="single" w:sz="4" w:space="0" w:color="000000"/>
      </w:pBdr>
      <w:spacing w:before="100" w:beforeAutospacing="1" w:after="100" w:afterAutospacing="1"/>
      <w:jc w:val="center"/>
      <w:textAlignment w:val="center"/>
    </w:pPr>
    <w:rPr>
      <w:rFonts w:ascii="Arial LatRus" w:hAnsi="Arial LatRus"/>
      <w:b/>
      <w:bCs/>
      <w:sz w:val="16"/>
      <w:szCs w:val="16"/>
      <w:u w:val="single"/>
      <w:lang w:bidi="ar-SA"/>
    </w:rPr>
  </w:style>
  <w:style w:type="paragraph" w:customStyle="1" w:styleId="xl151">
    <w:name w:val="xl151"/>
    <w:basedOn w:val="Normal"/>
    <w:rsid w:val="00E62FA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52">
    <w:name w:val="xl152"/>
    <w:basedOn w:val="Normal"/>
    <w:rsid w:val="00E62FAD"/>
    <w:pPr>
      <w:pBdr>
        <w:top w:val="single" w:sz="4" w:space="0" w:color="000000"/>
        <w:left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53">
    <w:name w:val="xl153"/>
    <w:basedOn w:val="Normal"/>
    <w:rsid w:val="00E62FAD"/>
    <w:pPr>
      <w:pBdr>
        <w:left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54">
    <w:name w:val="xl154"/>
    <w:basedOn w:val="Normal"/>
    <w:rsid w:val="00E62FAD"/>
    <w:pPr>
      <w:pBdr>
        <w:left w:val="single" w:sz="4" w:space="0" w:color="000000"/>
        <w:bottom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55">
    <w:name w:val="xl155"/>
    <w:basedOn w:val="Normal"/>
    <w:rsid w:val="00E62FAD"/>
    <w:pPr>
      <w:pBdr>
        <w:top w:val="single" w:sz="4" w:space="0" w:color="000000"/>
        <w:left w:val="single" w:sz="4" w:space="0" w:color="000000"/>
        <w:right w:val="single" w:sz="4" w:space="0" w:color="000000"/>
      </w:pBdr>
      <w:spacing w:before="100" w:beforeAutospacing="1" w:after="100" w:afterAutospacing="1"/>
      <w:textAlignment w:val="center"/>
    </w:pPr>
    <w:rPr>
      <w:rFonts w:ascii="Arial LatRus" w:hAnsi="Arial LatRus"/>
      <w:b/>
      <w:bCs/>
      <w:sz w:val="16"/>
      <w:szCs w:val="16"/>
      <w:u w:val="single"/>
      <w:lang w:bidi="ar-SA"/>
    </w:rPr>
  </w:style>
  <w:style w:type="paragraph" w:customStyle="1" w:styleId="xl156">
    <w:name w:val="xl156"/>
    <w:basedOn w:val="Normal"/>
    <w:rsid w:val="00E62FAD"/>
    <w:pPr>
      <w:pBdr>
        <w:left w:val="single" w:sz="4" w:space="0" w:color="000000"/>
        <w:right w:val="single" w:sz="4" w:space="0" w:color="000000"/>
      </w:pBdr>
      <w:spacing w:before="100" w:beforeAutospacing="1" w:after="100" w:afterAutospacing="1"/>
      <w:textAlignment w:val="center"/>
    </w:pPr>
    <w:rPr>
      <w:rFonts w:ascii="Arial LatRus" w:hAnsi="Arial LatRus"/>
      <w:b/>
      <w:bCs/>
      <w:sz w:val="16"/>
      <w:szCs w:val="16"/>
      <w:u w:val="single"/>
      <w:lang w:bidi="ar-SA"/>
    </w:rPr>
  </w:style>
  <w:style w:type="paragraph" w:customStyle="1" w:styleId="xl157">
    <w:name w:val="xl157"/>
    <w:basedOn w:val="Normal"/>
    <w:rsid w:val="00E62FAD"/>
    <w:pPr>
      <w:pBdr>
        <w:left w:val="single" w:sz="4" w:space="0" w:color="000000"/>
        <w:bottom w:val="single" w:sz="4" w:space="0" w:color="000000"/>
        <w:right w:val="single" w:sz="4" w:space="0" w:color="000000"/>
      </w:pBdr>
      <w:spacing w:before="100" w:beforeAutospacing="1" w:after="100" w:afterAutospacing="1"/>
      <w:textAlignment w:val="center"/>
    </w:pPr>
    <w:rPr>
      <w:rFonts w:ascii="Arial LatRus" w:hAnsi="Arial LatRus"/>
      <w:b/>
      <w:bCs/>
      <w:sz w:val="16"/>
      <w:szCs w:val="16"/>
      <w:u w:val="single"/>
      <w:lang w:bidi="ar-SA"/>
    </w:rPr>
  </w:style>
  <w:style w:type="paragraph" w:customStyle="1" w:styleId="xl158">
    <w:name w:val="xl158"/>
    <w:basedOn w:val="Normal"/>
    <w:rsid w:val="00E62FA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ahoma" w:hAnsi="Tahoma" w:cs="Tahoma"/>
      <w:sz w:val="16"/>
      <w:szCs w:val="16"/>
      <w:lang w:bidi="ar-SA"/>
    </w:rPr>
  </w:style>
  <w:style w:type="paragraph" w:customStyle="1" w:styleId="xl159">
    <w:name w:val="xl159"/>
    <w:basedOn w:val="Normal"/>
    <w:rsid w:val="00E62FA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ahoma" w:hAnsi="Tahoma" w:cs="Tahoma"/>
      <w:sz w:val="16"/>
      <w:szCs w:val="16"/>
      <w:lang w:bidi="ar-SA"/>
    </w:rPr>
  </w:style>
  <w:style w:type="paragraph" w:customStyle="1" w:styleId="xl160">
    <w:name w:val="xl160"/>
    <w:basedOn w:val="Normal"/>
    <w:rsid w:val="00E62FAD"/>
    <w:pPr>
      <w:pBdr>
        <w:left w:val="single" w:sz="4" w:space="0" w:color="000000"/>
        <w:bottom w:val="single" w:sz="4" w:space="0" w:color="000000"/>
        <w:right w:val="single" w:sz="4" w:space="0" w:color="000000"/>
      </w:pBdr>
      <w:spacing w:before="100" w:beforeAutospacing="1" w:after="100" w:afterAutospacing="1"/>
      <w:textAlignment w:val="center"/>
    </w:pPr>
    <w:rPr>
      <w:rFonts w:ascii="Arial LatRus" w:hAnsi="Arial LatRus"/>
      <w:b/>
      <w:bCs/>
      <w:sz w:val="16"/>
      <w:szCs w:val="16"/>
      <w:u w:val="single"/>
      <w:lang w:bidi="ar-SA"/>
    </w:rPr>
  </w:style>
  <w:style w:type="paragraph" w:customStyle="1" w:styleId="xl161">
    <w:name w:val="xl161"/>
    <w:basedOn w:val="Normal"/>
    <w:rsid w:val="00E62FA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ahoma" w:hAnsi="Tahoma" w:cs="Tahoma"/>
      <w:sz w:val="16"/>
      <w:szCs w:val="16"/>
      <w:lang w:bidi="ar-SA"/>
    </w:rPr>
  </w:style>
  <w:style w:type="paragraph" w:customStyle="1" w:styleId="xl162">
    <w:name w:val="xl162"/>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Rus" w:hAnsi="Arial LatRus"/>
      <w:sz w:val="16"/>
      <w:szCs w:val="16"/>
      <w:lang w:bidi="ar-SA"/>
    </w:rPr>
  </w:style>
  <w:style w:type="paragraph" w:customStyle="1" w:styleId="xl163">
    <w:name w:val="xl163"/>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u w:val="single"/>
      <w:lang w:bidi="ar-SA"/>
    </w:rPr>
  </w:style>
  <w:style w:type="paragraph" w:customStyle="1" w:styleId="xl164">
    <w:name w:val="xl164"/>
    <w:basedOn w:val="Normal"/>
    <w:rsid w:val="00E62FAD"/>
    <w:pPr>
      <w:pBdr>
        <w:top w:val="single" w:sz="4" w:space="0" w:color="000000"/>
        <w:left w:val="single" w:sz="4" w:space="0" w:color="auto"/>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65">
    <w:name w:val="xl165"/>
    <w:basedOn w:val="Normal"/>
    <w:rsid w:val="00E62FAD"/>
    <w:pPr>
      <w:pBdr>
        <w:left w:val="single" w:sz="4" w:space="0" w:color="auto"/>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66">
    <w:name w:val="xl166"/>
    <w:basedOn w:val="Normal"/>
    <w:rsid w:val="00E62FAD"/>
    <w:pPr>
      <w:pBdr>
        <w:left w:val="single" w:sz="4" w:space="0" w:color="auto"/>
        <w:bottom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67">
    <w:name w:val="xl167"/>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Rus" w:hAnsi="Arial LatRus"/>
      <w:sz w:val="16"/>
      <w:szCs w:val="16"/>
      <w:lang w:bidi="ar-SA"/>
    </w:rPr>
  </w:style>
  <w:style w:type="paragraph" w:customStyle="1" w:styleId="xl168">
    <w:name w:val="xl168"/>
    <w:basedOn w:val="Normal"/>
    <w:rsid w:val="00E62F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Rus" w:hAnsi="Arial LatRus"/>
      <w:sz w:val="16"/>
      <w:szCs w:val="16"/>
      <w:lang w:bidi="ar-SA"/>
    </w:rPr>
  </w:style>
  <w:style w:type="paragraph" w:customStyle="1" w:styleId="xl169">
    <w:name w:val="xl169"/>
    <w:basedOn w:val="Normal"/>
    <w:rsid w:val="00E62FAD"/>
    <w:pPr>
      <w:pBdr>
        <w:left w:val="single" w:sz="4" w:space="0" w:color="000000"/>
        <w:bottom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70">
    <w:name w:val="xl170"/>
    <w:basedOn w:val="Normal"/>
    <w:rsid w:val="00E62FAD"/>
    <w:pPr>
      <w:pBdr>
        <w:top w:val="single" w:sz="4" w:space="0" w:color="000000"/>
        <w:left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71">
    <w:name w:val="xl171"/>
    <w:basedOn w:val="Normal"/>
    <w:rsid w:val="00E62FAD"/>
    <w:pPr>
      <w:pBdr>
        <w:top w:val="single" w:sz="4" w:space="0" w:color="auto"/>
        <w:left w:val="single" w:sz="4" w:space="0" w:color="auto"/>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72">
    <w:name w:val="xl172"/>
    <w:basedOn w:val="Normal"/>
    <w:rsid w:val="00E62FAD"/>
    <w:pPr>
      <w:pBdr>
        <w:left w:val="single" w:sz="4" w:space="0" w:color="auto"/>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73">
    <w:name w:val="xl173"/>
    <w:basedOn w:val="Normal"/>
    <w:rsid w:val="00E62FAD"/>
    <w:pPr>
      <w:pBdr>
        <w:left w:val="single" w:sz="4" w:space="0" w:color="auto"/>
        <w:bottom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74">
    <w:name w:val="xl174"/>
    <w:basedOn w:val="Normal"/>
    <w:rsid w:val="00E62FAD"/>
    <w:pPr>
      <w:pBdr>
        <w:top w:val="single" w:sz="4" w:space="0" w:color="000000"/>
        <w:left w:val="single" w:sz="4" w:space="0" w:color="auto"/>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75">
    <w:name w:val="xl175"/>
    <w:basedOn w:val="Normal"/>
    <w:rsid w:val="00E62FAD"/>
    <w:pPr>
      <w:pBdr>
        <w:left w:val="single" w:sz="4" w:space="0" w:color="auto"/>
        <w:right w:val="single" w:sz="4" w:space="0" w:color="000000"/>
      </w:pBdr>
      <w:spacing w:before="100" w:beforeAutospacing="1" w:after="100" w:afterAutospacing="1"/>
      <w:textAlignment w:val="center"/>
    </w:pPr>
    <w:rPr>
      <w:rFonts w:ascii="Arial LatRus" w:hAnsi="Arial LatRus"/>
      <w:sz w:val="16"/>
      <w:szCs w:val="16"/>
      <w:lang w:bidi="ar-SA"/>
    </w:rPr>
  </w:style>
  <w:style w:type="paragraph" w:customStyle="1" w:styleId="xl176">
    <w:name w:val="xl176"/>
    <w:basedOn w:val="Normal"/>
    <w:rsid w:val="00E62FAD"/>
    <w:pPr>
      <w:pBdr>
        <w:left w:val="single" w:sz="4" w:space="0" w:color="auto"/>
        <w:bottom w:val="single" w:sz="4" w:space="0" w:color="000000"/>
        <w:right w:val="single" w:sz="4" w:space="0" w:color="000000"/>
      </w:pBdr>
      <w:spacing w:before="100" w:beforeAutospacing="1" w:after="100" w:afterAutospacing="1"/>
      <w:textAlignment w:val="center"/>
    </w:pPr>
    <w:rPr>
      <w:rFonts w:ascii="Arial LatRus" w:hAnsi="Arial LatRus"/>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50618385">
      <w:bodyDiv w:val="1"/>
      <w:marLeft w:val="0"/>
      <w:marRight w:val="0"/>
      <w:marTop w:val="0"/>
      <w:marBottom w:val="0"/>
      <w:divBdr>
        <w:top w:val="none" w:sz="0" w:space="0" w:color="auto"/>
        <w:left w:val="none" w:sz="0" w:space="0" w:color="auto"/>
        <w:bottom w:val="none" w:sz="0" w:space="0" w:color="auto"/>
        <w:right w:val="none" w:sz="0" w:space="0" w:color="auto"/>
      </w:divBdr>
    </w:div>
    <w:div w:id="74284899">
      <w:bodyDiv w:val="1"/>
      <w:marLeft w:val="0"/>
      <w:marRight w:val="0"/>
      <w:marTop w:val="0"/>
      <w:marBottom w:val="0"/>
      <w:divBdr>
        <w:top w:val="none" w:sz="0" w:space="0" w:color="auto"/>
        <w:left w:val="none" w:sz="0" w:space="0" w:color="auto"/>
        <w:bottom w:val="none" w:sz="0" w:space="0" w:color="auto"/>
        <w:right w:val="none" w:sz="0" w:space="0" w:color="auto"/>
      </w:divBdr>
    </w:div>
    <w:div w:id="161510925">
      <w:bodyDiv w:val="1"/>
      <w:marLeft w:val="0"/>
      <w:marRight w:val="0"/>
      <w:marTop w:val="0"/>
      <w:marBottom w:val="0"/>
      <w:divBdr>
        <w:top w:val="none" w:sz="0" w:space="0" w:color="auto"/>
        <w:left w:val="none" w:sz="0" w:space="0" w:color="auto"/>
        <w:bottom w:val="none" w:sz="0" w:space="0" w:color="auto"/>
        <w:right w:val="none" w:sz="0" w:space="0" w:color="auto"/>
      </w:divBdr>
    </w:div>
    <w:div w:id="18475839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1716840">
      <w:bodyDiv w:val="1"/>
      <w:marLeft w:val="0"/>
      <w:marRight w:val="0"/>
      <w:marTop w:val="0"/>
      <w:marBottom w:val="0"/>
      <w:divBdr>
        <w:top w:val="none" w:sz="0" w:space="0" w:color="auto"/>
        <w:left w:val="none" w:sz="0" w:space="0" w:color="auto"/>
        <w:bottom w:val="none" w:sz="0" w:space="0" w:color="auto"/>
        <w:right w:val="none" w:sz="0" w:space="0" w:color="auto"/>
      </w:divBdr>
    </w:div>
    <w:div w:id="35180599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5132908">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3411437">
      <w:bodyDiv w:val="1"/>
      <w:marLeft w:val="0"/>
      <w:marRight w:val="0"/>
      <w:marTop w:val="0"/>
      <w:marBottom w:val="0"/>
      <w:divBdr>
        <w:top w:val="none" w:sz="0" w:space="0" w:color="auto"/>
        <w:left w:val="none" w:sz="0" w:space="0" w:color="auto"/>
        <w:bottom w:val="none" w:sz="0" w:space="0" w:color="auto"/>
        <w:right w:val="none" w:sz="0" w:space="0" w:color="auto"/>
      </w:divBdr>
    </w:div>
    <w:div w:id="41189626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315419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5579282">
      <w:bodyDiv w:val="1"/>
      <w:marLeft w:val="0"/>
      <w:marRight w:val="0"/>
      <w:marTop w:val="0"/>
      <w:marBottom w:val="0"/>
      <w:divBdr>
        <w:top w:val="none" w:sz="0" w:space="0" w:color="auto"/>
        <w:left w:val="none" w:sz="0" w:space="0" w:color="auto"/>
        <w:bottom w:val="none" w:sz="0" w:space="0" w:color="auto"/>
        <w:right w:val="none" w:sz="0" w:space="0" w:color="auto"/>
      </w:divBdr>
    </w:div>
    <w:div w:id="578101437">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84995498">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567821">
      <w:bodyDiv w:val="1"/>
      <w:marLeft w:val="0"/>
      <w:marRight w:val="0"/>
      <w:marTop w:val="0"/>
      <w:marBottom w:val="0"/>
      <w:divBdr>
        <w:top w:val="none" w:sz="0" w:space="0" w:color="auto"/>
        <w:left w:val="none" w:sz="0" w:space="0" w:color="auto"/>
        <w:bottom w:val="none" w:sz="0" w:space="0" w:color="auto"/>
        <w:right w:val="none" w:sz="0" w:space="0" w:color="auto"/>
      </w:divBdr>
    </w:div>
    <w:div w:id="703405687">
      <w:bodyDiv w:val="1"/>
      <w:marLeft w:val="0"/>
      <w:marRight w:val="0"/>
      <w:marTop w:val="0"/>
      <w:marBottom w:val="0"/>
      <w:divBdr>
        <w:top w:val="none" w:sz="0" w:space="0" w:color="auto"/>
        <w:left w:val="none" w:sz="0" w:space="0" w:color="auto"/>
        <w:bottom w:val="none" w:sz="0" w:space="0" w:color="auto"/>
        <w:right w:val="none" w:sz="0" w:space="0" w:color="auto"/>
      </w:divBdr>
    </w:div>
    <w:div w:id="80585422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2642731">
      <w:bodyDiv w:val="1"/>
      <w:marLeft w:val="0"/>
      <w:marRight w:val="0"/>
      <w:marTop w:val="0"/>
      <w:marBottom w:val="0"/>
      <w:divBdr>
        <w:top w:val="none" w:sz="0" w:space="0" w:color="auto"/>
        <w:left w:val="none" w:sz="0" w:space="0" w:color="auto"/>
        <w:bottom w:val="none" w:sz="0" w:space="0" w:color="auto"/>
        <w:right w:val="none" w:sz="0" w:space="0" w:color="auto"/>
      </w:divBdr>
    </w:div>
    <w:div w:id="94754845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328025">
      <w:bodyDiv w:val="1"/>
      <w:marLeft w:val="0"/>
      <w:marRight w:val="0"/>
      <w:marTop w:val="0"/>
      <w:marBottom w:val="0"/>
      <w:divBdr>
        <w:top w:val="none" w:sz="0" w:space="0" w:color="auto"/>
        <w:left w:val="none" w:sz="0" w:space="0" w:color="auto"/>
        <w:bottom w:val="none" w:sz="0" w:space="0" w:color="auto"/>
        <w:right w:val="none" w:sz="0" w:space="0" w:color="auto"/>
      </w:divBdr>
    </w:div>
    <w:div w:id="1191841076">
      <w:bodyDiv w:val="1"/>
      <w:marLeft w:val="0"/>
      <w:marRight w:val="0"/>
      <w:marTop w:val="0"/>
      <w:marBottom w:val="0"/>
      <w:divBdr>
        <w:top w:val="none" w:sz="0" w:space="0" w:color="auto"/>
        <w:left w:val="none" w:sz="0" w:space="0" w:color="auto"/>
        <w:bottom w:val="none" w:sz="0" w:space="0" w:color="auto"/>
        <w:right w:val="none" w:sz="0" w:space="0" w:color="auto"/>
      </w:divBdr>
    </w:div>
    <w:div w:id="1235507486">
      <w:bodyDiv w:val="1"/>
      <w:marLeft w:val="0"/>
      <w:marRight w:val="0"/>
      <w:marTop w:val="0"/>
      <w:marBottom w:val="0"/>
      <w:divBdr>
        <w:top w:val="none" w:sz="0" w:space="0" w:color="auto"/>
        <w:left w:val="none" w:sz="0" w:space="0" w:color="auto"/>
        <w:bottom w:val="none" w:sz="0" w:space="0" w:color="auto"/>
        <w:right w:val="none" w:sz="0" w:space="0" w:color="auto"/>
      </w:divBdr>
    </w:div>
    <w:div w:id="1297564749">
      <w:bodyDiv w:val="1"/>
      <w:marLeft w:val="0"/>
      <w:marRight w:val="0"/>
      <w:marTop w:val="0"/>
      <w:marBottom w:val="0"/>
      <w:divBdr>
        <w:top w:val="none" w:sz="0" w:space="0" w:color="auto"/>
        <w:left w:val="none" w:sz="0" w:space="0" w:color="auto"/>
        <w:bottom w:val="none" w:sz="0" w:space="0" w:color="auto"/>
        <w:right w:val="none" w:sz="0" w:space="0" w:color="auto"/>
      </w:divBdr>
    </w:div>
    <w:div w:id="136867703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6343405">
      <w:bodyDiv w:val="1"/>
      <w:marLeft w:val="0"/>
      <w:marRight w:val="0"/>
      <w:marTop w:val="0"/>
      <w:marBottom w:val="0"/>
      <w:divBdr>
        <w:top w:val="none" w:sz="0" w:space="0" w:color="auto"/>
        <w:left w:val="none" w:sz="0" w:space="0" w:color="auto"/>
        <w:bottom w:val="none" w:sz="0" w:space="0" w:color="auto"/>
        <w:right w:val="none" w:sz="0" w:space="0" w:color="auto"/>
      </w:divBdr>
    </w:div>
    <w:div w:id="1447233727">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92983582">
      <w:bodyDiv w:val="1"/>
      <w:marLeft w:val="0"/>
      <w:marRight w:val="0"/>
      <w:marTop w:val="0"/>
      <w:marBottom w:val="0"/>
      <w:divBdr>
        <w:top w:val="none" w:sz="0" w:space="0" w:color="auto"/>
        <w:left w:val="none" w:sz="0" w:space="0" w:color="auto"/>
        <w:bottom w:val="none" w:sz="0" w:space="0" w:color="auto"/>
        <w:right w:val="none" w:sz="0" w:space="0" w:color="auto"/>
      </w:divBdr>
    </w:div>
    <w:div w:id="1497960250">
      <w:bodyDiv w:val="1"/>
      <w:marLeft w:val="0"/>
      <w:marRight w:val="0"/>
      <w:marTop w:val="0"/>
      <w:marBottom w:val="0"/>
      <w:divBdr>
        <w:top w:val="none" w:sz="0" w:space="0" w:color="auto"/>
        <w:left w:val="none" w:sz="0" w:space="0" w:color="auto"/>
        <w:bottom w:val="none" w:sz="0" w:space="0" w:color="auto"/>
        <w:right w:val="none" w:sz="0" w:space="0" w:color="auto"/>
      </w:divBdr>
    </w:div>
    <w:div w:id="159065155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5134583">
      <w:bodyDiv w:val="1"/>
      <w:marLeft w:val="0"/>
      <w:marRight w:val="0"/>
      <w:marTop w:val="0"/>
      <w:marBottom w:val="0"/>
      <w:divBdr>
        <w:top w:val="none" w:sz="0" w:space="0" w:color="auto"/>
        <w:left w:val="none" w:sz="0" w:space="0" w:color="auto"/>
        <w:bottom w:val="none" w:sz="0" w:space="0" w:color="auto"/>
        <w:right w:val="none" w:sz="0" w:space="0" w:color="auto"/>
      </w:divBdr>
    </w:div>
    <w:div w:id="1696425677">
      <w:bodyDiv w:val="1"/>
      <w:marLeft w:val="0"/>
      <w:marRight w:val="0"/>
      <w:marTop w:val="0"/>
      <w:marBottom w:val="0"/>
      <w:divBdr>
        <w:top w:val="none" w:sz="0" w:space="0" w:color="auto"/>
        <w:left w:val="none" w:sz="0" w:space="0" w:color="auto"/>
        <w:bottom w:val="none" w:sz="0" w:space="0" w:color="auto"/>
        <w:right w:val="none" w:sz="0" w:space="0" w:color="auto"/>
      </w:divBdr>
    </w:div>
    <w:div w:id="1699308665">
      <w:bodyDiv w:val="1"/>
      <w:marLeft w:val="0"/>
      <w:marRight w:val="0"/>
      <w:marTop w:val="0"/>
      <w:marBottom w:val="0"/>
      <w:divBdr>
        <w:top w:val="none" w:sz="0" w:space="0" w:color="auto"/>
        <w:left w:val="none" w:sz="0" w:space="0" w:color="auto"/>
        <w:bottom w:val="none" w:sz="0" w:space="0" w:color="auto"/>
        <w:right w:val="none" w:sz="0" w:space="0" w:color="auto"/>
      </w:divBdr>
    </w:div>
    <w:div w:id="1730810094">
      <w:bodyDiv w:val="1"/>
      <w:marLeft w:val="0"/>
      <w:marRight w:val="0"/>
      <w:marTop w:val="0"/>
      <w:marBottom w:val="0"/>
      <w:divBdr>
        <w:top w:val="none" w:sz="0" w:space="0" w:color="auto"/>
        <w:left w:val="none" w:sz="0" w:space="0" w:color="auto"/>
        <w:bottom w:val="none" w:sz="0" w:space="0" w:color="auto"/>
        <w:right w:val="none" w:sz="0" w:space="0" w:color="auto"/>
      </w:divBdr>
    </w:div>
    <w:div w:id="1784572193">
      <w:bodyDiv w:val="1"/>
      <w:marLeft w:val="0"/>
      <w:marRight w:val="0"/>
      <w:marTop w:val="0"/>
      <w:marBottom w:val="0"/>
      <w:divBdr>
        <w:top w:val="none" w:sz="0" w:space="0" w:color="auto"/>
        <w:left w:val="none" w:sz="0" w:space="0" w:color="auto"/>
        <w:bottom w:val="none" w:sz="0" w:space="0" w:color="auto"/>
        <w:right w:val="none" w:sz="0" w:space="0" w:color="auto"/>
      </w:divBdr>
    </w:div>
    <w:div w:id="183733430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5776062">
      <w:bodyDiv w:val="1"/>
      <w:marLeft w:val="0"/>
      <w:marRight w:val="0"/>
      <w:marTop w:val="0"/>
      <w:marBottom w:val="0"/>
      <w:divBdr>
        <w:top w:val="none" w:sz="0" w:space="0" w:color="auto"/>
        <w:left w:val="none" w:sz="0" w:space="0" w:color="auto"/>
        <w:bottom w:val="none" w:sz="0" w:space="0" w:color="auto"/>
        <w:right w:val="none" w:sz="0" w:space="0" w:color="auto"/>
      </w:divBdr>
    </w:div>
    <w:div w:id="1904482163">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7920172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139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22847-A804-4A16-83A3-B3F04F981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2324</TotalTime>
  <Pages>56</Pages>
  <Words>20392</Words>
  <Characters>116237</Characters>
  <Application>Microsoft Office Word</Application>
  <DocSecurity>0</DocSecurity>
  <Lines>968</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136357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1103</cp:revision>
  <cp:lastPrinted>2018-02-16T07:12:00Z</cp:lastPrinted>
  <dcterms:created xsi:type="dcterms:W3CDTF">2019-10-28T07:04:00Z</dcterms:created>
  <dcterms:modified xsi:type="dcterms:W3CDTF">2020-07-23T12:16:00Z</dcterms:modified>
</cp:coreProperties>
</file>